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C70947" w14:textId="523E69D4" w:rsidR="00867BF3" w:rsidRDefault="0017777C" w:rsidP="0017777C">
      <w:pPr>
        <w:spacing w:after="0"/>
        <w:rPr>
          <w:b/>
          <w:bCs/>
        </w:rPr>
      </w:pPr>
      <w:bookmarkStart w:id="0" w:name="_Toc450557111"/>
      <w:r>
        <w:rPr>
          <w:b/>
          <w:bCs/>
          <w:noProof/>
          <w:lang w:eastAsia="cs-CZ"/>
        </w:rPr>
        <w:drawing>
          <wp:inline distT="0" distB="0" distL="0" distR="0" wp14:anchorId="1D77C164" wp14:editId="312E2496">
            <wp:extent cx="6543084" cy="9240520"/>
            <wp:effectExtent l="0" t="0" r="0" b="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TITULKA OM 1.2.png"/>
                    <pic:cNvPicPr/>
                  </pic:nvPicPr>
                  <pic:blipFill>
                    <a:blip r:embed="rId8">
                      <a:extLst>
                        <a:ext uri="{28A0092B-C50C-407E-A947-70E740481C1C}">
                          <a14:useLocalDpi xmlns:a14="http://schemas.microsoft.com/office/drawing/2010/main" val="0"/>
                        </a:ext>
                      </a:extLst>
                    </a:blip>
                    <a:stretch>
                      <a:fillRect/>
                    </a:stretch>
                  </pic:blipFill>
                  <pic:spPr>
                    <a:xfrm>
                      <a:off x="0" y="0"/>
                      <a:ext cx="6558650" cy="9262503"/>
                    </a:xfrm>
                    <a:prstGeom prst="rect">
                      <a:avLst/>
                    </a:prstGeom>
                  </pic:spPr>
                </pic:pic>
              </a:graphicData>
            </a:graphic>
          </wp:inline>
        </w:drawing>
      </w:r>
    </w:p>
    <w:sdt>
      <w:sdtPr>
        <w:rPr>
          <w:b/>
          <w:bCs/>
        </w:rPr>
        <w:id w:val="-1850864300"/>
        <w:docPartObj>
          <w:docPartGallery w:val="Table of Contents"/>
          <w:docPartUnique/>
        </w:docPartObj>
      </w:sdtPr>
      <w:sdtEndPr>
        <w:rPr>
          <w:b w:val="0"/>
          <w:bCs w:val="0"/>
        </w:rPr>
      </w:sdtEndPr>
      <w:sdtContent>
        <w:p w14:paraId="2CBBD0A5" w14:textId="77777777" w:rsidR="00435BC8" w:rsidRPr="00CE2C94" w:rsidRDefault="00435BC8" w:rsidP="00CE2C94">
          <w:pPr>
            <w:rPr>
              <w:rStyle w:val="Nadpis1Char"/>
            </w:rPr>
          </w:pPr>
          <w:r w:rsidRPr="00CE2C94">
            <w:rPr>
              <w:rStyle w:val="Nadpis1Char"/>
            </w:rPr>
            <w:t>Obsah</w:t>
          </w:r>
        </w:p>
        <w:p w14:paraId="3C401A57" w14:textId="77777777" w:rsidR="00DD5A91" w:rsidRDefault="00435BC8">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78740123" w:history="1">
            <w:r w:rsidR="00DD5A91" w:rsidRPr="003570FD">
              <w:rPr>
                <w:rStyle w:val="Hypertextovodkaz"/>
                <w:noProof/>
              </w:rPr>
              <w:t>1</w:t>
            </w:r>
            <w:r w:rsidR="00DD5A91">
              <w:rPr>
                <w:rFonts w:eastAsiaTheme="minorEastAsia"/>
                <w:noProof/>
                <w:lang w:eastAsia="cs-CZ"/>
              </w:rPr>
              <w:tab/>
            </w:r>
            <w:r w:rsidR="00DD5A91" w:rsidRPr="003570FD">
              <w:rPr>
                <w:rStyle w:val="Hypertextovodkaz"/>
                <w:noProof/>
              </w:rPr>
              <w:t>Úvod</w:t>
            </w:r>
            <w:r w:rsidR="00DD5A91">
              <w:rPr>
                <w:noProof/>
                <w:webHidden/>
              </w:rPr>
              <w:tab/>
            </w:r>
            <w:r w:rsidR="00DD5A91">
              <w:rPr>
                <w:noProof/>
                <w:webHidden/>
              </w:rPr>
              <w:fldChar w:fldCharType="begin"/>
            </w:r>
            <w:r w:rsidR="00DD5A91">
              <w:rPr>
                <w:noProof/>
                <w:webHidden/>
              </w:rPr>
              <w:instrText xml:space="preserve"> PAGEREF _Toc478740123 \h </w:instrText>
            </w:r>
            <w:r w:rsidR="00DD5A91">
              <w:rPr>
                <w:noProof/>
                <w:webHidden/>
              </w:rPr>
            </w:r>
            <w:r w:rsidR="00DD5A91">
              <w:rPr>
                <w:noProof/>
                <w:webHidden/>
              </w:rPr>
              <w:fldChar w:fldCharType="separate"/>
            </w:r>
            <w:r w:rsidR="00080B11">
              <w:rPr>
                <w:noProof/>
                <w:webHidden/>
              </w:rPr>
              <w:t>3</w:t>
            </w:r>
            <w:r w:rsidR="00DD5A91">
              <w:rPr>
                <w:noProof/>
                <w:webHidden/>
              </w:rPr>
              <w:fldChar w:fldCharType="end"/>
            </w:r>
          </w:hyperlink>
        </w:p>
        <w:p w14:paraId="023F51A1" w14:textId="77777777" w:rsidR="00DD5A91" w:rsidRDefault="00080B11">
          <w:pPr>
            <w:pStyle w:val="Obsah1"/>
            <w:tabs>
              <w:tab w:val="left" w:pos="440"/>
              <w:tab w:val="right" w:leader="dot" w:pos="9062"/>
            </w:tabs>
            <w:rPr>
              <w:rFonts w:eastAsiaTheme="minorEastAsia"/>
              <w:noProof/>
              <w:lang w:eastAsia="cs-CZ"/>
            </w:rPr>
          </w:pPr>
          <w:hyperlink w:anchor="_Toc478740124" w:history="1">
            <w:r w:rsidR="00DD5A91" w:rsidRPr="003570FD">
              <w:rPr>
                <w:rStyle w:val="Hypertextovodkaz"/>
                <w:noProof/>
              </w:rPr>
              <w:t>2</w:t>
            </w:r>
            <w:r w:rsidR="00DD5A91">
              <w:rPr>
                <w:rFonts w:eastAsiaTheme="minorEastAsia"/>
                <w:noProof/>
                <w:lang w:eastAsia="cs-CZ"/>
              </w:rPr>
              <w:tab/>
            </w:r>
            <w:r w:rsidR="00DD5A91" w:rsidRPr="003570FD">
              <w:rPr>
                <w:rStyle w:val="Hypertextovodkaz"/>
                <w:noProof/>
              </w:rPr>
              <w:t>Integrované nástroje 2014-2020</w:t>
            </w:r>
            <w:r w:rsidR="00DD5A91">
              <w:rPr>
                <w:noProof/>
                <w:webHidden/>
              </w:rPr>
              <w:tab/>
            </w:r>
            <w:r w:rsidR="00DD5A91">
              <w:rPr>
                <w:noProof/>
                <w:webHidden/>
              </w:rPr>
              <w:fldChar w:fldCharType="begin"/>
            </w:r>
            <w:r w:rsidR="00DD5A91">
              <w:rPr>
                <w:noProof/>
                <w:webHidden/>
              </w:rPr>
              <w:instrText xml:space="preserve"> PAGEREF _Toc478740124 \h </w:instrText>
            </w:r>
            <w:r w:rsidR="00DD5A91">
              <w:rPr>
                <w:noProof/>
                <w:webHidden/>
              </w:rPr>
            </w:r>
            <w:r w:rsidR="00DD5A91">
              <w:rPr>
                <w:noProof/>
                <w:webHidden/>
              </w:rPr>
              <w:fldChar w:fldCharType="separate"/>
            </w:r>
            <w:r>
              <w:rPr>
                <w:noProof/>
                <w:webHidden/>
              </w:rPr>
              <w:t>4</w:t>
            </w:r>
            <w:r w:rsidR="00DD5A91">
              <w:rPr>
                <w:noProof/>
                <w:webHidden/>
              </w:rPr>
              <w:fldChar w:fldCharType="end"/>
            </w:r>
          </w:hyperlink>
        </w:p>
        <w:p w14:paraId="522B2EAE" w14:textId="77777777" w:rsidR="00DD5A91" w:rsidRDefault="00080B11">
          <w:pPr>
            <w:pStyle w:val="Obsah2"/>
            <w:tabs>
              <w:tab w:val="left" w:pos="880"/>
              <w:tab w:val="right" w:leader="dot" w:pos="9062"/>
            </w:tabs>
            <w:rPr>
              <w:rFonts w:eastAsiaTheme="minorEastAsia"/>
              <w:noProof/>
              <w:lang w:eastAsia="cs-CZ"/>
            </w:rPr>
          </w:pPr>
          <w:hyperlink w:anchor="_Toc478740125" w:history="1">
            <w:r w:rsidR="00DD5A91" w:rsidRPr="003570FD">
              <w:rPr>
                <w:rStyle w:val="Hypertextovodkaz"/>
                <w:noProof/>
              </w:rPr>
              <w:t>2.1</w:t>
            </w:r>
            <w:r w:rsidR="00DD5A91">
              <w:rPr>
                <w:rFonts w:eastAsiaTheme="minorEastAsia"/>
                <w:noProof/>
                <w:lang w:eastAsia="cs-CZ"/>
              </w:rPr>
              <w:tab/>
            </w:r>
            <w:r w:rsidR="00DD5A91" w:rsidRPr="003570FD">
              <w:rPr>
                <w:rStyle w:val="Hypertextovodkaz"/>
                <w:noProof/>
              </w:rPr>
              <w:t>Subjekty implementace integrovaných nástrojů</w:t>
            </w:r>
            <w:r w:rsidR="00DD5A91">
              <w:rPr>
                <w:noProof/>
                <w:webHidden/>
              </w:rPr>
              <w:tab/>
            </w:r>
            <w:r w:rsidR="00DD5A91">
              <w:rPr>
                <w:noProof/>
                <w:webHidden/>
              </w:rPr>
              <w:fldChar w:fldCharType="begin"/>
            </w:r>
            <w:r w:rsidR="00DD5A91">
              <w:rPr>
                <w:noProof/>
                <w:webHidden/>
              </w:rPr>
              <w:instrText xml:space="preserve"> PAGEREF _Toc478740125 \h </w:instrText>
            </w:r>
            <w:r w:rsidR="00DD5A91">
              <w:rPr>
                <w:noProof/>
                <w:webHidden/>
              </w:rPr>
            </w:r>
            <w:r w:rsidR="00DD5A91">
              <w:rPr>
                <w:noProof/>
                <w:webHidden/>
              </w:rPr>
              <w:fldChar w:fldCharType="separate"/>
            </w:r>
            <w:r>
              <w:rPr>
                <w:noProof/>
                <w:webHidden/>
              </w:rPr>
              <w:t>4</w:t>
            </w:r>
            <w:r w:rsidR="00DD5A91">
              <w:rPr>
                <w:noProof/>
                <w:webHidden/>
              </w:rPr>
              <w:fldChar w:fldCharType="end"/>
            </w:r>
          </w:hyperlink>
        </w:p>
        <w:p w14:paraId="5DAAB4F5" w14:textId="77777777" w:rsidR="00DD5A91" w:rsidRDefault="00080B11">
          <w:pPr>
            <w:pStyle w:val="Obsah1"/>
            <w:tabs>
              <w:tab w:val="left" w:pos="440"/>
              <w:tab w:val="right" w:leader="dot" w:pos="9062"/>
            </w:tabs>
            <w:rPr>
              <w:rFonts w:eastAsiaTheme="minorEastAsia"/>
              <w:noProof/>
              <w:lang w:eastAsia="cs-CZ"/>
            </w:rPr>
          </w:pPr>
          <w:hyperlink w:anchor="_Toc478740126" w:history="1">
            <w:r w:rsidR="00DD5A91" w:rsidRPr="003570FD">
              <w:rPr>
                <w:rStyle w:val="Hypertextovodkaz"/>
                <w:noProof/>
              </w:rPr>
              <w:t>3</w:t>
            </w:r>
            <w:r w:rsidR="00DD5A91">
              <w:rPr>
                <w:rFonts w:eastAsiaTheme="minorEastAsia"/>
                <w:noProof/>
                <w:lang w:eastAsia="cs-CZ"/>
              </w:rPr>
              <w:tab/>
            </w:r>
            <w:r w:rsidR="00DD5A91" w:rsidRPr="003570FD">
              <w:rPr>
                <w:rStyle w:val="Hypertextovodkaz"/>
                <w:noProof/>
              </w:rPr>
              <w:t>Integrovaná strategie pro ITI Pražské metropolitní oblasti</w:t>
            </w:r>
            <w:r w:rsidR="00DD5A91">
              <w:rPr>
                <w:noProof/>
                <w:webHidden/>
              </w:rPr>
              <w:tab/>
            </w:r>
            <w:r w:rsidR="00DD5A91">
              <w:rPr>
                <w:noProof/>
                <w:webHidden/>
              </w:rPr>
              <w:fldChar w:fldCharType="begin"/>
            </w:r>
            <w:r w:rsidR="00DD5A91">
              <w:rPr>
                <w:noProof/>
                <w:webHidden/>
              </w:rPr>
              <w:instrText xml:space="preserve"> PAGEREF _Toc478740126 \h </w:instrText>
            </w:r>
            <w:r w:rsidR="00DD5A91">
              <w:rPr>
                <w:noProof/>
                <w:webHidden/>
              </w:rPr>
            </w:r>
            <w:r w:rsidR="00DD5A91">
              <w:rPr>
                <w:noProof/>
                <w:webHidden/>
              </w:rPr>
              <w:fldChar w:fldCharType="separate"/>
            </w:r>
            <w:r>
              <w:rPr>
                <w:noProof/>
                <w:webHidden/>
              </w:rPr>
              <w:t>5</w:t>
            </w:r>
            <w:r w:rsidR="00DD5A91">
              <w:rPr>
                <w:noProof/>
                <w:webHidden/>
              </w:rPr>
              <w:fldChar w:fldCharType="end"/>
            </w:r>
          </w:hyperlink>
        </w:p>
        <w:p w14:paraId="78ED137C" w14:textId="77777777" w:rsidR="00DD5A91" w:rsidRDefault="00080B11">
          <w:pPr>
            <w:pStyle w:val="Obsah2"/>
            <w:tabs>
              <w:tab w:val="left" w:pos="880"/>
              <w:tab w:val="right" w:leader="dot" w:pos="9062"/>
            </w:tabs>
            <w:rPr>
              <w:rFonts w:eastAsiaTheme="minorEastAsia"/>
              <w:noProof/>
              <w:lang w:eastAsia="cs-CZ"/>
            </w:rPr>
          </w:pPr>
          <w:hyperlink w:anchor="_Toc478740127" w:history="1">
            <w:r w:rsidR="00DD5A91" w:rsidRPr="003570FD">
              <w:rPr>
                <w:rStyle w:val="Hypertextovodkaz"/>
                <w:noProof/>
              </w:rPr>
              <w:t>3.1</w:t>
            </w:r>
            <w:r w:rsidR="00DD5A91">
              <w:rPr>
                <w:rFonts w:eastAsiaTheme="minorEastAsia"/>
                <w:noProof/>
                <w:lang w:eastAsia="cs-CZ"/>
              </w:rPr>
              <w:tab/>
            </w:r>
            <w:r w:rsidR="00DD5A91" w:rsidRPr="003570FD">
              <w:rPr>
                <w:rStyle w:val="Hypertextovodkaz"/>
                <w:noProof/>
              </w:rPr>
              <w:t>Implementace Strategie ITI</w:t>
            </w:r>
            <w:r w:rsidR="00DD5A91">
              <w:rPr>
                <w:noProof/>
                <w:webHidden/>
              </w:rPr>
              <w:tab/>
            </w:r>
            <w:r w:rsidR="00DD5A91">
              <w:rPr>
                <w:noProof/>
                <w:webHidden/>
              </w:rPr>
              <w:fldChar w:fldCharType="begin"/>
            </w:r>
            <w:r w:rsidR="00DD5A91">
              <w:rPr>
                <w:noProof/>
                <w:webHidden/>
              </w:rPr>
              <w:instrText xml:space="preserve"> PAGEREF _Toc478740127 \h </w:instrText>
            </w:r>
            <w:r w:rsidR="00DD5A91">
              <w:rPr>
                <w:noProof/>
                <w:webHidden/>
              </w:rPr>
            </w:r>
            <w:r w:rsidR="00DD5A91">
              <w:rPr>
                <w:noProof/>
                <w:webHidden/>
              </w:rPr>
              <w:fldChar w:fldCharType="separate"/>
            </w:r>
            <w:r>
              <w:rPr>
                <w:noProof/>
                <w:webHidden/>
              </w:rPr>
              <w:t>6</w:t>
            </w:r>
            <w:r w:rsidR="00DD5A91">
              <w:rPr>
                <w:noProof/>
                <w:webHidden/>
              </w:rPr>
              <w:fldChar w:fldCharType="end"/>
            </w:r>
          </w:hyperlink>
        </w:p>
        <w:p w14:paraId="3A117F3F" w14:textId="77777777" w:rsidR="00DD5A91" w:rsidRDefault="00080B11">
          <w:pPr>
            <w:pStyle w:val="Obsah2"/>
            <w:tabs>
              <w:tab w:val="left" w:pos="880"/>
              <w:tab w:val="right" w:leader="dot" w:pos="9062"/>
            </w:tabs>
            <w:rPr>
              <w:rFonts w:eastAsiaTheme="minorEastAsia"/>
              <w:noProof/>
              <w:lang w:eastAsia="cs-CZ"/>
            </w:rPr>
          </w:pPr>
          <w:hyperlink w:anchor="_Toc478740128" w:history="1">
            <w:r w:rsidR="00DD5A91" w:rsidRPr="003570FD">
              <w:rPr>
                <w:rStyle w:val="Hypertextovodkaz"/>
                <w:noProof/>
              </w:rPr>
              <w:t>3.2</w:t>
            </w:r>
            <w:r w:rsidR="00DD5A91">
              <w:rPr>
                <w:rFonts w:eastAsiaTheme="minorEastAsia"/>
                <w:noProof/>
                <w:lang w:eastAsia="cs-CZ"/>
              </w:rPr>
              <w:tab/>
            </w:r>
            <w:r w:rsidR="00DD5A91" w:rsidRPr="003570FD">
              <w:rPr>
                <w:rStyle w:val="Hypertextovodkaz"/>
                <w:noProof/>
              </w:rPr>
              <w:t>Řídící struktura implementace Strategie ITI</w:t>
            </w:r>
            <w:r w:rsidR="00DD5A91">
              <w:rPr>
                <w:noProof/>
                <w:webHidden/>
              </w:rPr>
              <w:tab/>
            </w:r>
            <w:r w:rsidR="00DD5A91">
              <w:rPr>
                <w:noProof/>
                <w:webHidden/>
              </w:rPr>
              <w:fldChar w:fldCharType="begin"/>
            </w:r>
            <w:r w:rsidR="00DD5A91">
              <w:rPr>
                <w:noProof/>
                <w:webHidden/>
              </w:rPr>
              <w:instrText xml:space="preserve"> PAGEREF _Toc478740128 \h </w:instrText>
            </w:r>
            <w:r w:rsidR="00DD5A91">
              <w:rPr>
                <w:noProof/>
                <w:webHidden/>
              </w:rPr>
            </w:r>
            <w:r w:rsidR="00DD5A91">
              <w:rPr>
                <w:noProof/>
                <w:webHidden/>
              </w:rPr>
              <w:fldChar w:fldCharType="separate"/>
            </w:r>
            <w:r>
              <w:rPr>
                <w:noProof/>
                <w:webHidden/>
              </w:rPr>
              <w:t>7</w:t>
            </w:r>
            <w:r w:rsidR="00DD5A91">
              <w:rPr>
                <w:noProof/>
                <w:webHidden/>
              </w:rPr>
              <w:fldChar w:fldCharType="end"/>
            </w:r>
          </w:hyperlink>
        </w:p>
        <w:p w14:paraId="4C4B6FD3" w14:textId="77777777" w:rsidR="00DD5A91" w:rsidRDefault="00080B11">
          <w:pPr>
            <w:pStyle w:val="Obsah3"/>
            <w:tabs>
              <w:tab w:val="left" w:pos="1320"/>
              <w:tab w:val="right" w:leader="dot" w:pos="9062"/>
            </w:tabs>
            <w:rPr>
              <w:rFonts w:eastAsiaTheme="minorEastAsia"/>
              <w:noProof/>
              <w:lang w:eastAsia="cs-CZ"/>
            </w:rPr>
          </w:pPr>
          <w:hyperlink w:anchor="_Toc478740129" w:history="1">
            <w:r w:rsidR="00DD5A91" w:rsidRPr="003570FD">
              <w:rPr>
                <w:rStyle w:val="Hypertextovodkaz"/>
                <w:noProof/>
                <w14:scene3d>
                  <w14:camera w14:prst="orthographicFront"/>
                  <w14:lightRig w14:rig="threePt" w14:dir="t">
                    <w14:rot w14:lat="0" w14:lon="0" w14:rev="0"/>
                  </w14:lightRig>
                </w14:scene3d>
              </w:rPr>
              <w:t>3.2.1</w:t>
            </w:r>
            <w:r w:rsidR="00DD5A91">
              <w:rPr>
                <w:rFonts w:eastAsiaTheme="minorEastAsia"/>
                <w:noProof/>
                <w:lang w:eastAsia="cs-CZ"/>
              </w:rPr>
              <w:tab/>
            </w:r>
            <w:r w:rsidR="00DD5A91" w:rsidRPr="003570FD">
              <w:rPr>
                <w:rStyle w:val="Hypertextovodkaz"/>
                <w:noProof/>
              </w:rPr>
              <w:t>Organizační struktura nositele ITI</w:t>
            </w:r>
            <w:r w:rsidR="00DD5A91">
              <w:rPr>
                <w:noProof/>
                <w:webHidden/>
              </w:rPr>
              <w:tab/>
            </w:r>
            <w:r w:rsidR="00DD5A91">
              <w:rPr>
                <w:noProof/>
                <w:webHidden/>
              </w:rPr>
              <w:fldChar w:fldCharType="begin"/>
            </w:r>
            <w:r w:rsidR="00DD5A91">
              <w:rPr>
                <w:noProof/>
                <w:webHidden/>
              </w:rPr>
              <w:instrText xml:space="preserve"> PAGEREF _Toc478740129 \h </w:instrText>
            </w:r>
            <w:r w:rsidR="00DD5A91">
              <w:rPr>
                <w:noProof/>
                <w:webHidden/>
              </w:rPr>
            </w:r>
            <w:r w:rsidR="00DD5A91">
              <w:rPr>
                <w:noProof/>
                <w:webHidden/>
              </w:rPr>
              <w:fldChar w:fldCharType="separate"/>
            </w:r>
            <w:r>
              <w:rPr>
                <w:noProof/>
                <w:webHidden/>
              </w:rPr>
              <w:t>9</w:t>
            </w:r>
            <w:r w:rsidR="00DD5A91">
              <w:rPr>
                <w:noProof/>
                <w:webHidden/>
              </w:rPr>
              <w:fldChar w:fldCharType="end"/>
            </w:r>
          </w:hyperlink>
        </w:p>
        <w:p w14:paraId="050DC6A0" w14:textId="77777777" w:rsidR="00DD5A91" w:rsidRDefault="00080B11">
          <w:pPr>
            <w:pStyle w:val="Obsah1"/>
            <w:tabs>
              <w:tab w:val="left" w:pos="440"/>
              <w:tab w:val="right" w:leader="dot" w:pos="9062"/>
            </w:tabs>
            <w:rPr>
              <w:rFonts w:eastAsiaTheme="minorEastAsia"/>
              <w:noProof/>
              <w:lang w:eastAsia="cs-CZ"/>
            </w:rPr>
          </w:pPr>
          <w:hyperlink w:anchor="_Toc478740130" w:history="1">
            <w:r w:rsidR="00DD5A91" w:rsidRPr="003570FD">
              <w:rPr>
                <w:rStyle w:val="Hypertextovodkaz"/>
                <w:noProof/>
              </w:rPr>
              <w:t>4</w:t>
            </w:r>
            <w:r w:rsidR="00DD5A91">
              <w:rPr>
                <w:rFonts w:eastAsiaTheme="minorEastAsia"/>
                <w:noProof/>
                <w:lang w:eastAsia="cs-CZ"/>
              </w:rPr>
              <w:tab/>
            </w:r>
            <w:r w:rsidR="00DD5A91" w:rsidRPr="003570FD">
              <w:rPr>
                <w:rStyle w:val="Hypertextovodkaz"/>
                <w:noProof/>
              </w:rPr>
              <w:t>Proces schvalování integrovaných projektů</w:t>
            </w:r>
            <w:r w:rsidR="00DD5A91">
              <w:rPr>
                <w:noProof/>
                <w:webHidden/>
              </w:rPr>
              <w:tab/>
            </w:r>
            <w:r w:rsidR="00DD5A91">
              <w:rPr>
                <w:noProof/>
                <w:webHidden/>
              </w:rPr>
              <w:fldChar w:fldCharType="begin"/>
            </w:r>
            <w:r w:rsidR="00DD5A91">
              <w:rPr>
                <w:noProof/>
                <w:webHidden/>
              </w:rPr>
              <w:instrText xml:space="preserve"> PAGEREF _Toc478740130 \h </w:instrText>
            </w:r>
            <w:r w:rsidR="00DD5A91">
              <w:rPr>
                <w:noProof/>
                <w:webHidden/>
              </w:rPr>
            </w:r>
            <w:r w:rsidR="00DD5A91">
              <w:rPr>
                <w:noProof/>
                <w:webHidden/>
              </w:rPr>
              <w:fldChar w:fldCharType="separate"/>
            </w:r>
            <w:r>
              <w:rPr>
                <w:noProof/>
                <w:webHidden/>
              </w:rPr>
              <w:t>12</w:t>
            </w:r>
            <w:r w:rsidR="00DD5A91">
              <w:rPr>
                <w:noProof/>
                <w:webHidden/>
              </w:rPr>
              <w:fldChar w:fldCharType="end"/>
            </w:r>
          </w:hyperlink>
        </w:p>
        <w:p w14:paraId="7C899AD9" w14:textId="77777777" w:rsidR="00DD5A91" w:rsidRDefault="00080B11">
          <w:pPr>
            <w:pStyle w:val="Obsah2"/>
            <w:tabs>
              <w:tab w:val="left" w:pos="880"/>
              <w:tab w:val="right" w:leader="dot" w:pos="9062"/>
            </w:tabs>
            <w:rPr>
              <w:rFonts w:eastAsiaTheme="minorEastAsia"/>
              <w:noProof/>
              <w:lang w:eastAsia="cs-CZ"/>
            </w:rPr>
          </w:pPr>
          <w:hyperlink w:anchor="_Toc478740131" w:history="1">
            <w:r w:rsidR="00DD5A91" w:rsidRPr="003570FD">
              <w:rPr>
                <w:rStyle w:val="Hypertextovodkaz"/>
                <w:noProof/>
              </w:rPr>
              <w:t>4.1</w:t>
            </w:r>
            <w:r w:rsidR="00DD5A91">
              <w:rPr>
                <w:rFonts w:eastAsiaTheme="minorEastAsia"/>
                <w:noProof/>
                <w:lang w:eastAsia="cs-CZ"/>
              </w:rPr>
              <w:tab/>
            </w:r>
            <w:r w:rsidR="00DD5A91" w:rsidRPr="003570FD">
              <w:rPr>
                <w:rStyle w:val="Hypertextovodkaz"/>
                <w:noProof/>
              </w:rPr>
              <w:t>Proces schvalování integrovaných projektů při zapojení zprostředkujícího subjektu ITI (v případě IROP)</w:t>
            </w:r>
            <w:r w:rsidR="00DD5A91">
              <w:rPr>
                <w:noProof/>
                <w:webHidden/>
              </w:rPr>
              <w:tab/>
            </w:r>
            <w:r w:rsidR="00DD5A91">
              <w:rPr>
                <w:noProof/>
                <w:webHidden/>
              </w:rPr>
              <w:fldChar w:fldCharType="begin"/>
            </w:r>
            <w:r w:rsidR="00DD5A91">
              <w:rPr>
                <w:noProof/>
                <w:webHidden/>
              </w:rPr>
              <w:instrText xml:space="preserve"> PAGEREF _Toc478740131 \h </w:instrText>
            </w:r>
            <w:r w:rsidR="00DD5A91">
              <w:rPr>
                <w:noProof/>
                <w:webHidden/>
              </w:rPr>
            </w:r>
            <w:r w:rsidR="00DD5A91">
              <w:rPr>
                <w:noProof/>
                <w:webHidden/>
              </w:rPr>
              <w:fldChar w:fldCharType="separate"/>
            </w:r>
            <w:r>
              <w:rPr>
                <w:noProof/>
                <w:webHidden/>
              </w:rPr>
              <w:t>12</w:t>
            </w:r>
            <w:r w:rsidR="00DD5A91">
              <w:rPr>
                <w:noProof/>
                <w:webHidden/>
              </w:rPr>
              <w:fldChar w:fldCharType="end"/>
            </w:r>
          </w:hyperlink>
        </w:p>
        <w:p w14:paraId="460675E9" w14:textId="77777777" w:rsidR="00DD5A91" w:rsidRDefault="00080B11">
          <w:pPr>
            <w:pStyle w:val="Obsah2"/>
            <w:tabs>
              <w:tab w:val="left" w:pos="880"/>
              <w:tab w:val="right" w:leader="dot" w:pos="9062"/>
            </w:tabs>
            <w:rPr>
              <w:rFonts w:eastAsiaTheme="minorEastAsia"/>
              <w:noProof/>
              <w:lang w:eastAsia="cs-CZ"/>
            </w:rPr>
          </w:pPr>
          <w:hyperlink w:anchor="_Toc478740132" w:history="1">
            <w:r w:rsidR="00DD5A91" w:rsidRPr="003570FD">
              <w:rPr>
                <w:rStyle w:val="Hypertextovodkaz"/>
                <w:noProof/>
              </w:rPr>
              <w:t>4.2</w:t>
            </w:r>
            <w:r w:rsidR="00DD5A91">
              <w:rPr>
                <w:rFonts w:eastAsiaTheme="minorEastAsia"/>
                <w:noProof/>
                <w:lang w:eastAsia="cs-CZ"/>
              </w:rPr>
              <w:tab/>
            </w:r>
            <w:r w:rsidR="00DD5A91" w:rsidRPr="003570FD">
              <w:rPr>
                <w:rStyle w:val="Hypertextovodkaz"/>
                <w:noProof/>
              </w:rPr>
              <w:t>Proces schvalování integrovaných projektů bez zapojení zprostředkujícího subjektu ITI (OPPPR, OPŽP)</w:t>
            </w:r>
            <w:r w:rsidR="00DD5A91">
              <w:rPr>
                <w:noProof/>
                <w:webHidden/>
              </w:rPr>
              <w:tab/>
            </w:r>
            <w:r w:rsidR="00DD5A91">
              <w:rPr>
                <w:noProof/>
                <w:webHidden/>
              </w:rPr>
              <w:fldChar w:fldCharType="begin"/>
            </w:r>
            <w:r w:rsidR="00DD5A91">
              <w:rPr>
                <w:noProof/>
                <w:webHidden/>
              </w:rPr>
              <w:instrText xml:space="preserve"> PAGEREF _Toc478740132 \h </w:instrText>
            </w:r>
            <w:r w:rsidR="00DD5A91">
              <w:rPr>
                <w:noProof/>
                <w:webHidden/>
              </w:rPr>
            </w:r>
            <w:r w:rsidR="00DD5A91">
              <w:rPr>
                <w:noProof/>
                <w:webHidden/>
              </w:rPr>
              <w:fldChar w:fldCharType="separate"/>
            </w:r>
            <w:r>
              <w:rPr>
                <w:noProof/>
                <w:webHidden/>
              </w:rPr>
              <w:t>13</w:t>
            </w:r>
            <w:r w:rsidR="00DD5A91">
              <w:rPr>
                <w:noProof/>
                <w:webHidden/>
              </w:rPr>
              <w:fldChar w:fldCharType="end"/>
            </w:r>
          </w:hyperlink>
        </w:p>
        <w:p w14:paraId="00E647E3" w14:textId="77777777" w:rsidR="00DD5A91" w:rsidRDefault="00080B11">
          <w:pPr>
            <w:pStyle w:val="Obsah3"/>
            <w:tabs>
              <w:tab w:val="right" w:leader="dot" w:pos="9062"/>
            </w:tabs>
            <w:rPr>
              <w:rFonts w:eastAsiaTheme="minorEastAsia"/>
              <w:noProof/>
              <w:lang w:eastAsia="cs-CZ"/>
            </w:rPr>
          </w:pPr>
          <w:hyperlink w:anchor="_Toc478740133" w:history="1">
            <w:r w:rsidR="00DD5A91" w:rsidRPr="003570FD">
              <w:rPr>
                <w:rStyle w:val="Hypertextovodkaz"/>
                <w:noProof/>
              </w:rPr>
              <w:t>Výzva Řídícího orgánu pro ITI</w:t>
            </w:r>
            <w:r w:rsidR="00DD5A91">
              <w:rPr>
                <w:noProof/>
                <w:webHidden/>
              </w:rPr>
              <w:tab/>
            </w:r>
            <w:r w:rsidR="00DD5A91">
              <w:rPr>
                <w:noProof/>
                <w:webHidden/>
              </w:rPr>
              <w:fldChar w:fldCharType="begin"/>
            </w:r>
            <w:r w:rsidR="00DD5A91">
              <w:rPr>
                <w:noProof/>
                <w:webHidden/>
              </w:rPr>
              <w:instrText xml:space="preserve"> PAGEREF _Toc478740133 \h </w:instrText>
            </w:r>
            <w:r w:rsidR="00DD5A91">
              <w:rPr>
                <w:noProof/>
                <w:webHidden/>
              </w:rPr>
            </w:r>
            <w:r w:rsidR="00DD5A91">
              <w:rPr>
                <w:noProof/>
                <w:webHidden/>
              </w:rPr>
              <w:fldChar w:fldCharType="separate"/>
            </w:r>
            <w:r>
              <w:rPr>
                <w:noProof/>
                <w:webHidden/>
              </w:rPr>
              <w:t>13</w:t>
            </w:r>
            <w:r w:rsidR="00DD5A91">
              <w:rPr>
                <w:noProof/>
                <w:webHidden/>
              </w:rPr>
              <w:fldChar w:fldCharType="end"/>
            </w:r>
          </w:hyperlink>
        </w:p>
        <w:p w14:paraId="1D607395" w14:textId="77777777" w:rsidR="00DD5A91" w:rsidRDefault="00080B11">
          <w:pPr>
            <w:pStyle w:val="Obsah3"/>
            <w:tabs>
              <w:tab w:val="right" w:leader="dot" w:pos="9062"/>
            </w:tabs>
            <w:rPr>
              <w:rFonts w:eastAsiaTheme="minorEastAsia"/>
              <w:noProof/>
              <w:lang w:eastAsia="cs-CZ"/>
            </w:rPr>
          </w:pPr>
          <w:hyperlink w:anchor="_Toc478740134" w:history="1">
            <w:r w:rsidR="00DD5A91" w:rsidRPr="003570FD">
              <w:rPr>
                <w:rStyle w:val="Hypertextovodkaz"/>
                <w:rFonts w:eastAsia="Times New Roman"/>
                <w:noProof/>
                <w:lang w:eastAsia="cs-CZ"/>
              </w:rPr>
              <w:t>Výzva nositele ITI</w:t>
            </w:r>
            <w:r w:rsidR="00DD5A91">
              <w:rPr>
                <w:noProof/>
                <w:webHidden/>
              </w:rPr>
              <w:tab/>
            </w:r>
            <w:r w:rsidR="00DD5A91">
              <w:rPr>
                <w:noProof/>
                <w:webHidden/>
              </w:rPr>
              <w:fldChar w:fldCharType="begin"/>
            </w:r>
            <w:r w:rsidR="00DD5A91">
              <w:rPr>
                <w:noProof/>
                <w:webHidden/>
              </w:rPr>
              <w:instrText xml:space="preserve"> PAGEREF _Toc478740134 \h </w:instrText>
            </w:r>
            <w:r w:rsidR="00DD5A91">
              <w:rPr>
                <w:noProof/>
                <w:webHidden/>
              </w:rPr>
            </w:r>
            <w:r w:rsidR="00DD5A91">
              <w:rPr>
                <w:noProof/>
                <w:webHidden/>
              </w:rPr>
              <w:fldChar w:fldCharType="separate"/>
            </w:r>
            <w:r>
              <w:rPr>
                <w:noProof/>
                <w:webHidden/>
              </w:rPr>
              <w:t>13</w:t>
            </w:r>
            <w:r w:rsidR="00DD5A91">
              <w:rPr>
                <w:noProof/>
                <w:webHidden/>
              </w:rPr>
              <w:fldChar w:fldCharType="end"/>
            </w:r>
          </w:hyperlink>
        </w:p>
        <w:p w14:paraId="183EE3BD" w14:textId="77777777" w:rsidR="00DD5A91" w:rsidRDefault="00080B11">
          <w:pPr>
            <w:pStyle w:val="Obsah3"/>
            <w:tabs>
              <w:tab w:val="right" w:leader="dot" w:pos="9062"/>
            </w:tabs>
            <w:rPr>
              <w:rFonts w:eastAsiaTheme="minorEastAsia"/>
              <w:noProof/>
              <w:lang w:eastAsia="cs-CZ"/>
            </w:rPr>
          </w:pPr>
          <w:r>
            <w:fldChar w:fldCharType="begin"/>
          </w:r>
          <w:r>
            <w:instrText xml:space="preserve"> HYPERLINK \l "_Toc478740135" </w:instrText>
          </w:r>
          <w:r>
            <w:fldChar w:fldCharType="separate"/>
          </w:r>
          <w:r w:rsidR="00DD5A91" w:rsidRPr="003570FD">
            <w:rPr>
              <w:rStyle w:val="Hypertextovodkaz"/>
              <w:noProof/>
              <w:lang w:eastAsia="cs-CZ"/>
            </w:rPr>
            <w:t>Postup hodnocení projektových záměrů</w:t>
          </w:r>
          <w:r w:rsidR="00DD5A91">
            <w:rPr>
              <w:noProof/>
              <w:webHidden/>
            </w:rPr>
            <w:tab/>
          </w:r>
          <w:r w:rsidR="00DD5A91">
            <w:rPr>
              <w:noProof/>
              <w:webHidden/>
            </w:rPr>
            <w:fldChar w:fldCharType="begin"/>
          </w:r>
          <w:r w:rsidR="00DD5A91">
            <w:rPr>
              <w:noProof/>
              <w:webHidden/>
            </w:rPr>
            <w:instrText xml:space="preserve"> PAGEREF _Toc478740135 \h </w:instrText>
          </w:r>
          <w:r w:rsidR="00DD5A91">
            <w:rPr>
              <w:noProof/>
              <w:webHidden/>
            </w:rPr>
          </w:r>
          <w:r w:rsidR="00DD5A91">
            <w:rPr>
              <w:noProof/>
              <w:webHidden/>
            </w:rPr>
            <w:fldChar w:fldCharType="separate"/>
          </w:r>
          <w:ins w:id="1" w:author="Kleinwächterová Kristína Mgr. (IPR/SSP)" w:date="2017-09-25T16:03:00Z">
            <w:r>
              <w:rPr>
                <w:noProof/>
                <w:webHidden/>
              </w:rPr>
              <w:t>15</w:t>
            </w:r>
          </w:ins>
          <w:del w:id="2" w:author="Kleinwächterová Kristína Mgr. (IPR/SSP)" w:date="2017-09-25T15:49:00Z">
            <w:r w:rsidR="003F6B22" w:rsidDel="00080B11">
              <w:rPr>
                <w:noProof/>
                <w:webHidden/>
              </w:rPr>
              <w:delText>14</w:delText>
            </w:r>
          </w:del>
          <w:r w:rsidR="00DD5A91">
            <w:rPr>
              <w:noProof/>
              <w:webHidden/>
            </w:rPr>
            <w:fldChar w:fldCharType="end"/>
          </w:r>
          <w:r>
            <w:rPr>
              <w:noProof/>
            </w:rPr>
            <w:fldChar w:fldCharType="end"/>
          </w:r>
        </w:p>
        <w:p w14:paraId="3FB38903" w14:textId="77777777" w:rsidR="00DD5A91" w:rsidRDefault="00080B11">
          <w:pPr>
            <w:pStyle w:val="Obsah3"/>
            <w:tabs>
              <w:tab w:val="right" w:leader="dot" w:pos="9062"/>
            </w:tabs>
            <w:rPr>
              <w:rFonts w:eastAsiaTheme="minorEastAsia"/>
              <w:noProof/>
              <w:lang w:eastAsia="cs-CZ"/>
            </w:rPr>
          </w:pPr>
          <w:r>
            <w:fldChar w:fldCharType="begin"/>
          </w:r>
          <w:r>
            <w:instrText xml:space="preserve"> HYPERLINK \l "_Toc478740136" </w:instrText>
          </w:r>
          <w:r>
            <w:fldChar w:fldCharType="separate"/>
          </w:r>
          <w:r w:rsidR="00DD5A91" w:rsidRPr="003570FD">
            <w:rPr>
              <w:rStyle w:val="Hypertextovodkaz"/>
              <w:noProof/>
              <w:lang w:eastAsia="cs-CZ"/>
            </w:rPr>
            <w:t>Výzva zprostředkujícího subjektu ITI (pouze i IROP)</w:t>
          </w:r>
          <w:r w:rsidR="00DD5A91">
            <w:rPr>
              <w:noProof/>
              <w:webHidden/>
            </w:rPr>
            <w:tab/>
          </w:r>
          <w:r w:rsidR="00DD5A91">
            <w:rPr>
              <w:noProof/>
              <w:webHidden/>
            </w:rPr>
            <w:fldChar w:fldCharType="begin"/>
          </w:r>
          <w:r w:rsidR="00DD5A91">
            <w:rPr>
              <w:noProof/>
              <w:webHidden/>
            </w:rPr>
            <w:instrText xml:space="preserve"> PAGEREF _Toc478740136 \h </w:instrText>
          </w:r>
          <w:r w:rsidR="00DD5A91">
            <w:rPr>
              <w:noProof/>
              <w:webHidden/>
            </w:rPr>
          </w:r>
          <w:r w:rsidR="00DD5A91">
            <w:rPr>
              <w:noProof/>
              <w:webHidden/>
            </w:rPr>
            <w:fldChar w:fldCharType="separate"/>
          </w:r>
          <w:ins w:id="3" w:author="Kleinwächterová Kristína Mgr. (IPR/SSP)" w:date="2017-09-25T16:03:00Z">
            <w:r>
              <w:rPr>
                <w:noProof/>
                <w:webHidden/>
              </w:rPr>
              <w:t>17</w:t>
            </w:r>
          </w:ins>
          <w:del w:id="4" w:author="Kleinwächterová Kristína Mgr. (IPR/SSP)" w:date="2017-09-25T15:49:00Z">
            <w:r w:rsidR="003F6B22" w:rsidDel="00080B11">
              <w:rPr>
                <w:noProof/>
                <w:webHidden/>
              </w:rPr>
              <w:delText>16</w:delText>
            </w:r>
          </w:del>
          <w:r w:rsidR="00DD5A91">
            <w:rPr>
              <w:noProof/>
              <w:webHidden/>
            </w:rPr>
            <w:fldChar w:fldCharType="end"/>
          </w:r>
          <w:r>
            <w:rPr>
              <w:noProof/>
            </w:rPr>
            <w:fldChar w:fldCharType="end"/>
          </w:r>
        </w:p>
        <w:p w14:paraId="659C14E3" w14:textId="77777777" w:rsidR="00DD5A91" w:rsidRDefault="00080B11">
          <w:pPr>
            <w:pStyle w:val="Obsah3"/>
            <w:tabs>
              <w:tab w:val="right" w:leader="dot" w:pos="9062"/>
            </w:tabs>
            <w:rPr>
              <w:rFonts w:eastAsiaTheme="minorEastAsia"/>
              <w:noProof/>
              <w:lang w:eastAsia="cs-CZ"/>
            </w:rPr>
          </w:pPr>
          <w:r>
            <w:fldChar w:fldCharType="begin"/>
          </w:r>
          <w:r>
            <w:instrText xml:space="preserve"> HYPERLINK \l "_Toc478740137" </w:instrText>
          </w:r>
          <w:r>
            <w:fldChar w:fldCharType="separate"/>
          </w:r>
          <w:r w:rsidR="00DD5A91" w:rsidRPr="003570FD">
            <w:rPr>
              <w:rStyle w:val="Hypertextovodkaz"/>
              <w:noProof/>
            </w:rPr>
            <w:t>Hodnocení žádosti o podporu ZS ITI (pouze u IROP)</w:t>
          </w:r>
          <w:r w:rsidR="00DD5A91">
            <w:rPr>
              <w:noProof/>
              <w:webHidden/>
            </w:rPr>
            <w:tab/>
          </w:r>
          <w:r w:rsidR="00DD5A91">
            <w:rPr>
              <w:noProof/>
              <w:webHidden/>
            </w:rPr>
            <w:fldChar w:fldCharType="begin"/>
          </w:r>
          <w:r w:rsidR="00DD5A91">
            <w:rPr>
              <w:noProof/>
              <w:webHidden/>
            </w:rPr>
            <w:instrText xml:space="preserve"> PAGEREF _Toc478740137 \h </w:instrText>
          </w:r>
          <w:r w:rsidR="00DD5A91">
            <w:rPr>
              <w:noProof/>
              <w:webHidden/>
            </w:rPr>
          </w:r>
          <w:r w:rsidR="00DD5A91">
            <w:rPr>
              <w:noProof/>
              <w:webHidden/>
            </w:rPr>
            <w:fldChar w:fldCharType="separate"/>
          </w:r>
          <w:ins w:id="5" w:author="Kleinwächterová Kristína Mgr. (IPR/SSP)" w:date="2017-09-25T16:03:00Z">
            <w:r>
              <w:rPr>
                <w:noProof/>
                <w:webHidden/>
              </w:rPr>
              <w:t>17</w:t>
            </w:r>
          </w:ins>
          <w:del w:id="6" w:author="Kleinwächterová Kristína Mgr. (IPR/SSP)" w:date="2017-09-25T15:49:00Z">
            <w:r w:rsidR="003F6B22" w:rsidDel="00080B11">
              <w:rPr>
                <w:noProof/>
                <w:webHidden/>
              </w:rPr>
              <w:delText>16</w:delText>
            </w:r>
          </w:del>
          <w:r w:rsidR="00DD5A91">
            <w:rPr>
              <w:noProof/>
              <w:webHidden/>
            </w:rPr>
            <w:fldChar w:fldCharType="end"/>
          </w:r>
          <w:r>
            <w:rPr>
              <w:noProof/>
            </w:rPr>
            <w:fldChar w:fldCharType="end"/>
          </w:r>
        </w:p>
        <w:p w14:paraId="2FDA3410" w14:textId="77777777" w:rsidR="00DD5A91" w:rsidRDefault="00080B11">
          <w:pPr>
            <w:pStyle w:val="Obsah3"/>
            <w:tabs>
              <w:tab w:val="right" w:leader="dot" w:pos="9062"/>
            </w:tabs>
            <w:rPr>
              <w:rFonts w:eastAsiaTheme="minorEastAsia"/>
              <w:noProof/>
              <w:lang w:eastAsia="cs-CZ"/>
            </w:rPr>
          </w:pPr>
          <w:r>
            <w:fldChar w:fldCharType="begin"/>
          </w:r>
          <w:r>
            <w:instrText xml:space="preserve"> HYPERLINK \l "_Toc478740138" </w:instrText>
          </w:r>
          <w:r>
            <w:fldChar w:fldCharType="separate"/>
          </w:r>
          <w:r w:rsidR="00DD5A91" w:rsidRPr="003570FD">
            <w:rPr>
              <w:rStyle w:val="Hypertextovodkaz"/>
              <w:noProof/>
            </w:rPr>
            <w:t>Závěrečné ověření způsobilosti operací (pouze u IROP)</w:t>
          </w:r>
          <w:r w:rsidR="00DD5A91">
            <w:rPr>
              <w:noProof/>
              <w:webHidden/>
            </w:rPr>
            <w:tab/>
          </w:r>
          <w:r w:rsidR="00DD5A91">
            <w:rPr>
              <w:noProof/>
              <w:webHidden/>
            </w:rPr>
            <w:fldChar w:fldCharType="begin"/>
          </w:r>
          <w:r w:rsidR="00DD5A91">
            <w:rPr>
              <w:noProof/>
              <w:webHidden/>
            </w:rPr>
            <w:instrText xml:space="preserve"> PAGEREF _Toc478740138 \h </w:instrText>
          </w:r>
          <w:r w:rsidR="00DD5A91">
            <w:rPr>
              <w:noProof/>
              <w:webHidden/>
            </w:rPr>
          </w:r>
          <w:r w:rsidR="00DD5A91">
            <w:rPr>
              <w:noProof/>
              <w:webHidden/>
            </w:rPr>
            <w:fldChar w:fldCharType="separate"/>
          </w:r>
          <w:ins w:id="7" w:author="Kleinwächterová Kristína Mgr. (IPR/SSP)" w:date="2017-09-25T16:03:00Z">
            <w:r>
              <w:rPr>
                <w:noProof/>
                <w:webHidden/>
              </w:rPr>
              <w:t>18</w:t>
            </w:r>
          </w:ins>
          <w:del w:id="8" w:author="Kleinwächterová Kristína Mgr. (IPR/SSP)" w:date="2017-09-25T15:49:00Z">
            <w:r w:rsidR="003F6B22" w:rsidDel="00080B11">
              <w:rPr>
                <w:noProof/>
                <w:webHidden/>
              </w:rPr>
              <w:delText>16</w:delText>
            </w:r>
          </w:del>
          <w:r w:rsidR="00DD5A91">
            <w:rPr>
              <w:noProof/>
              <w:webHidden/>
            </w:rPr>
            <w:fldChar w:fldCharType="end"/>
          </w:r>
          <w:r>
            <w:rPr>
              <w:noProof/>
            </w:rPr>
            <w:fldChar w:fldCharType="end"/>
          </w:r>
        </w:p>
        <w:p w14:paraId="610C1D5B" w14:textId="77777777" w:rsidR="00DD5A91" w:rsidRDefault="00080B11">
          <w:pPr>
            <w:pStyle w:val="Obsah3"/>
            <w:tabs>
              <w:tab w:val="right" w:leader="dot" w:pos="9062"/>
            </w:tabs>
            <w:rPr>
              <w:rFonts w:eastAsiaTheme="minorEastAsia"/>
              <w:noProof/>
              <w:lang w:eastAsia="cs-CZ"/>
            </w:rPr>
          </w:pPr>
          <w:r>
            <w:fldChar w:fldCharType="begin"/>
          </w:r>
          <w:r>
            <w:instrText xml:space="preserve"> HYPERLINK \l "_Toc478740139" </w:instrText>
          </w:r>
          <w:r>
            <w:fldChar w:fldCharType="separate"/>
          </w:r>
          <w:r w:rsidR="00DD5A91" w:rsidRPr="003570FD">
            <w:rPr>
              <w:rStyle w:val="Hypertextovodkaz"/>
              <w:rFonts w:eastAsia="Times New Roman"/>
              <w:noProof/>
              <w:lang w:eastAsia="cs-CZ"/>
            </w:rPr>
            <w:t>Hodnocení žádostí o podporu Řídícím orgánem (v případě OPPPR, OPŽP)</w:t>
          </w:r>
          <w:r w:rsidR="00DD5A91">
            <w:rPr>
              <w:noProof/>
              <w:webHidden/>
            </w:rPr>
            <w:tab/>
          </w:r>
          <w:r w:rsidR="00DD5A91">
            <w:rPr>
              <w:noProof/>
              <w:webHidden/>
            </w:rPr>
            <w:fldChar w:fldCharType="begin"/>
          </w:r>
          <w:r w:rsidR="00DD5A91">
            <w:rPr>
              <w:noProof/>
              <w:webHidden/>
            </w:rPr>
            <w:instrText xml:space="preserve"> PAGEREF _Toc478740139 \h </w:instrText>
          </w:r>
          <w:r w:rsidR="00DD5A91">
            <w:rPr>
              <w:noProof/>
              <w:webHidden/>
            </w:rPr>
          </w:r>
          <w:r w:rsidR="00DD5A91">
            <w:rPr>
              <w:noProof/>
              <w:webHidden/>
            </w:rPr>
            <w:fldChar w:fldCharType="separate"/>
          </w:r>
          <w:ins w:id="9" w:author="Kleinwächterová Kristína Mgr. (IPR/SSP)" w:date="2017-09-25T16:03:00Z">
            <w:r>
              <w:rPr>
                <w:noProof/>
                <w:webHidden/>
              </w:rPr>
              <w:t>18</w:t>
            </w:r>
          </w:ins>
          <w:del w:id="10" w:author="Kleinwächterová Kristína Mgr. (IPR/SSP)" w:date="2017-09-25T15:49:00Z">
            <w:r w:rsidR="003F6B22" w:rsidDel="00080B11">
              <w:rPr>
                <w:noProof/>
                <w:webHidden/>
              </w:rPr>
              <w:delText>16</w:delText>
            </w:r>
          </w:del>
          <w:r w:rsidR="00DD5A91">
            <w:rPr>
              <w:noProof/>
              <w:webHidden/>
            </w:rPr>
            <w:fldChar w:fldCharType="end"/>
          </w:r>
          <w:r>
            <w:rPr>
              <w:noProof/>
            </w:rPr>
            <w:fldChar w:fldCharType="end"/>
          </w:r>
        </w:p>
        <w:p w14:paraId="28CF1A34" w14:textId="77777777" w:rsidR="00DD5A91" w:rsidRDefault="00080B11">
          <w:pPr>
            <w:pStyle w:val="Obsah2"/>
            <w:tabs>
              <w:tab w:val="right" w:leader="dot" w:pos="9062"/>
            </w:tabs>
            <w:rPr>
              <w:rFonts w:eastAsiaTheme="minorEastAsia"/>
              <w:noProof/>
              <w:lang w:eastAsia="cs-CZ"/>
            </w:rPr>
          </w:pPr>
          <w:r>
            <w:fldChar w:fldCharType="begin"/>
          </w:r>
          <w:r>
            <w:instrText xml:space="preserve"> HYPERLINK \l "_Toc478740140" </w:instrText>
          </w:r>
          <w:r>
            <w:fldChar w:fldCharType="separate"/>
          </w:r>
          <w:r w:rsidR="00DD5A91" w:rsidRPr="003570FD">
            <w:rPr>
              <w:rStyle w:val="Hypertextovodkaz"/>
              <w:rFonts w:eastAsia="Times New Roman"/>
              <w:noProof/>
              <w:lang w:eastAsia="cs-CZ"/>
            </w:rPr>
            <w:t>Poskytování konzultací</w:t>
          </w:r>
          <w:r w:rsidR="00DD5A91">
            <w:rPr>
              <w:noProof/>
              <w:webHidden/>
            </w:rPr>
            <w:tab/>
          </w:r>
          <w:r w:rsidR="00DD5A91">
            <w:rPr>
              <w:noProof/>
              <w:webHidden/>
            </w:rPr>
            <w:fldChar w:fldCharType="begin"/>
          </w:r>
          <w:r w:rsidR="00DD5A91">
            <w:rPr>
              <w:noProof/>
              <w:webHidden/>
            </w:rPr>
            <w:instrText xml:space="preserve"> PAGEREF _Toc478740140 \h </w:instrText>
          </w:r>
          <w:r w:rsidR="00DD5A91">
            <w:rPr>
              <w:noProof/>
              <w:webHidden/>
            </w:rPr>
          </w:r>
          <w:r w:rsidR="00DD5A91">
            <w:rPr>
              <w:noProof/>
              <w:webHidden/>
            </w:rPr>
            <w:fldChar w:fldCharType="separate"/>
          </w:r>
          <w:ins w:id="11" w:author="Kleinwächterová Kristína Mgr. (IPR/SSP)" w:date="2017-09-25T16:03:00Z">
            <w:r>
              <w:rPr>
                <w:noProof/>
                <w:webHidden/>
              </w:rPr>
              <w:t>19</w:t>
            </w:r>
          </w:ins>
          <w:del w:id="12" w:author="Kleinwächterová Kristína Mgr. (IPR/SSP)" w:date="2017-09-25T15:49:00Z">
            <w:r w:rsidR="003F6B22" w:rsidDel="00080B11">
              <w:rPr>
                <w:noProof/>
                <w:webHidden/>
              </w:rPr>
              <w:delText>17</w:delText>
            </w:r>
          </w:del>
          <w:r w:rsidR="00DD5A91">
            <w:rPr>
              <w:noProof/>
              <w:webHidden/>
            </w:rPr>
            <w:fldChar w:fldCharType="end"/>
          </w:r>
          <w:r>
            <w:rPr>
              <w:noProof/>
            </w:rPr>
            <w:fldChar w:fldCharType="end"/>
          </w:r>
        </w:p>
        <w:p w14:paraId="2C2D172E" w14:textId="77777777" w:rsidR="00DD5A91" w:rsidRDefault="00080B11">
          <w:pPr>
            <w:pStyle w:val="Obsah1"/>
            <w:tabs>
              <w:tab w:val="left" w:pos="440"/>
              <w:tab w:val="right" w:leader="dot" w:pos="9062"/>
            </w:tabs>
            <w:rPr>
              <w:rFonts w:eastAsiaTheme="minorEastAsia"/>
              <w:noProof/>
              <w:lang w:eastAsia="cs-CZ"/>
            </w:rPr>
          </w:pPr>
          <w:r>
            <w:fldChar w:fldCharType="begin"/>
          </w:r>
          <w:r>
            <w:instrText xml:space="preserve"> HYPERLINK \l "_Toc478740141" </w:instrText>
          </w:r>
          <w:r>
            <w:fldChar w:fldCharType="separate"/>
          </w:r>
          <w:r w:rsidR="00DD5A91" w:rsidRPr="003570FD">
            <w:rPr>
              <w:rStyle w:val="Hypertextovodkaz"/>
              <w:noProof/>
            </w:rPr>
            <w:t>5</w:t>
          </w:r>
          <w:r w:rsidR="00DD5A91">
            <w:rPr>
              <w:rFonts w:eastAsiaTheme="minorEastAsia"/>
              <w:noProof/>
              <w:lang w:eastAsia="cs-CZ"/>
            </w:rPr>
            <w:tab/>
          </w:r>
          <w:r w:rsidR="00DD5A91" w:rsidRPr="003570FD">
            <w:rPr>
              <w:rStyle w:val="Hypertextovodkaz"/>
              <w:noProof/>
            </w:rPr>
            <w:t>Přílohy</w:t>
          </w:r>
          <w:r w:rsidR="00DD5A91">
            <w:rPr>
              <w:noProof/>
              <w:webHidden/>
            </w:rPr>
            <w:tab/>
          </w:r>
          <w:r w:rsidR="00DD5A91">
            <w:rPr>
              <w:noProof/>
              <w:webHidden/>
            </w:rPr>
            <w:fldChar w:fldCharType="begin"/>
          </w:r>
          <w:r w:rsidR="00DD5A91">
            <w:rPr>
              <w:noProof/>
              <w:webHidden/>
            </w:rPr>
            <w:instrText xml:space="preserve"> PAGEREF _Toc478740141 \h </w:instrText>
          </w:r>
          <w:r w:rsidR="00DD5A91">
            <w:rPr>
              <w:noProof/>
              <w:webHidden/>
            </w:rPr>
          </w:r>
          <w:r w:rsidR="00DD5A91">
            <w:rPr>
              <w:noProof/>
              <w:webHidden/>
            </w:rPr>
            <w:fldChar w:fldCharType="separate"/>
          </w:r>
          <w:ins w:id="13" w:author="Kleinwächterová Kristína Mgr. (IPR/SSP)" w:date="2017-09-25T16:03:00Z">
            <w:r>
              <w:rPr>
                <w:noProof/>
                <w:webHidden/>
              </w:rPr>
              <w:t>20</w:t>
            </w:r>
          </w:ins>
          <w:del w:id="14" w:author="Kleinwächterová Kristína Mgr. (IPR/SSP)" w:date="2017-09-25T15:49:00Z">
            <w:r w:rsidR="003F6B22" w:rsidDel="00080B11">
              <w:rPr>
                <w:noProof/>
                <w:webHidden/>
              </w:rPr>
              <w:delText>18</w:delText>
            </w:r>
          </w:del>
          <w:r w:rsidR="00DD5A91">
            <w:rPr>
              <w:noProof/>
              <w:webHidden/>
            </w:rPr>
            <w:fldChar w:fldCharType="end"/>
          </w:r>
          <w:r>
            <w:rPr>
              <w:noProof/>
            </w:rPr>
            <w:fldChar w:fldCharType="end"/>
          </w:r>
        </w:p>
        <w:p w14:paraId="58DF14D4" w14:textId="77777777" w:rsidR="00DD5A91" w:rsidRDefault="00080B11">
          <w:pPr>
            <w:pStyle w:val="Obsah2"/>
            <w:tabs>
              <w:tab w:val="left" w:pos="880"/>
              <w:tab w:val="right" w:leader="dot" w:pos="9062"/>
            </w:tabs>
            <w:rPr>
              <w:rFonts w:eastAsiaTheme="minorEastAsia"/>
              <w:noProof/>
              <w:lang w:eastAsia="cs-CZ"/>
            </w:rPr>
          </w:pPr>
          <w:r>
            <w:fldChar w:fldCharType="begin"/>
          </w:r>
          <w:r>
            <w:instrText xml:space="preserve"> HYPERLINK \l "_Toc478740142" </w:instrText>
          </w:r>
          <w:r>
            <w:fldChar w:fldCharType="separate"/>
          </w:r>
          <w:r w:rsidR="00DD5A91" w:rsidRPr="003570FD">
            <w:rPr>
              <w:rStyle w:val="Hypertextovodkaz"/>
              <w:noProof/>
            </w:rPr>
            <w:t>5.1</w:t>
          </w:r>
          <w:r w:rsidR="00DD5A91">
            <w:rPr>
              <w:rFonts w:eastAsiaTheme="minorEastAsia"/>
              <w:noProof/>
              <w:lang w:eastAsia="cs-CZ"/>
            </w:rPr>
            <w:tab/>
          </w:r>
          <w:r w:rsidR="00DD5A91" w:rsidRPr="003570FD">
            <w:rPr>
              <w:rStyle w:val="Hypertextovodkaz"/>
              <w:noProof/>
            </w:rPr>
            <w:t>Příloha č. 1: Statut a Jednací řád Řídicího výboru ITI Pražské metropolitní oblasti</w:t>
          </w:r>
          <w:r w:rsidR="00DD5A91">
            <w:rPr>
              <w:noProof/>
              <w:webHidden/>
            </w:rPr>
            <w:tab/>
          </w:r>
          <w:r w:rsidR="00DD5A91">
            <w:rPr>
              <w:noProof/>
              <w:webHidden/>
            </w:rPr>
            <w:fldChar w:fldCharType="begin"/>
          </w:r>
          <w:r w:rsidR="00DD5A91">
            <w:rPr>
              <w:noProof/>
              <w:webHidden/>
            </w:rPr>
            <w:instrText xml:space="preserve"> PAGEREF _Toc478740142 \h </w:instrText>
          </w:r>
          <w:r w:rsidR="00DD5A91">
            <w:rPr>
              <w:noProof/>
              <w:webHidden/>
            </w:rPr>
          </w:r>
          <w:r w:rsidR="00DD5A91">
            <w:rPr>
              <w:noProof/>
              <w:webHidden/>
            </w:rPr>
            <w:fldChar w:fldCharType="separate"/>
          </w:r>
          <w:ins w:id="15" w:author="Kleinwächterová Kristína Mgr. (IPR/SSP)" w:date="2017-09-25T16:03:00Z">
            <w:r>
              <w:rPr>
                <w:noProof/>
                <w:webHidden/>
              </w:rPr>
              <w:t>20</w:t>
            </w:r>
          </w:ins>
          <w:del w:id="16" w:author="Kleinwächterová Kristína Mgr. (IPR/SSP)" w:date="2017-09-25T15:49:00Z">
            <w:r w:rsidR="003F6B22" w:rsidDel="00080B11">
              <w:rPr>
                <w:noProof/>
                <w:webHidden/>
              </w:rPr>
              <w:delText>18</w:delText>
            </w:r>
          </w:del>
          <w:r w:rsidR="00DD5A91">
            <w:rPr>
              <w:noProof/>
              <w:webHidden/>
            </w:rPr>
            <w:fldChar w:fldCharType="end"/>
          </w:r>
          <w:r>
            <w:rPr>
              <w:noProof/>
            </w:rPr>
            <w:fldChar w:fldCharType="end"/>
          </w:r>
        </w:p>
        <w:p w14:paraId="012EF00C" w14:textId="77777777" w:rsidR="00DD5A91" w:rsidRDefault="00080B11">
          <w:pPr>
            <w:pStyle w:val="Obsah2"/>
            <w:tabs>
              <w:tab w:val="left" w:pos="880"/>
              <w:tab w:val="right" w:leader="dot" w:pos="9062"/>
            </w:tabs>
            <w:rPr>
              <w:rFonts w:eastAsiaTheme="minorEastAsia"/>
              <w:noProof/>
              <w:lang w:eastAsia="cs-CZ"/>
            </w:rPr>
          </w:pPr>
          <w:r>
            <w:fldChar w:fldCharType="begin"/>
          </w:r>
          <w:r>
            <w:instrText xml:space="preserve"> HYPERLINK \l "_Toc478740143" </w:instrText>
          </w:r>
          <w:r>
            <w:fldChar w:fldCharType="separate"/>
          </w:r>
          <w:r w:rsidR="00DD5A91" w:rsidRPr="003570FD">
            <w:rPr>
              <w:rStyle w:val="Hypertextovodkaz"/>
              <w:noProof/>
            </w:rPr>
            <w:t>5.2</w:t>
          </w:r>
          <w:r w:rsidR="00DD5A91">
            <w:rPr>
              <w:rFonts w:eastAsiaTheme="minorEastAsia"/>
              <w:noProof/>
              <w:lang w:eastAsia="cs-CZ"/>
            </w:rPr>
            <w:tab/>
          </w:r>
          <w:r w:rsidR="00DD5A91" w:rsidRPr="003570FD">
            <w:rPr>
              <w:rStyle w:val="Hypertextovodkaz"/>
              <w:noProof/>
            </w:rPr>
            <w:t>Příloha č. 2: Statut a Jednací řád Pracovní skupiny Řídicího výboru ITI Pražské metropolitní oblasti</w:t>
          </w:r>
          <w:r w:rsidR="00DD5A91">
            <w:rPr>
              <w:noProof/>
              <w:webHidden/>
            </w:rPr>
            <w:tab/>
          </w:r>
          <w:r w:rsidR="00DD5A91">
            <w:rPr>
              <w:noProof/>
              <w:webHidden/>
            </w:rPr>
            <w:fldChar w:fldCharType="begin"/>
          </w:r>
          <w:r w:rsidR="00DD5A91">
            <w:rPr>
              <w:noProof/>
              <w:webHidden/>
            </w:rPr>
            <w:instrText xml:space="preserve"> PAGEREF _Toc478740143 \h </w:instrText>
          </w:r>
          <w:r w:rsidR="00DD5A91">
            <w:rPr>
              <w:noProof/>
              <w:webHidden/>
            </w:rPr>
          </w:r>
          <w:r w:rsidR="00DD5A91">
            <w:rPr>
              <w:noProof/>
              <w:webHidden/>
            </w:rPr>
            <w:fldChar w:fldCharType="separate"/>
          </w:r>
          <w:ins w:id="17" w:author="Kleinwächterová Kristína Mgr. (IPR/SSP)" w:date="2017-09-25T16:03:00Z">
            <w:r>
              <w:rPr>
                <w:noProof/>
                <w:webHidden/>
              </w:rPr>
              <w:t>27</w:t>
            </w:r>
          </w:ins>
          <w:del w:id="18" w:author="Kleinwächterová Kristína Mgr. (IPR/SSP)" w:date="2017-09-25T15:49:00Z">
            <w:r w:rsidR="003F6B22" w:rsidDel="00080B11">
              <w:rPr>
                <w:noProof/>
                <w:webHidden/>
              </w:rPr>
              <w:delText>25</w:delText>
            </w:r>
          </w:del>
          <w:r w:rsidR="00DD5A91">
            <w:rPr>
              <w:noProof/>
              <w:webHidden/>
            </w:rPr>
            <w:fldChar w:fldCharType="end"/>
          </w:r>
          <w:r>
            <w:rPr>
              <w:noProof/>
            </w:rPr>
            <w:fldChar w:fldCharType="end"/>
          </w:r>
        </w:p>
        <w:p w14:paraId="00BBA679" w14:textId="77777777" w:rsidR="00DD5A91" w:rsidRDefault="00080B11">
          <w:pPr>
            <w:pStyle w:val="Obsah2"/>
            <w:tabs>
              <w:tab w:val="left" w:pos="880"/>
              <w:tab w:val="right" w:leader="dot" w:pos="9062"/>
            </w:tabs>
            <w:rPr>
              <w:rFonts w:eastAsiaTheme="minorEastAsia"/>
              <w:noProof/>
              <w:lang w:eastAsia="cs-CZ"/>
            </w:rPr>
          </w:pPr>
          <w:r>
            <w:fldChar w:fldCharType="begin"/>
          </w:r>
          <w:r>
            <w:instrText xml:space="preserve"> HYPERLINK \l "_Toc478740144" </w:instrText>
          </w:r>
          <w:r>
            <w:fldChar w:fldCharType="separate"/>
          </w:r>
          <w:r w:rsidR="00DD5A91" w:rsidRPr="003570FD">
            <w:rPr>
              <w:rStyle w:val="Hypertextovodkaz"/>
              <w:noProof/>
            </w:rPr>
            <w:t>5.3</w:t>
          </w:r>
          <w:r w:rsidR="00DD5A91">
            <w:rPr>
              <w:rFonts w:eastAsiaTheme="minorEastAsia"/>
              <w:noProof/>
              <w:lang w:eastAsia="cs-CZ"/>
            </w:rPr>
            <w:tab/>
          </w:r>
          <w:r w:rsidR="00DD5A91" w:rsidRPr="003570FD">
            <w:rPr>
              <w:rStyle w:val="Hypertextovodkaz"/>
              <w:noProof/>
            </w:rPr>
            <w:t>Příloha č. 3: Etický kodex Řídícího výboru ITI Pražské metropolitní oblasti</w:t>
          </w:r>
          <w:r w:rsidR="00DD5A91">
            <w:rPr>
              <w:noProof/>
              <w:webHidden/>
            </w:rPr>
            <w:tab/>
          </w:r>
          <w:r w:rsidR="00DD5A91">
            <w:rPr>
              <w:noProof/>
              <w:webHidden/>
            </w:rPr>
            <w:fldChar w:fldCharType="begin"/>
          </w:r>
          <w:r w:rsidR="00DD5A91">
            <w:rPr>
              <w:noProof/>
              <w:webHidden/>
            </w:rPr>
            <w:instrText xml:space="preserve"> PAGEREF _Toc478740144 \h </w:instrText>
          </w:r>
          <w:r w:rsidR="00DD5A91">
            <w:rPr>
              <w:noProof/>
              <w:webHidden/>
            </w:rPr>
          </w:r>
          <w:r w:rsidR="00DD5A91">
            <w:rPr>
              <w:noProof/>
              <w:webHidden/>
            </w:rPr>
            <w:fldChar w:fldCharType="separate"/>
          </w:r>
          <w:ins w:id="19" w:author="Kleinwächterová Kristína Mgr. (IPR/SSP)" w:date="2017-09-25T16:03:00Z">
            <w:r>
              <w:rPr>
                <w:noProof/>
                <w:webHidden/>
              </w:rPr>
              <w:t>33</w:t>
            </w:r>
          </w:ins>
          <w:del w:id="20" w:author="Kleinwächterová Kristína Mgr. (IPR/SSP)" w:date="2017-09-25T15:49:00Z">
            <w:r w:rsidR="003F6B22" w:rsidDel="00080B11">
              <w:rPr>
                <w:noProof/>
                <w:webHidden/>
              </w:rPr>
              <w:delText>31</w:delText>
            </w:r>
          </w:del>
          <w:r w:rsidR="00DD5A91">
            <w:rPr>
              <w:noProof/>
              <w:webHidden/>
            </w:rPr>
            <w:fldChar w:fldCharType="end"/>
          </w:r>
          <w:r>
            <w:rPr>
              <w:noProof/>
            </w:rPr>
            <w:fldChar w:fldCharType="end"/>
          </w:r>
        </w:p>
        <w:p w14:paraId="39EE2695" w14:textId="77777777" w:rsidR="00DD5A91" w:rsidRDefault="00080B11">
          <w:pPr>
            <w:pStyle w:val="Obsah2"/>
            <w:tabs>
              <w:tab w:val="left" w:pos="880"/>
              <w:tab w:val="right" w:leader="dot" w:pos="9062"/>
            </w:tabs>
            <w:rPr>
              <w:rFonts w:eastAsiaTheme="minorEastAsia"/>
              <w:noProof/>
              <w:lang w:eastAsia="cs-CZ"/>
            </w:rPr>
          </w:pPr>
          <w:r>
            <w:fldChar w:fldCharType="begin"/>
          </w:r>
          <w:r>
            <w:instrText xml:space="preserve"> HYPERLINK \l "_Toc478740145" </w:instrText>
          </w:r>
          <w:r>
            <w:fldChar w:fldCharType="separate"/>
          </w:r>
          <w:r w:rsidR="00DD5A91" w:rsidRPr="003570FD">
            <w:rPr>
              <w:rStyle w:val="Hypertextovodkaz"/>
              <w:noProof/>
            </w:rPr>
            <w:t>5.4</w:t>
          </w:r>
          <w:r w:rsidR="00DD5A91">
            <w:rPr>
              <w:rFonts w:eastAsiaTheme="minorEastAsia"/>
              <w:noProof/>
              <w:lang w:eastAsia="cs-CZ"/>
            </w:rPr>
            <w:tab/>
          </w:r>
          <w:r w:rsidR="00DD5A91" w:rsidRPr="003570FD">
            <w:rPr>
              <w:rStyle w:val="Hypertextovodkaz"/>
              <w:noProof/>
            </w:rPr>
            <w:t>Příloha č. 4: Vyjádření Řídicího výboru ITI Pražské metropolitní oblasti</w:t>
          </w:r>
          <w:r w:rsidR="00DD5A91">
            <w:rPr>
              <w:noProof/>
              <w:webHidden/>
            </w:rPr>
            <w:tab/>
          </w:r>
          <w:r w:rsidR="00DD5A91">
            <w:rPr>
              <w:noProof/>
              <w:webHidden/>
            </w:rPr>
            <w:fldChar w:fldCharType="begin"/>
          </w:r>
          <w:r w:rsidR="00DD5A91">
            <w:rPr>
              <w:noProof/>
              <w:webHidden/>
            </w:rPr>
            <w:instrText xml:space="preserve"> PAGEREF _Toc478740145 \h </w:instrText>
          </w:r>
          <w:r w:rsidR="00DD5A91">
            <w:rPr>
              <w:noProof/>
              <w:webHidden/>
            </w:rPr>
          </w:r>
          <w:r w:rsidR="00DD5A91">
            <w:rPr>
              <w:noProof/>
              <w:webHidden/>
            </w:rPr>
            <w:fldChar w:fldCharType="separate"/>
          </w:r>
          <w:ins w:id="21" w:author="Kleinwächterová Kristína Mgr. (IPR/SSP)" w:date="2017-09-25T16:03:00Z">
            <w:r>
              <w:rPr>
                <w:noProof/>
                <w:webHidden/>
              </w:rPr>
              <w:t>35</w:t>
            </w:r>
          </w:ins>
          <w:del w:id="22" w:author="Kleinwächterová Kristína Mgr. (IPR/SSP)" w:date="2017-09-25T15:49:00Z">
            <w:r w:rsidR="003F6B22" w:rsidDel="00080B11">
              <w:rPr>
                <w:noProof/>
                <w:webHidden/>
              </w:rPr>
              <w:delText>33</w:delText>
            </w:r>
          </w:del>
          <w:r w:rsidR="00DD5A91">
            <w:rPr>
              <w:noProof/>
              <w:webHidden/>
            </w:rPr>
            <w:fldChar w:fldCharType="end"/>
          </w:r>
          <w:r>
            <w:rPr>
              <w:noProof/>
            </w:rPr>
            <w:fldChar w:fldCharType="end"/>
          </w:r>
        </w:p>
        <w:p w14:paraId="004AF111" w14:textId="77777777" w:rsidR="00DD5A91" w:rsidRDefault="00080B11">
          <w:pPr>
            <w:pStyle w:val="Obsah2"/>
            <w:tabs>
              <w:tab w:val="left" w:pos="880"/>
              <w:tab w:val="right" w:leader="dot" w:pos="9062"/>
            </w:tabs>
            <w:rPr>
              <w:rFonts w:eastAsiaTheme="minorEastAsia"/>
              <w:noProof/>
              <w:lang w:eastAsia="cs-CZ"/>
            </w:rPr>
          </w:pPr>
          <w:r>
            <w:fldChar w:fldCharType="begin"/>
          </w:r>
          <w:r>
            <w:instrText xml:space="preserve"> HYPERLINK \l "_Toc478740146" </w:instrText>
          </w:r>
          <w:r>
            <w:fldChar w:fldCharType="separate"/>
          </w:r>
          <w:r w:rsidR="00DD5A91" w:rsidRPr="003570FD">
            <w:rPr>
              <w:rStyle w:val="Hypertextovodkaz"/>
              <w:noProof/>
            </w:rPr>
            <w:t>5.5</w:t>
          </w:r>
          <w:r w:rsidR="00DD5A91">
            <w:rPr>
              <w:rFonts w:eastAsiaTheme="minorEastAsia"/>
              <w:noProof/>
              <w:lang w:eastAsia="cs-CZ"/>
            </w:rPr>
            <w:tab/>
          </w:r>
          <w:r w:rsidR="00DD5A91" w:rsidRPr="003570FD">
            <w:rPr>
              <w:rStyle w:val="Hypertextovodkaz"/>
              <w:noProof/>
            </w:rPr>
            <w:t>Příloha č. 5: Kritéria hodnocení pro Řídicí výbor ITI PMO</w:t>
          </w:r>
          <w:r w:rsidR="00DD5A91">
            <w:rPr>
              <w:noProof/>
              <w:webHidden/>
            </w:rPr>
            <w:tab/>
          </w:r>
          <w:r w:rsidR="00DD5A91">
            <w:rPr>
              <w:noProof/>
              <w:webHidden/>
            </w:rPr>
            <w:fldChar w:fldCharType="begin"/>
          </w:r>
          <w:r w:rsidR="00DD5A91">
            <w:rPr>
              <w:noProof/>
              <w:webHidden/>
            </w:rPr>
            <w:instrText xml:space="preserve"> PAGEREF _Toc478740146 \h </w:instrText>
          </w:r>
          <w:r w:rsidR="00DD5A91">
            <w:rPr>
              <w:noProof/>
              <w:webHidden/>
            </w:rPr>
          </w:r>
          <w:r w:rsidR="00DD5A91">
            <w:rPr>
              <w:noProof/>
              <w:webHidden/>
            </w:rPr>
            <w:fldChar w:fldCharType="separate"/>
          </w:r>
          <w:ins w:id="23" w:author="Kleinwächterová Kristína Mgr. (IPR/SSP)" w:date="2017-09-25T16:03:00Z">
            <w:r>
              <w:rPr>
                <w:noProof/>
                <w:webHidden/>
              </w:rPr>
              <w:t>42</w:t>
            </w:r>
          </w:ins>
          <w:del w:id="24" w:author="Kleinwächterová Kristína Mgr. (IPR/SSP)" w:date="2017-09-25T15:49:00Z">
            <w:r w:rsidR="003F6B22" w:rsidDel="00080B11">
              <w:rPr>
                <w:noProof/>
                <w:webHidden/>
              </w:rPr>
              <w:delText>40</w:delText>
            </w:r>
          </w:del>
          <w:r w:rsidR="00DD5A91">
            <w:rPr>
              <w:noProof/>
              <w:webHidden/>
            </w:rPr>
            <w:fldChar w:fldCharType="end"/>
          </w:r>
          <w:r>
            <w:rPr>
              <w:noProof/>
            </w:rPr>
            <w:fldChar w:fldCharType="end"/>
          </w:r>
        </w:p>
        <w:p w14:paraId="560ED69E" w14:textId="77777777" w:rsidR="00DD5A91" w:rsidRDefault="00080B11">
          <w:pPr>
            <w:pStyle w:val="Obsah2"/>
            <w:tabs>
              <w:tab w:val="left" w:pos="880"/>
              <w:tab w:val="right" w:leader="dot" w:pos="9062"/>
            </w:tabs>
            <w:rPr>
              <w:rFonts w:eastAsiaTheme="minorEastAsia"/>
              <w:noProof/>
              <w:lang w:eastAsia="cs-CZ"/>
            </w:rPr>
          </w:pPr>
          <w:r>
            <w:fldChar w:fldCharType="begin"/>
          </w:r>
          <w:r>
            <w:instrText xml:space="preserve"> HYPERLINK \l "_Toc478740147" </w:instrText>
          </w:r>
          <w:r>
            <w:fldChar w:fldCharType="separate"/>
          </w:r>
          <w:r w:rsidR="00DD5A91" w:rsidRPr="003570FD">
            <w:rPr>
              <w:rStyle w:val="Hypertextovodkaz"/>
              <w:rFonts w:cs="Arial"/>
              <w:noProof/>
            </w:rPr>
            <w:t>5.6</w:t>
          </w:r>
          <w:r w:rsidR="00DD5A91">
            <w:rPr>
              <w:rFonts w:eastAsiaTheme="minorEastAsia"/>
              <w:noProof/>
              <w:lang w:eastAsia="cs-CZ"/>
            </w:rPr>
            <w:tab/>
          </w:r>
          <w:r w:rsidR="00DD5A91" w:rsidRPr="003570FD">
            <w:rPr>
              <w:rStyle w:val="Hypertextovodkaz"/>
              <w:noProof/>
            </w:rPr>
            <w:t xml:space="preserve">Příloha č. 6 </w:t>
          </w:r>
          <w:r w:rsidR="00DD5A91" w:rsidRPr="003570FD">
            <w:rPr>
              <w:rStyle w:val="Hypertextovodkaz"/>
              <w:rFonts w:cs="Arial"/>
              <w:noProof/>
            </w:rPr>
            <w:t>Čestné prohlášení žadatele o odstupu z pracovní skupiny Řídicího výboru ITI Pražské metropolitní oblasti</w:t>
          </w:r>
          <w:r w:rsidR="00DD5A91">
            <w:rPr>
              <w:noProof/>
              <w:webHidden/>
            </w:rPr>
            <w:tab/>
          </w:r>
          <w:r w:rsidR="00DD5A91">
            <w:rPr>
              <w:noProof/>
              <w:webHidden/>
            </w:rPr>
            <w:fldChar w:fldCharType="begin"/>
          </w:r>
          <w:r w:rsidR="00DD5A91">
            <w:rPr>
              <w:noProof/>
              <w:webHidden/>
            </w:rPr>
            <w:instrText xml:space="preserve"> PAGEREF _Toc478740147 \h </w:instrText>
          </w:r>
          <w:r w:rsidR="00DD5A91">
            <w:rPr>
              <w:noProof/>
              <w:webHidden/>
            </w:rPr>
          </w:r>
          <w:r w:rsidR="00DD5A91">
            <w:rPr>
              <w:noProof/>
              <w:webHidden/>
            </w:rPr>
            <w:fldChar w:fldCharType="separate"/>
          </w:r>
          <w:ins w:id="25" w:author="Kleinwächterová Kristína Mgr. (IPR/SSP)" w:date="2017-09-25T16:03:00Z">
            <w:r>
              <w:rPr>
                <w:noProof/>
                <w:webHidden/>
              </w:rPr>
              <w:t>45</w:t>
            </w:r>
          </w:ins>
          <w:del w:id="26" w:author="Kleinwächterová Kristína Mgr. (IPR/SSP)" w:date="2017-09-25T15:49:00Z">
            <w:r w:rsidR="003F6B22" w:rsidDel="00080B11">
              <w:rPr>
                <w:noProof/>
                <w:webHidden/>
              </w:rPr>
              <w:delText>43</w:delText>
            </w:r>
          </w:del>
          <w:r w:rsidR="00DD5A91">
            <w:rPr>
              <w:noProof/>
              <w:webHidden/>
            </w:rPr>
            <w:fldChar w:fldCharType="end"/>
          </w:r>
          <w:r>
            <w:rPr>
              <w:noProof/>
            </w:rPr>
            <w:fldChar w:fldCharType="end"/>
          </w:r>
        </w:p>
        <w:p w14:paraId="124C4325" w14:textId="77777777" w:rsidR="00DD5A91" w:rsidRDefault="00080B11">
          <w:pPr>
            <w:pStyle w:val="Obsah2"/>
            <w:tabs>
              <w:tab w:val="left" w:pos="880"/>
              <w:tab w:val="right" w:leader="dot" w:pos="9062"/>
            </w:tabs>
            <w:rPr>
              <w:rFonts w:eastAsiaTheme="minorEastAsia"/>
              <w:noProof/>
              <w:lang w:eastAsia="cs-CZ"/>
            </w:rPr>
          </w:pPr>
          <w:r>
            <w:fldChar w:fldCharType="begin"/>
          </w:r>
          <w:r>
            <w:instrText xml:space="preserve"> HYPERLINK \l "_Toc478740148" </w:instrText>
          </w:r>
          <w:r>
            <w:fldChar w:fldCharType="separate"/>
          </w:r>
          <w:r w:rsidR="00DD5A91" w:rsidRPr="003570FD">
            <w:rPr>
              <w:rStyle w:val="Hypertextovodkaz"/>
              <w:noProof/>
            </w:rPr>
            <w:t>5.7</w:t>
          </w:r>
          <w:r w:rsidR="00DD5A91">
            <w:rPr>
              <w:rFonts w:eastAsiaTheme="minorEastAsia"/>
              <w:noProof/>
              <w:lang w:eastAsia="cs-CZ"/>
            </w:rPr>
            <w:tab/>
          </w:r>
          <w:r w:rsidR="00DD5A91" w:rsidRPr="003570FD">
            <w:rPr>
              <w:rStyle w:val="Hypertextovodkaz"/>
              <w:noProof/>
            </w:rPr>
            <w:t>Příloha č. 7: Vyjádření Řídicího výboru ITI k žádosti o změnu projektu</w:t>
          </w:r>
          <w:r w:rsidR="00DD5A91">
            <w:rPr>
              <w:noProof/>
              <w:webHidden/>
            </w:rPr>
            <w:tab/>
          </w:r>
          <w:r w:rsidR="00DD5A91">
            <w:rPr>
              <w:noProof/>
              <w:webHidden/>
            </w:rPr>
            <w:fldChar w:fldCharType="begin"/>
          </w:r>
          <w:r w:rsidR="00DD5A91">
            <w:rPr>
              <w:noProof/>
              <w:webHidden/>
            </w:rPr>
            <w:instrText xml:space="preserve"> PAGEREF _Toc478740148 \h </w:instrText>
          </w:r>
          <w:r w:rsidR="00DD5A91">
            <w:rPr>
              <w:noProof/>
              <w:webHidden/>
            </w:rPr>
          </w:r>
          <w:r w:rsidR="00DD5A91">
            <w:rPr>
              <w:noProof/>
              <w:webHidden/>
            </w:rPr>
            <w:fldChar w:fldCharType="separate"/>
          </w:r>
          <w:ins w:id="27" w:author="Kleinwächterová Kristína Mgr. (IPR/SSP)" w:date="2017-09-25T16:03:00Z">
            <w:r>
              <w:rPr>
                <w:noProof/>
                <w:webHidden/>
              </w:rPr>
              <w:t>46</w:t>
            </w:r>
          </w:ins>
          <w:del w:id="28" w:author="Kleinwächterová Kristína Mgr. (IPR/SSP)" w:date="2017-09-25T15:49:00Z">
            <w:r w:rsidR="003F6B22" w:rsidDel="00080B11">
              <w:rPr>
                <w:noProof/>
                <w:webHidden/>
              </w:rPr>
              <w:delText>44</w:delText>
            </w:r>
          </w:del>
          <w:r w:rsidR="00DD5A91">
            <w:rPr>
              <w:noProof/>
              <w:webHidden/>
            </w:rPr>
            <w:fldChar w:fldCharType="end"/>
          </w:r>
          <w:r>
            <w:rPr>
              <w:noProof/>
            </w:rPr>
            <w:fldChar w:fldCharType="end"/>
          </w:r>
        </w:p>
        <w:p w14:paraId="12B898D8" w14:textId="77777777" w:rsidR="00DD5A91" w:rsidRDefault="00080B11">
          <w:pPr>
            <w:pStyle w:val="Obsah2"/>
            <w:tabs>
              <w:tab w:val="left" w:pos="880"/>
              <w:tab w:val="right" w:leader="dot" w:pos="9062"/>
            </w:tabs>
            <w:rPr>
              <w:rFonts w:eastAsiaTheme="minorEastAsia"/>
              <w:noProof/>
              <w:lang w:eastAsia="cs-CZ"/>
            </w:rPr>
          </w:pPr>
          <w:r>
            <w:fldChar w:fldCharType="begin"/>
          </w:r>
          <w:r>
            <w:instrText xml:space="preserve"> HYPERLINK \l "_Toc478740149" </w:instrText>
          </w:r>
          <w:r>
            <w:fldChar w:fldCharType="separate"/>
          </w:r>
          <w:r w:rsidR="00DD5A91" w:rsidRPr="003570FD">
            <w:rPr>
              <w:rStyle w:val="Hypertextovodkaz"/>
              <w:noProof/>
            </w:rPr>
            <w:t>5.8</w:t>
          </w:r>
          <w:r w:rsidR="00DD5A91">
            <w:rPr>
              <w:rFonts w:eastAsiaTheme="minorEastAsia"/>
              <w:noProof/>
              <w:lang w:eastAsia="cs-CZ"/>
            </w:rPr>
            <w:tab/>
          </w:r>
          <w:r w:rsidR="00DD5A91" w:rsidRPr="003570FD">
            <w:rPr>
              <w:rStyle w:val="Hypertextovodkaz"/>
              <w:noProof/>
            </w:rPr>
            <w:t>Příloha č. 8: Časová osa procesu schvalování integrovaných projektů nositelem ITI</w:t>
          </w:r>
          <w:r w:rsidR="00DD5A91">
            <w:rPr>
              <w:noProof/>
              <w:webHidden/>
            </w:rPr>
            <w:tab/>
          </w:r>
          <w:r w:rsidR="00DD5A91">
            <w:rPr>
              <w:noProof/>
              <w:webHidden/>
            </w:rPr>
            <w:fldChar w:fldCharType="begin"/>
          </w:r>
          <w:r w:rsidR="00DD5A91">
            <w:rPr>
              <w:noProof/>
              <w:webHidden/>
            </w:rPr>
            <w:instrText xml:space="preserve"> PAGEREF _Toc478740149 \h </w:instrText>
          </w:r>
          <w:r w:rsidR="00DD5A91">
            <w:rPr>
              <w:noProof/>
              <w:webHidden/>
            </w:rPr>
          </w:r>
          <w:r w:rsidR="00DD5A91">
            <w:rPr>
              <w:noProof/>
              <w:webHidden/>
            </w:rPr>
            <w:fldChar w:fldCharType="separate"/>
          </w:r>
          <w:ins w:id="29" w:author="Kleinwächterová Kristína Mgr. (IPR/SSP)" w:date="2017-09-25T16:03:00Z">
            <w:r>
              <w:rPr>
                <w:noProof/>
                <w:webHidden/>
              </w:rPr>
              <w:t>47</w:t>
            </w:r>
          </w:ins>
          <w:del w:id="30" w:author="Kleinwächterová Kristína Mgr. (IPR/SSP)" w:date="2017-09-25T15:49:00Z">
            <w:r w:rsidR="003F6B22" w:rsidDel="00080B11">
              <w:rPr>
                <w:noProof/>
                <w:webHidden/>
              </w:rPr>
              <w:delText>45</w:delText>
            </w:r>
          </w:del>
          <w:r w:rsidR="00DD5A91">
            <w:rPr>
              <w:noProof/>
              <w:webHidden/>
            </w:rPr>
            <w:fldChar w:fldCharType="end"/>
          </w:r>
          <w:r>
            <w:rPr>
              <w:noProof/>
            </w:rPr>
            <w:fldChar w:fldCharType="end"/>
          </w:r>
        </w:p>
        <w:p w14:paraId="4ECC4500" w14:textId="77777777" w:rsidR="00435BC8" w:rsidRDefault="00435BC8">
          <w:r>
            <w:rPr>
              <w:b/>
              <w:bCs/>
            </w:rPr>
            <w:fldChar w:fldCharType="end"/>
          </w:r>
        </w:p>
      </w:sdtContent>
    </w:sdt>
    <w:p w14:paraId="0D7FE320" w14:textId="77777777" w:rsidR="009C2EDB" w:rsidRDefault="009C2EDB" w:rsidP="0053618D">
      <w:pPr>
        <w:sectPr w:rsidR="009C2EDB">
          <w:footerReference w:type="default" r:id="rId9"/>
          <w:pgSz w:w="11906" w:h="16838"/>
          <w:pgMar w:top="1417" w:right="1417" w:bottom="1417" w:left="1417" w:header="708" w:footer="708" w:gutter="0"/>
          <w:cols w:space="708"/>
          <w:docGrid w:linePitch="360"/>
        </w:sectPr>
      </w:pPr>
    </w:p>
    <w:p w14:paraId="7E38F918" w14:textId="77777777" w:rsidR="00DE0CD6" w:rsidRDefault="00DE0CD6" w:rsidP="0053618D">
      <w:pPr>
        <w:pStyle w:val="Nadpis1"/>
        <w:spacing w:before="0"/>
      </w:pPr>
      <w:bookmarkStart w:id="31" w:name="_Toc478740123"/>
      <w:r>
        <w:lastRenderedPageBreak/>
        <w:t>Úvod</w:t>
      </w:r>
      <w:bookmarkEnd w:id="31"/>
    </w:p>
    <w:p w14:paraId="6AB90FF1" w14:textId="77777777" w:rsidR="00DE0CD6" w:rsidRDefault="00DE0CD6" w:rsidP="002422AC">
      <w:pPr>
        <w:jc w:val="both"/>
      </w:pPr>
      <w:r>
        <w:t>Interní operační manuál nositele ITI</w:t>
      </w:r>
      <w:r w:rsidR="00245988">
        <w:t xml:space="preserve"> Pražské metropolitní oblasti </w:t>
      </w:r>
      <w:r w:rsidR="0053618D">
        <w:t xml:space="preserve">(dále IOM) </w:t>
      </w:r>
      <w:r w:rsidR="001B4AB3">
        <w:t>vychází z Metodického pokynu pro využití integrovaných nástrojů v programovém období 2014-2020 (dále MPIN) a blíže rozpracovává procesy uvedené v implementační části Integrované strategie pro ITI Pražské metropolitní oblasti (dále Strategie ITI), týkající se realizace Strategie ITI a schvalování integrovaných projektů. Zároveň popisuje role a činnosti jednotlivých subjektů nositele ITI.</w:t>
      </w:r>
    </w:p>
    <w:p w14:paraId="58A58510" w14:textId="45D510F4" w:rsidR="001B4AB3" w:rsidRDefault="001B4AB3" w:rsidP="002422AC">
      <w:pPr>
        <w:jc w:val="both"/>
      </w:pPr>
      <w:r>
        <w:t xml:space="preserve">Část týkající se schvalování integrovaných projektů na straně nositele ITI, tedy </w:t>
      </w:r>
      <w:r w:rsidR="00012885">
        <w:t xml:space="preserve">procesů </w:t>
      </w:r>
      <w:r>
        <w:t>související</w:t>
      </w:r>
      <w:r w:rsidR="00012885">
        <w:t>ch</w:t>
      </w:r>
      <w:r>
        <w:t xml:space="preserve"> s hodnocením souladu projektového záměru se Strategií ITI</w:t>
      </w:r>
      <w:r w:rsidR="00B3677F">
        <w:t>,</w:t>
      </w:r>
      <w:r>
        <w:t xml:space="preserve"> bud</w:t>
      </w:r>
      <w:r w:rsidR="00B3677F">
        <w:t>e</w:t>
      </w:r>
      <w:r>
        <w:t xml:space="preserve"> použit</w:t>
      </w:r>
      <w:r w:rsidR="00B3677F">
        <w:t>a</w:t>
      </w:r>
      <w:r>
        <w:t xml:space="preserve"> pro obsah výzvy nositele ITI v části </w:t>
      </w:r>
      <w:r w:rsidRPr="001B4AB3">
        <w:rPr>
          <w:i/>
        </w:rPr>
        <w:t>„Další detaily výzvy/Způsob hodnocení“</w:t>
      </w:r>
      <w:r>
        <w:t>.</w:t>
      </w:r>
    </w:p>
    <w:p w14:paraId="60EEA1F5" w14:textId="77777777" w:rsidR="001B4AB3" w:rsidRDefault="0053618D" w:rsidP="002422AC">
      <w:pPr>
        <w:jc w:val="both"/>
      </w:pPr>
      <w:r>
        <w:t>IOM je zpracován výkonným týmem nositele ITI, fungujícím v rámci Sekce strategií a politik Institutu plánování a rozvoje hl. m. Prahy (dále jen IPR Praha) a schvalován Řídícím výborem ITI Pražské metropolitní oblasti.</w:t>
      </w:r>
    </w:p>
    <w:p w14:paraId="3DC82A77" w14:textId="77777777" w:rsidR="00435BC8" w:rsidRDefault="00435BC8" w:rsidP="00DE0CD6"/>
    <w:p w14:paraId="4311F7BD" w14:textId="77777777" w:rsidR="00CE2C94" w:rsidRDefault="00CE2C94" w:rsidP="00DE0CD6"/>
    <w:p w14:paraId="2359E5B4" w14:textId="77777777" w:rsidR="00CE2C94" w:rsidRDefault="00CE2C94" w:rsidP="00DE0CD6">
      <w:pPr>
        <w:sectPr w:rsidR="00CE2C94">
          <w:pgSz w:w="11906" w:h="16838"/>
          <w:pgMar w:top="1417" w:right="1417" w:bottom="1417" w:left="1417" w:header="708" w:footer="708" w:gutter="0"/>
          <w:cols w:space="708"/>
          <w:docGrid w:linePitch="360"/>
        </w:sectPr>
      </w:pPr>
    </w:p>
    <w:p w14:paraId="4ACDEE46" w14:textId="77777777" w:rsidR="006306CC" w:rsidRDefault="006306CC" w:rsidP="00435BC8">
      <w:pPr>
        <w:pStyle w:val="Nadpis1"/>
        <w:spacing w:before="0"/>
      </w:pPr>
      <w:bookmarkStart w:id="32" w:name="_Toc478740124"/>
      <w:r w:rsidRPr="006306CC">
        <w:lastRenderedPageBreak/>
        <w:t>I</w:t>
      </w:r>
      <w:bookmarkEnd w:id="0"/>
      <w:r>
        <w:t>ntegrované nástroje 2014-2020</w:t>
      </w:r>
      <w:bookmarkEnd w:id="32"/>
    </w:p>
    <w:p w14:paraId="593AE2FF" w14:textId="77777777" w:rsidR="00EA30A2" w:rsidRDefault="006306CC" w:rsidP="002422AC">
      <w:pPr>
        <w:jc w:val="both"/>
      </w:pPr>
      <w:r>
        <w:t xml:space="preserve">V programovém </w:t>
      </w:r>
      <w:r w:rsidR="00285E8F">
        <w:t>období 2014-2020 budou pro uplatňování územní dimenze využity tři typy integrovaných nástrojů, které budou čerpat finanční prostředky z programů Evropských strukturálních a</w:t>
      </w:r>
      <w:r w:rsidR="00EA30A2">
        <w:t xml:space="preserve"> investičních fondů (dále ESIF). Realizace těchto integrovaných nástrojů </w:t>
      </w:r>
      <w:r w:rsidR="00BA30AF">
        <w:t>je podmíněna zpracováním int</w:t>
      </w:r>
      <w:r w:rsidR="00EA30A2">
        <w:t>e</w:t>
      </w:r>
      <w:r w:rsidR="00BA30AF">
        <w:t>grovaných strategií jednotlivými nositeli</w:t>
      </w:r>
      <w:r w:rsidR="00EA30A2">
        <w:t xml:space="preserve">, ve kterých budou specifikovány </w:t>
      </w:r>
      <w:r w:rsidR="00BA30AF">
        <w:t>potřeby a klíčová témata daného území za současného respektování podmínek programů ESIF.</w:t>
      </w:r>
    </w:p>
    <w:p w14:paraId="43233C3C" w14:textId="77777777" w:rsidR="006306CC" w:rsidRDefault="00EA30A2" w:rsidP="002422AC">
      <w:pPr>
        <w:jc w:val="both"/>
      </w:pPr>
      <w:r>
        <w:t xml:space="preserve">Integrované územní investice (ITI) – budou využity </w:t>
      </w:r>
      <w:r w:rsidR="00C809B3">
        <w:t>v aglomeracích jádrových měst Praha, Brno, Ostrava, Plzeň včetně</w:t>
      </w:r>
      <w:r w:rsidR="004A5735">
        <w:t xml:space="preserve"> jejich funkčních</w:t>
      </w:r>
      <w:r w:rsidR="00C809B3">
        <w:t xml:space="preserve"> zázemí a v aglomeracích </w:t>
      </w:r>
      <w:r w:rsidR="004A5735">
        <w:t>Ústecko – Chomutovské, Olomoucké a Hradecko – Pardubické.</w:t>
      </w:r>
    </w:p>
    <w:p w14:paraId="39CA9D58" w14:textId="77777777" w:rsidR="004A5735" w:rsidRDefault="004A5735" w:rsidP="002422AC">
      <w:pPr>
        <w:jc w:val="both"/>
      </w:pPr>
      <w:r>
        <w:t>Integrované plány rozvoje území (IPRÚ) – budou využity ve městech České Budějovice, Jihlava, Karlové Vary, Mladá Boleslav, Zlín, Liberec – Jablonec nad Nisou včetně jejich zázemí.</w:t>
      </w:r>
    </w:p>
    <w:p w14:paraId="2D0300C0" w14:textId="35828C3D" w:rsidR="004A5735" w:rsidRDefault="004A5735" w:rsidP="002422AC">
      <w:pPr>
        <w:jc w:val="both"/>
      </w:pPr>
      <w:r>
        <w:t xml:space="preserve">Komunitně vedený místní rozvoj (CLLD) – </w:t>
      </w:r>
      <w:r w:rsidR="00E2425A">
        <w:t xml:space="preserve">bude využit </w:t>
      </w:r>
      <w:r w:rsidR="00B46978">
        <w:t xml:space="preserve">ve venkovských oblastech, </w:t>
      </w:r>
      <w:r w:rsidR="00E2425A">
        <w:t xml:space="preserve">v území místních akčních skupin </w:t>
      </w:r>
      <w:r w:rsidR="00B46978">
        <w:t xml:space="preserve">(dále MAS), kterých je v České republice ke dni </w:t>
      </w:r>
      <w:r w:rsidR="00F86332">
        <w:t>17</w:t>
      </w:r>
      <w:r w:rsidR="00B46978">
        <w:t xml:space="preserve">. </w:t>
      </w:r>
      <w:r w:rsidR="00F86332">
        <w:t>3</w:t>
      </w:r>
      <w:r w:rsidR="00B46978">
        <w:t>. 201</w:t>
      </w:r>
      <w:r w:rsidR="00F86332">
        <w:t>7</w:t>
      </w:r>
      <w:r w:rsidR="00B46978">
        <w:t xml:space="preserve"> celkem </w:t>
      </w:r>
      <w:r w:rsidR="00F86332">
        <w:t xml:space="preserve">179 </w:t>
      </w:r>
      <w:r w:rsidR="00B46978">
        <w:t>(</w:t>
      </w:r>
      <w:hyperlink r:id="rId10" w:history="1">
        <w:r w:rsidR="00B46978" w:rsidRPr="006222F3">
          <w:rPr>
            <w:rStyle w:val="Hypertextovodkaz"/>
          </w:rPr>
          <w:t>http://nsmascr.cz/seznam-mistnich-akcnich-skupin/</w:t>
        </w:r>
      </w:hyperlink>
      <w:r w:rsidR="00B46978">
        <w:t>).</w:t>
      </w:r>
    </w:p>
    <w:p w14:paraId="6740A009" w14:textId="77777777" w:rsidR="00D24FEE" w:rsidRDefault="00D24FEE" w:rsidP="00D24FEE">
      <w:pPr>
        <w:pStyle w:val="Nadpis2"/>
      </w:pPr>
      <w:bookmarkStart w:id="33" w:name="_Toc478740125"/>
      <w:r>
        <w:t>Subjekty implementace integrovaných nástrojů</w:t>
      </w:r>
      <w:bookmarkEnd w:id="33"/>
    </w:p>
    <w:p w14:paraId="354874C1" w14:textId="77777777" w:rsidR="00A6744F" w:rsidRDefault="00A6744F" w:rsidP="002422AC">
      <w:pPr>
        <w:jc w:val="both"/>
      </w:pPr>
      <w:r>
        <w:t xml:space="preserve">Odbor regionální politiky Ministerstva pro místní rozvoj ČR (dále MMR ORP) – zaštiťuje přípravu a realizaci integrovaných nástrojů ve smyslu zpracování MPIN, vyhlašování výzev pro předkládání </w:t>
      </w:r>
      <w:r w:rsidR="00FC02A7">
        <w:t>integrovaných strategií, podílení se na jejich hodnocení, schvalování, monitorování a evaluaci, zároveň plní funkci sekretariátu Národní stále konference a připravuje pro ni podklady a účastní se jednání Regionálních stálých konferencí</w:t>
      </w:r>
      <w:r w:rsidR="00C81A91">
        <w:t>.</w:t>
      </w:r>
    </w:p>
    <w:p w14:paraId="37B3D0C7" w14:textId="77777777" w:rsidR="00FC02A7" w:rsidRDefault="00C81A91" w:rsidP="002422AC">
      <w:pPr>
        <w:jc w:val="both"/>
      </w:pPr>
      <w:r>
        <w:t xml:space="preserve">Řídící orgány </w:t>
      </w:r>
      <w:r w:rsidR="00252FA1">
        <w:t xml:space="preserve">(dále ŘO) </w:t>
      </w:r>
      <w:r>
        <w:t xml:space="preserve">– provádějí věcné hodnocení integrovaných strategií, rezervují finanční alokace pro realizaci integrovaných strategií </w:t>
      </w:r>
      <w:r w:rsidR="00BF08E5">
        <w:t xml:space="preserve">ve svých programech </w:t>
      </w:r>
      <w:r>
        <w:t xml:space="preserve">a stanovují podmínky jejich čerpání, </w:t>
      </w:r>
      <w:r w:rsidR="00BF08E5">
        <w:t>vyhlašují zacílené výzvy pro předkládání integrovaných projektů, zajišťují hodnocení projektů a jejich schválení, případně minimálně provádí závěrečné ověření způsobilosti a vydávají právní akt o poskytnutí podpory, sledují a vyhodnocují stav realizace integrovaných nástrojů v rámci svých programů a poskytují informace MMR ORP.</w:t>
      </w:r>
    </w:p>
    <w:p w14:paraId="085D32C5" w14:textId="77777777" w:rsidR="004D1C35" w:rsidRDefault="00252FA1" w:rsidP="002422AC">
      <w:pPr>
        <w:jc w:val="both"/>
      </w:pPr>
      <w:r>
        <w:t xml:space="preserve">Zprostředkující subjekt ITI – </w:t>
      </w:r>
      <w:r w:rsidR="004D1C35">
        <w:t>vykonává město</w:t>
      </w:r>
      <w:r>
        <w:t xml:space="preserve"> v rámci realizace integrovaného nástroje ITI</w:t>
      </w:r>
      <w:r w:rsidR="004D1C35">
        <w:t xml:space="preserve"> u programů financovaných z Evropského fondu pro regionální rozvoj na základě pověření řídícího orgánu veřejnoprávní smlouvou, v rámci tohoto pověření město vykonává dílčí hodnocení integrovaných projektů, v rozsahu odpovídajícím přinejmenším výběru operací, působnost je vymezena věcně, nikoli územně, pouze v rozsahu vazby na integrovanou strategii.</w:t>
      </w:r>
    </w:p>
    <w:p w14:paraId="7A716630" w14:textId="6C4AC804" w:rsidR="009A218A" w:rsidRDefault="009A218A" w:rsidP="002422AC">
      <w:pPr>
        <w:jc w:val="both"/>
      </w:pPr>
      <w:r>
        <w:t xml:space="preserve">Národní stálá konference (dále NSK) </w:t>
      </w:r>
      <w:r w:rsidR="00EA5934">
        <w:t>–</w:t>
      </w:r>
      <w:r>
        <w:t xml:space="preserve"> </w:t>
      </w:r>
      <w:r w:rsidR="00EA5934">
        <w:t>přispívá k zajištění vzájemné provázanosti a koordinaci státu a regionů při realizaci Dohody o partnerství, tedy realizaci programů spolufinancovaných z ESI fondů, včetně realizace integrovaných nástrojů, koordinuje dotčené subjekty, skládá se ze tří komor: Komora regionální, Komora ITI a IPRÚ a Komora CLLD.</w:t>
      </w:r>
    </w:p>
    <w:p w14:paraId="6B6A293C" w14:textId="0BE822B7" w:rsidR="00BF08E5" w:rsidRDefault="004D1C35" w:rsidP="002422AC">
      <w:pPr>
        <w:jc w:val="both"/>
      </w:pPr>
      <w:r>
        <w:t xml:space="preserve">Regionální stálá konference (dále RSK) – podílí se na </w:t>
      </w:r>
      <w:r w:rsidR="00EA5934">
        <w:t xml:space="preserve">koordinaci a </w:t>
      </w:r>
      <w:r>
        <w:t>realizaci územní dimenze a naplňování cílů Strategie regionálního rozvoje ČR 2014-2020</w:t>
      </w:r>
      <w:r w:rsidR="009A218A">
        <w:t>, je zřízen</w:t>
      </w:r>
      <w:r w:rsidR="00B3677F">
        <w:t>a</w:t>
      </w:r>
      <w:r w:rsidR="009A218A">
        <w:t xml:space="preserve"> na principech partnerství</w:t>
      </w:r>
      <w:r w:rsidR="00B3677F">
        <w:t>,</w:t>
      </w:r>
      <w:r w:rsidR="009A218A">
        <w:t xml:space="preserve"> a to ve všech krajích ČR s výjimkou Hl. m. Prahy, přispívá k posílení absorpční kapacity operačních programů a koordinaci zacílení podpory z ESI fondů v dotčeném </w:t>
      </w:r>
      <w:r w:rsidR="00E820EA">
        <w:t>území.</w:t>
      </w:r>
      <w:r w:rsidR="009A218A">
        <w:t xml:space="preserve"> </w:t>
      </w:r>
    </w:p>
    <w:p w14:paraId="62BCCEEB" w14:textId="77777777" w:rsidR="00E820EA" w:rsidRPr="00A6744F" w:rsidRDefault="00E820EA" w:rsidP="002422AC">
      <w:pPr>
        <w:jc w:val="both"/>
      </w:pPr>
      <w:r>
        <w:t>Subjekty podílející se na implementaci integrovaného nástroje na straně nositele ITI budou blíže popsány v kap. 3.2</w:t>
      </w:r>
    </w:p>
    <w:p w14:paraId="005AEB69" w14:textId="77777777" w:rsidR="00B46978" w:rsidRPr="00B46978" w:rsidRDefault="00B46978" w:rsidP="00D24FEE">
      <w:pPr>
        <w:pStyle w:val="Nadpis1"/>
      </w:pPr>
      <w:bookmarkStart w:id="34" w:name="_Toc478740126"/>
      <w:r w:rsidRPr="00B46978">
        <w:lastRenderedPageBreak/>
        <w:t>Integrovaná strategie pro ITI Pražské metropolitní oblasti</w:t>
      </w:r>
      <w:bookmarkEnd w:id="34"/>
    </w:p>
    <w:p w14:paraId="3B05CD0C" w14:textId="77777777" w:rsidR="0055316F" w:rsidRDefault="008C76C6" w:rsidP="0055316F">
      <w:pPr>
        <w:jc w:val="both"/>
      </w:pPr>
      <w:r>
        <w:t>Jako jedna z aglomerací implementujících ITI byla vymezena i Pražská metropolitní oblast</w:t>
      </w:r>
      <w:r w:rsidR="0055316F">
        <w:t xml:space="preserve"> (dále PMO)</w:t>
      </w:r>
      <w:r>
        <w:t xml:space="preserve">, </w:t>
      </w:r>
      <w:r w:rsidR="0055316F">
        <w:t>PMO</w:t>
      </w:r>
      <w:r w:rsidR="0055316F" w:rsidRPr="0055316F">
        <w:t xml:space="preserve"> je velmi specifická, protože zahrnuje dvě tzv. kategorie regionů. Středočeský kraj jako méně roz</w:t>
      </w:r>
      <w:r w:rsidR="0055316F">
        <w:t>vinutý region a hl. m. Prahu</w:t>
      </w:r>
      <w:r w:rsidR="0055316F" w:rsidRPr="0055316F">
        <w:t xml:space="preserve"> jako více rozvinutý region s odlišnými podmínkami pro naplňování principu tematické koncentrace a mj. různými požadavky na spolufinancování aktivit. Specifikace hlavních problémových oblastí, respektive financování navrhovaných opatření je tak omezeno v možnostech financování z tematických operačních programů, Integrovaného regionálního operačního programu </w:t>
      </w:r>
      <w:r w:rsidR="000E01CC">
        <w:t xml:space="preserve">(dále IROP) </w:t>
      </w:r>
      <w:r w:rsidR="0055316F" w:rsidRPr="0055316F">
        <w:t>a Operačního programu Praha – pól růstu ČR</w:t>
      </w:r>
      <w:r w:rsidR="000E01CC">
        <w:t xml:space="preserve"> (dále OPPPR)</w:t>
      </w:r>
      <w:r w:rsidR="0055316F" w:rsidRPr="0055316F">
        <w:t xml:space="preserve">. V rámci ITI PMO tak bude většina rozvojových intervencí realizována primárně v zázemí aglomerace (tedy ve Středočeském kraji), přičemž hlavním nositelem ITI zůstává jádrové město – hl. m. Praha. </w:t>
      </w:r>
    </w:p>
    <w:p w14:paraId="68981E26" w14:textId="77777777" w:rsidR="00517E66" w:rsidRDefault="00517E66" w:rsidP="00517E66">
      <w:pPr>
        <w:jc w:val="both"/>
      </w:pPr>
      <w:r w:rsidRPr="00AD620E">
        <w:t>Dne 19. června 2013 podepsal hejtman Středočeské</w:t>
      </w:r>
      <w:r>
        <w:t>ho kraje MVDr. Josef Řihák s primátorem hl. m.</w:t>
      </w:r>
      <w:r w:rsidRPr="00AD620E">
        <w:t xml:space="preserve"> Prahy RNDr. Tomášem Hudečkem, Ph.D.</w:t>
      </w:r>
      <w:r>
        <w:t>,</w:t>
      </w:r>
      <w:r w:rsidRPr="00AD620E">
        <w:t xml:space="preserve"> </w:t>
      </w:r>
      <w:r w:rsidRPr="00AD620E">
        <w:rPr>
          <w:b/>
        </w:rPr>
        <w:t>Memorandum o vzájemné spolupráci Stře</w:t>
      </w:r>
      <w:r>
        <w:rPr>
          <w:b/>
        </w:rPr>
        <w:t>dočeského kraje a hl. m.</w:t>
      </w:r>
      <w:r w:rsidRPr="00AD620E">
        <w:rPr>
          <w:b/>
        </w:rPr>
        <w:t xml:space="preserve"> Prahy</w:t>
      </w:r>
      <w:r w:rsidRPr="00AD620E">
        <w:t>, kterým vyjádřili vůli spolupracovat na přípravě ITI. Na základě podepsaného memoranda uložila dne 2. července 2013 usnes</w:t>
      </w:r>
      <w:r>
        <w:t>ením č. 1157 Rada hl. m.</w:t>
      </w:r>
      <w:r w:rsidRPr="00AD620E">
        <w:t xml:space="preserve"> Prahy ředitelce Útvaru rozvoje hlavního města Prahy zajistit koordinaci přípravy a plnění konkrétních opatření vedoucích k naplňování memoranda, a to v součinnosti se zástupci Středočeského kraje, dotčenými odbory</w:t>
      </w:r>
      <w:r>
        <w:t xml:space="preserve"> Magistrátu hl. m.</w:t>
      </w:r>
      <w:r w:rsidRPr="00AD620E">
        <w:t xml:space="preserve"> a dalšími zainteresovanými subjekty. </w:t>
      </w:r>
    </w:p>
    <w:p w14:paraId="2EC98966" w14:textId="77777777" w:rsidR="0053618D" w:rsidRDefault="00517E66" w:rsidP="00311F70">
      <w:pPr>
        <w:jc w:val="both"/>
      </w:pPr>
      <w:r w:rsidRPr="00AD620E">
        <w:t>Dne 22. ledna 2014 byl ředitel Institutu pl</w:t>
      </w:r>
      <w:r>
        <w:t>ánování a rozvoje hl. m.</w:t>
      </w:r>
      <w:r w:rsidRPr="00AD620E">
        <w:t xml:space="preserve"> Prahy p</w:t>
      </w:r>
      <w:r>
        <w:t>ověřen primátorem hl. m.</w:t>
      </w:r>
      <w:r w:rsidRPr="00AD620E">
        <w:t xml:space="preserve"> Prahy zajiš</w:t>
      </w:r>
      <w:r>
        <w:t>těním tvorby Integrované strategie pro ITI Pražské metropolitní oblasti (dále Strategie ITI), dokumentu, vypracovaném na partnerském principu, který vychází z potřeb v území a navrhuje opatření a způsob jejich realizace, aby integrovanou formou využívání prostředků ESIF došlo k řešení klíčových témat v PMO</w:t>
      </w:r>
      <w:r w:rsidRPr="00AD620E">
        <w:t>. Na základě tohoto pověření také Institut pl</w:t>
      </w:r>
      <w:r>
        <w:t>ánování a rozvoje hl. m.</w:t>
      </w:r>
      <w:r w:rsidRPr="00AD620E">
        <w:t xml:space="preserve"> Prahy čerpal na první část přípravy ITI prostředky z Operačního programu Technická pomoc.</w:t>
      </w:r>
      <w:r>
        <w:t xml:space="preserve"> </w:t>
      </w:r>
    </w:p>
    <w:p w14:paraId="04A8CF9F" w14:textId="77777777" w:rsidR="00517E66" w:rsidRDefault="00517E66" w:rsidP="00311F70">
      <w:pPr>
        <w:jc w:val="both"/>
      </w:pPr>
      <w:r>
        <w:t>Navrhovaná opatření ve Strategie ITI budou financována z</w:t>
      </w:r>
      <w:r w:rsidR="007D1447">
        <w:t> následujících operačních programů a zdrojů.</w:t>
      </w:r>
    </w:p>
    <w:p w14:paraId="5B31B7C3" w14:textId="77777777" w:rsidR="006A2191" w:rsidRDefault="006A2191" w:rsidP="006A2191">
      <w:pPr>
        <w:pStyle w:val="Odstavecseseznamem"/>
        <w:numPr>
          <w:ilvl w:val="0"/>
          <w:numId w:val="20"/>
        </w:numPr>
        <w:jc w:val="both"/>
      </w:pPr>
      <w:r>
        <w:t>IROP</w:t>
      </w:r>
    </w:p>
    <w:p w14:paraId="1D63AC1A" w14:textId="77777777" w:rsidR="006A2191" w:rsidRDefault="006A2191" w:rsidP="006A2191">
      <w:pPr>
        <w:pStyle w:val="Odstavecseseznamem"/>
        <w:numPr>
          <w:ilvl w:val="0"/>
          <w:numId w:val="20"/>
        </w:numPr>
        <w:jc w:val="both"/>
      </w:pPr>
      <w:r>
        <w:t>OPPPR</w:t>
      </w:r>
    </w:p>
    <w:p w14:paraId="13CE2961" w14:textId="77777777" w:rsidR="006A2191" w:rsidRDefault="006A2191" w:rsidP="006A2191">
      <w:pPr>
        <w:pStyle w:val="Odstavecseseznamem"/>
        <w:numPr>
          <w:ilvl w:val="0"/>
          <w:numId w:val="20"/>
        </w:numPr>
        <w:jc w:val="both"/>
      </w:pPr>
      <w:r>
        <w:t>OPŽP</w:t>
      </w:r>
    </w:p>
    <w:p w14:paraId="67163019" w14:textId="77777777" w:rsidR="007D1447" w:rsidRDefault="007D1447" w:rsidP="00311F70">
      <w:pPr>
        <w:spacing w:after="120"/>
        <w:jc w:val="both"/>
      </w:pPr>
      <w:r>
        <w:t xml:space="preserve">Tabulka č. 1: Přehled </w:t>
      </w:r>
      <w:r w:rsidR="00DD78B7">
        <w:t>financování specifických cílů Strategie ITI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3"/>
        <w:gridCol w:w="879"/>
        <w:gridCol w:w="3409"/>
        <w:gridCol w:w="1110"/>
        <w:gridCol w:w="969"/>
        <w:gridCol w:w="969"/>
        <w:gridCol w:w="763"/>
      </w:tblGrid>
      <w:tr w:rsidR="008C76C6" w14:paraId="3BAFBD89" w14:textId="77777777" w:rsidTr="00DD78B7">
        <w:trPr>
          <w:trHeight w:val="285"/>
        </w:trPr>
        <w:tc>
          <w:tcPr>
            <w:tcW w:w="523" w:type="pct"/>
            <w:vMerge w:val="restart"/>
            <w:shd w:val="clear" w:color="auto" w:fill="00AEEF"/>
            <w:vAlign w:val="center"/>
            <w:hideMark/>
          </w:tcPr>
          <w:p w14:paraId="59402252" w14:textId="77777777" w:rsidR="008C76C6" w:rsidRDefault="00DD78B7">
            <w:pPr>
              <w:spacing w:line="240" w:lineRule="auto"/>
              <w:jc w:val="center"/>
              <w:rPr>
                <w:rFonts w:eastAsia="Times New Roman"/>
                <w:b/>
                <w:bCs/>
                <w:color w:val="FFFFFF"/>
                <w:sz w:val="20"/>
                <w:szCs w:val="20"/>
                <w:lang w:eastAsia="cs-CZ"/>
              </w:rPr>
            </w:pPr>
            <w:r>
              <w:rPr>
                <w:rFonts w:eastAsia="Times New Roman"/>
                <w:b/>
                <w:bCs/>
                <w:color w:val="FFFFFF"/>
                <w:sz w:val="20"/>
                <w:szCs w:val="20"/>
                <w:lang w:eastAsia="cs-CZ"/>
              </w:rPr>
              <w:t>Specifický cíl Strategie ITI</w:t>
            </w:r>
          </w:p>
        </w:tc>
        <w:tc>
          <w:tcPr>
            <w:tcW w:w="477" w:type="pct"/>
            <w:vMerge w:val="restart"/>
            <w:shd w:val="clear" w:color="auto" w:fill="00AEEF"/>
            <w:vAlign w:val="center"/>
            <w:hideMark/>
          </w:tcPr>
          <w:p w14:paraId="0C718B91" w14:textId="77777777" w:rsidR="008C76C6" w:rsidRDefault="008C76C6">
            <w:pPr>
              <w:spacing w:line="240" w:lineRule="auto"/>
              <w:jc w:val="center"/>
              <w:rPr>
                <w:rFonts w:eastAsia="Times New Roman"/>
                <w:b/>
                <w:bCs/>
                <w:color w:val="FFFFFF"/>
                <w:sz w:val="20"/>
                <w:szCs w:val="20"/>
                <w:lang w:eastAsia="cs-CZ"/>
              </w:rPr>
            </w:pPr>
            <w:r>
              <w:rPr>
                <w:rFonts w:eastAsia="Times New Roman"/>
                <w:b/>
                <w:bCs/>
                <w:color w:val="FFFFFF"/>
                <w:sz w:val="20"/>
                <w:szCs w:val="20"/>
                <w:lang w:eastAsia="cs-CZ"/>
              </w:rPr>
              <w:t>Opatření</w:t>
            </w:r>
          </w:p>
        </w:tc>
        <w:tc>
          <w:tcPr>
            <w:tcW w:w="1884" w:type="pct"/>
            <w:vMerge w:val="restart"/>
            <w:shd w:val="clear" w:color="auto" w:fill="00AEEF"/>
            <w:vAlign w:val="center"/>
            <w:hideMark/>
          </w:tcPr>
          <w:p w14:paraId="7B04031A" w14:textId="77777777" w:rsidR="008C76C6" w:rsidRDefault="008C76C6">
            <w:pPr>
              <w:spacing w:line="240" w:lineRule="auto"/>
              <w:jc w:val="center"/>
              <w:rPr>
                <w:rFonts w:eastAsia="Times New Roman"/>
                <w:b/>
                <w:bCs/>
                <w:color w:val="FFFFFF"/>
                <w:sz w:val="20"/>
                <w:szCs w:val="20"/>
                <w:lang w:eastAsia="cs-CZ"/>
              </w:rPr>
            </w:pPr>
            <w:r>
              <w:rPr>
                <w:rFonts w:eastAsia="Times New Roman"/>
                <w:b/>
                <w:bCs/>
                <w:color w:val="FFFFFF"/>
                <w:sz w:val="20"/>
                <w:szCs w:val="20"/>
                <w:lang w:eastAsia="cs-CZ"/>
              </w:rPr>
              <w:t>Název opatření</w:t>
            </w:r>
          </w:p>
        </w:tc>
        <w:tc>
          <w:tcPr>
            <w:tcW w:w="2116" w:type="pct"/>
            <w:gridSpan w:val="4"/>
            <w:shd w:val="clear" w:color="auto" w:fill="00AEEF"/>
            <w:vAlign w:val="center"/>
            <w:hideMark/>
          </w:tcPr>
          <w:p w14:paraId="63F7FCF2" w14:textId="77777777" w:rsidR="008C76C6" w:rsidRDefault="008C76C6">
            <w:pPr>
              <w:spacing w:line="240" w:lineRule="auto"/>
              <w:jc w:val="center"/>
              <w:rPr>
                <w:rFonts w:eastAsia="Times New Roman"/>
                <w:b/>
                <w:bCs/>
                <w:color w:val="FFFFFF"/>
                <w:sz w:val="20"/>
                <w:szCs w:val="20"/>
                <w:lang w:eastAsia="cs-CZ"/>
              </w:rPr>
            </w:pPr>
            <w:r>
              <w:rPr>
                <w:rFonts w:eastAsia="Times New Roman"/>
                <w:b/>
                <w:bCs/>
                <w:color w:val="FFFFFF"/>
                <w:sz w:val="20"/>
                <w:szCs w:val="20"/>
                <w:lang w:eastAsia="cs-CZ"/>
              </w:rPr>
              <w:t>Identifikace OP</w:t>
            </w:r>
          </w:p>
        </w:tc>
      </w:tr>
      <w:tr w:rsidR="008C76C6" w14:paraId="31A5596E" w14:textId="77777777" w:rsidTr="00DD78B7">
        <w:trPr>
          <w:trHeight w:val="495"/>
        </w:trPr>
        <w:tc>
          <w:tcPr>
            <w:tcW w:w="0" w:type="auto"/>
            <w:vMerge/>
            <w:shd w:val="clear" w:color="auto" w:fill="00AEEF"/>
            <w:vAlign w:val="center"/>
            <w:hideMark/>
          </w:tcPr>
          <w:p w14:paraId="600700A4" w14:textId="77777777" w:rsidR="008C76C6" w:rsidRDefault="008C76C6">
            <w:pPr>
              <w:spacing w:line="240" w:lineRule="auto"/>
              <w:rPr>
                <w:rFonts w:eastAsia="Times New Roman"/>
                <w:b/>
                <w:bCs/>
                <w:color w:val="FFFFFF"/>
                <w:sz w:val="20"/>
                <w:szCs w:val="20"/>
                <w:lang w:eastAsia="cs-CZ"/>
              </w:rPr>
            </w:pPr>
          </w:p>
        </w:tc>
        <w:tc>
          <w:tcPr>
            <w:tcW w:w="0" w:type="auto"/>
            <w:vMerge/>
            <w:shd w:val="clear" w:color="auto" w:fill="00AEEF"/>
            <w:vAlign w:val="center"/>
            <w:hideMark/>
          </w:tcPr>
          <w:p w14:paraId="07B0858C" w14:textId="77777777" w:rsidR="008C76C6" w:rsidRDefault="008C76C6">
            <w:pPr>
              <w:spacing w:line="240" w:lineRule="auto"/>
              <w:rPr>
                <w:rFonts w:eastAsia="Times New Roman"/>
                <w:b/>
                <w:bCs/>
                <w:color w:val="FFFFFF"/>
                <w:sz w:val="20"/>
                <w:szCs w:val="20"/>
                <w:lang w:eastAsia="cs-CZ"/>
              </w:rPr>
            </w:pPr>
          </w:p>
        </w:tc>
        <w:tc>
          <w:tcPr>
            <w:tcW w:w="0" w:type="auto"/>
            <w:vMerge/>
            <w:shd w:val="clear" w:color="auto" w:fill="00AEEF"/>
            <w:vAlign w:val="center"/>
            <w:hideMark/>
          </w:tcPr>
          <w:p w14:paraId="1A0009E7" w14:textId="77777777" w:rsidR="008C76C6" w:rsidRDefault="008C76C6">
            <w:pPr>
              <w:spacing w:line="240" w:lineRule="auto"/>
              <w:rPr>
                <w:rFonts w:eastAsia="Times New Roman"/>
                <w:b/>
                <w:bCs/>
                <w:color w:val="FFFFFF"/>
                <w:sz w:val="20"/>
                <w:szCs w:val="20"/>
                <w:lang w:eastAsia="cs-CZ"/>
              </w:rPr>
            </w:pPr>
          </w:p>
        </w:tc>
        <w:tc>
          <w:tcPr>
            <w:tcW w:w="616" w:type="pct"/>
            <w:vMerge w:val="restart"/>
            <w:shd w:val="clear" w:color="auto" w:fill="D1D3D4"/>
            <w:vAlign w:val="center"/>
            <w:hideMark/>
          </w:tcPr>
          <w:p w14:paraId="0E88A5AF" w14:textId="77777777" w:rsidR="008C76C6" w:rsidRDefault="008C76C6">
            <w:pPr>
              <w:spacing w:line="240" w:lineRule="auto"/>
              <w:jc w:val="center"/>
              <w:rPr>
                <w:rFonts w:eastAsia="Times New Roman"/>
                <w:b/>
                <w:bCs/>
                <w:color w:val="000000"/>
                <w:sz w:val="20"/>
                <w:szCs w:val="20"/>
                <w:lang w:eastAsia="cs-CZ"/>
              </w:rPr>
            </w:pPr>
            <w:r>
              <w:rPr>
                <w:rFonts w:eastAsia="Times New Roman"/>
                <w:b/>
                <w:bCs/>
                <w:color w:val="000000"/>
                <w:sz w:val="20"/>
                <w:szCs w:val="20"/>
                <w:lang w:eastAsia="cs-CZ"/>
              </w:rPr>
              <w:t xml:space="preserve">OP </w:t>
            </w:r>
          </w:p>
        </w:tc>
        <w:tc>
          <w:tcPr>
            <w:tcW w:w="538" w:type="pct"/>
            <w:vMerge w:val="restart"/>
            <w:shd w:val="clear" w:color="auto" w:fill="D1D3D4"/>
            <w:vAlign w:val="center"/>
            <w:hideMark/>
          </w:tcPr>
          <w:p w14:paraId="2B48D7FB" w14:textId="77777777" w:rsidR="008C76C6" w:rsidRDefault="008C76C6">
            <w:pPr>
              <w:spacing w:line="240" w:lineRule="auto"/>
              <w:jc w:val="center"/>
              <w:rPr>
                <w:rFonts w:eastAsia="Times New Roman"/>
                <w:b/>
                <w:bCs/>
                <w:color w:val="000000"/>
                <w:sz w:val="20"/>
                <w:szCs w:val="20"/>
                <w:lang w:eastAsia="cs-CZ"/>
              </w:rPr>
            </w:pPr>
            <w:r>
              <w:rPr>
                <w:rFonts w:eastAsia="Times New Roman"/>
                <w:b/>
                <w:bCs/>
                <w:color w:val="000000"/>
                <w:sz w:val="20"/>
                <w:szCs w:val="20"/>
                <w:lang w:eastAsia="cs-CZ"/>
              </w:rPr>
              <w:t>Prioritní osa</w:t>
            </w:r>
          </w:p>
        </w:tc>
        <w:tc>
          <w:tcPr>
            <w:tcW w:w="538" w:type="pct"/>
            <w:vMerge w:val="restart"/>
            <w:shd w:val="clear" w:color="auto" w:fill="D1D3D4"/>
            <w:vAlign w:val="center"/>
            <w:hideMark/>
          </w:tcPr>
          <w:p w14:paraId="249294DF" w14:textId="77777777" w:rsidR="008C76C6" w:rsidRDefault="008C76C6">
            <w:pPr>
              <w:spacing w:line="240" w:lineRule="auto"/>
              <w:jc w:val="center"/>
              <w:rPr>
                <w:rFonts w:eastAsia="Times New Roman"/>
                <w:b/>
                <w:bCs/>
                <w:color w:val="000000"/>
                <w:sz w:val="20"/>
                <w:szCs w:val="20"/>
                <w:lang w:eastAsia="cs-CZ"/>
              </w:rPr>
            </w:pPr>
            <w:r>
              <w:rPr>
                <w:rFonts w:eastAsia="Times New Roman"/>
                <w:b/>
                <w:bCs/>
                <w:color w:val="000000"/>
                <w:sz w:val="20"/>
                <w:szCs w:val="20"/>
                <w:lang w:eastAsia="cs-CZ"/>
              </w:rPr>
              <w:t>Specifický cíl</w:t>
            </w:r>
          </w:p>
        </w:tc>
        <w:tc>
          <w:tcPr>
            <w:tcW w:w="424" w:type="pct"/>
            <w:vMerge w:val="restart"/>
            <w:shd w:val="clear" w:color="auto" w:fill="D1D3D4"/>
            <w:vAlign w:val="center"/>
            <w:hideMark/>
          </w:tcPr>
          <w:p w14:paraId="2665FCF0" w14:textId="77777777" w:rsidR="008C76C6" w:rsidRDefault="008C76C6">
            <w:pPr>
              <w:spacing w:line="240" w:lineRule="auto"/>
              <w:jc w:val="center"/>
              <w:rPr>
                <w:rFonts w:eastAsia="Times New Roman"/>
                <w:b/>
                <w:bCs/>
                <w:color w:val="000000"/>
                <w:sz w:val="20"/>
                <w:szCs w:val="20"/>
                <w:lang w:eastAsia="cs-CZ"/>
              </w:rPr>
            </w:pPr>
            <w:r>
              <w:rPr>
                <w:rFonts w:eastAsia="Times New Roman"/>
                <w:b/>
                <w:bCs/>
                <w:color w:val="000000"/>
                <w:sz w:val="20"/>
                <w:szCs w:val="20"/>
                <w:lang w:eastAsia="cs-CZ"/>
              </w:rPr>
              <w:t>ESI</w:t>
            </w:r>
          </w:p>
        </w:tc>
      </w:tr>
      <w:tr w:rsidR="008C76C6" w14:paraId="4C8C1788" w14:textId="77777777" w:rsidTr="00DD78B7">
        <w:trPr>
          <w:trHeight w:val="450"/>
        </w:trPr>
        <w:tc>
          <w:tcPr>
            <w:tcW w:w="0" w:type="auto"/>
            <w:vMerge/>
            <w:shd w:val="clear" w:color="auto" w:fill="00AEEF"/>
            <w:vAlign w:val="center"/>
            <w:hideMark/>
          </w:tcPr>
          <w:p w14:paraId="2F64AD6C" w14:textId="77777777" w:rsidR="008C76C6" w:rsidRDefault="008C76C6">
            <w:pPr>
              <w:spacing w:line="240" w:lineRule="auto"/>
              <w:rPr>
                <w:rFonts w:eastAsia="Times New Roman"/>
                <w:b/>
                <w:bCs/>
                <w:color w:val="FFFFFF"/>
                <w:sz w:val="20"/>
                <w:szCs w:val="20"/>
                <w:lang w:eastAsia="cs-CZ"/>
              </w:rPr>
            </w:pPr>
          </w:p>
        </w:tc>
        <w:tc>
          <w:tcPr>
            <w:tcW w:w="0" w:type="auto"/>
            <w:vMerge/>
            <w:shd w:val="clear" w:color="auto" w:fill="00AEEF"/>
            <w:vAlign w:val="center"/>
            <w:hideMark/>
          </w:tcPr>
          <w:p w14:paraId="445DE79E" w14:textId="77777777" w:rsidR="008C76C6" w:rsidRDefault="008C76C6">
            <w:pPr>
              <w:spacing w:line="240" w:lineRule="auto"/>
              <w:rPr>
                <w:rFonts w:eastAsia="Times New Roman"/>
                <w:b/>
                <w:bCs/>
                <w:color w:val="FFFFFF"/>
                <w:sz w:val="20"/>
                <w:szCs w:val="20"/>
                <w:lang w:eastAsia="cs-CZ"/>
              </w:rPr>
            </w:pPr>
          </w:p>
        </w:tc>
        <w:tc>
          <w:tcPr>
            <w:tcW w:w="0" w:type="auto"/>
            <w:vMerge/>
            <w:shd w:val="clear" w:color="auto" w:fill="00AEEF"/>
            <w:vAlign w:val="center"/>
            <w:hideMark/>
          </w:tcPr>
          <w:p w14:paraId="618B7B01" w14:textId="77777777" w:rsidR="008C76C6" w:rsidRDefault="008C76C6">
            <w:pPr>
              <w:spacing w:line="240" w:lineRule="auto"/>
              <w:rPr>
                <w:rFonts w:eastAsia="Times New Roman"/>
                <w:b/>
                <w:bCs/>
                <w:color w:val="FFFFFF"/>
                <w:sz w:val="20"/>
                <w:szCs w:val="20"/>
                <w:lang w:eastAsia="cs-CZ"/>
              </w:rPr>
            </w:pPr>
          </w:p>
        </w:tc>
        <w:tc>
          <w:tcPr>
            <w:tcW w:w="0" w:type="auto"/>
            <w:vMerge/>
            <w:shd w:val="clear" w:color="auto" w:fill="D1D3D4"/>
            <w:vAlign w:val="center"/>
            <w:hideMark/>
          </w:tcPr>
          <w:p w14:paraId="3EFAB0B4" w14:textId="77777777" w:rsidR="008C76C6" w:rsidRDefault="008C76C6">
            <w:pPr>
              <w:spacing w:line="240" w:lineRule="auto"/>
              <w:rPr>
                <w:rFonts w:eastAsia="Times New Roman"/>
                <w:b/>
                <w:bCs/>
                <w:color w:val="000000"/>
                <w:sz w:val="20"/>
                <w:szCs w:val="20"/>
                <w:lang w:eastAsia="cs-CZ"/>
              </w:rPr>
            </w:pPr>
          </w:p>
        </w:tc>
        <w:tc>
          <w:tcPr>
            <w:tcW w:w="0" w:type="auto"/>
            <w:vMerge/>
            <w:shd w:val="clear" w:color="auto" w:fill="D1D3D4"/>
            <w:vAlign w:val="center"/>
            <w:hideMark/>
          </w:tcPr>
          <w:p w14:paraId="3259ACFA" w14:textId="77777777" w:rsidR="008C76C6" w:rsidRDefault="008C76C6">
            <w:pPr>
              <w:spacing w:line="240" w:lineRule="auto"/>
              <w:rPr>
                <w:rFonts w:eastAsia="Times New Roman"/>
                <w:b/>
                <w:bCs/>
                <w:color w:val="000000"/>
                <w:sz w:val="20"/>
                <w:szCs w:val="20"/>
                <w:lang w:eastAsia="cs-CZ"/>
              </w:rPr>
            </w:pPr>
          </w:p>
        </w:tc>
        <w:tc>
          <w:tcPr>
            <w:tcW w:w="0" w:type="auto"/>
            <w:vMerge/>
            <w:shd w:val="clear" w:color="auto" w:fill="D1D3D4"/>
            <w:vAlign w:val="center"/>
            <w:hideMark/>
          </w:tcPr>
          <w:p w14:paraId="354DC684" w14:textId="77777777" w:rsidR="008C76C6" w:rsidRDefault="008C76C6">
            <w:pPr>
              <w:spacing w:line="240" w:lineRule="auto"/>
              <w:rPr>
                <w:rFonts w:eastAsia="Times New Roman"/>
                <w:b/>
                <w:bCs/>
                <w:color w:val="000000"/>
                <w:sz w:val="20"/>
                <w:szCs w:val="20"/>
                <w:lang w:eastAsia="cs-CZ"/>
              </w:rPr>
            </w:pPr>
          </w:p>
        </w:tc>
        <w:tc>
          <w:tcPr>
            <w:tcW w:w="0" w:type="auto"/>
            <w:vMerge/>
            <w:shd w:val="clear" w:color="auto" w:fill="D1D3D4"/>
            <w:vAlign w:val="center"/>
            <w:hideMark/>
          </w:tcPr>
          <w:p w14:paraId="03C58BAD" w14:textId="77777777" w:rsidR="008C76C6" w:rsidRDefault="008C76C6">
            <w:pPr>
              <w:spacing w:line="240" w:lineRule="auto"/>
              <w:rPr>
                <w:rFonts w:eastAsia="Times New Roman"/>
                <w:b/>
                <w:bCs/>
                <w:color w:val="000000"/>
                <w:sz w:val="20"/>
                <w:szCs w:val="20"/>
                <w:lang w:eastAsia="cs-CZ"/>
              </w:rPr>
            </w:pPr>
          </w:p>
        </w:tc>
      </w:tr>
      <w:tr w:rsidR="008C76C6" w14:paraId="57B624A6" w14:textId="77777777" w:rsidTr="00DD78B7">
        <w:trPr>
          <w:trHeight w:val="315"/>
        </w:trPr>
        <w:tc>
          <w:tcPr>
            <w:tcW w:w="523" w:type="pct"/>
            <w:vMerge w:val="restart"/>
            <w:shd w:val="clear" w:color="auto" w:fill="939598"/>
            <w:vAlign w:val="center"/>
            <w:hideMark/>
          </w:tcPr>
          <w:p w14:paraId="356F9246" w14:textId="77777777" w:rsidR="008C76C6" w:rsidRDefault="008C76C6">
            <w:pPr>
              <w:spacing w:line="240" w:lineRule="auto"/>
              <w:jc w:val="center"/>
              <w:rPr>
                <w:rFonts w:eastAsia="Times New Roman"/>
                <w:b/>
                <w:bCs/>
                <w:sz w:val="20"/>
                <w:szCs w:val="20"/>
                <w:lang w:eastAsia="cs-CZ"/>
              </w:rPr>
            </w:pPr>
            <w:r>
              <w:rPr>
                <w:rFonts w:eastAsia="Times New Roman"/>
                <w:b/>
                <w:bCs/>
                <w:sz w:val="20"/>
                <w:szCs w:val="20"/>
                <w:lang w:eastAsia="cs-CZ"/>
              </w:rPr>
              <w:t>1.1</w:t>
            </w:r>
          </w:p>
        </w:tc>
        <w:tc>
          <w:tcPr>
            <w:tcW w:w="477" w:type="pct"/>
            <w:shd w:val="clear" w:color="auto" w:fill="D1D3D4"/>
            <w:vAlign w:val="center"/>
            <w:hideMark/>
          </w:tcPr>
          <w:p w14:paraId="144B676A"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1.1.1</w:t>
            </w:r>
          </w:p>
        </w:tc>
        <w:tc>
          <w:tcPr>
            <w:tcW w:w="1884" w:type="pct"/>
            <w:shd w:val="clear" w:color="auto" w:fill="D1D3D4"/>
            <w:vAlign w:val="center"/>
            <w:hideMark/>
          </w:tcPr>
          <w:p w14:paraId="2BCB1B23" w14:textId="77777777" w:rsidR="008C76C6" w:rsidRDefault="008C76C6">
            <w:pPr>
              <w:spacing w:line="240" w:lineRule="auto"/>
              <w:rPr>
                <w:rFonts w:eastAsia="Times New Roman"/>
                <w:sz w:val="20"/>
                <w:szCs w:val="20"/>
                <w:lang w:eastAsia="cs-CZ"/>
              </w:rPr>
            </w:pPr>
            <w:r>
              <w:rPr>
                <w:rFonts w:eastAsia="Times New Roman"/>
                <w:sz w:val="20"/>
                <w:szCs w:val="20"/>
                <w:lang w:eastAsia="cs-CZ"/>
              </w:rPr>
              <w:t>Výstavba a modernizace terminálů veřejné dopravy a systémů pro přestup na veřejnou dopravu v zázemí Prahy</w:t>
            </w:r>
          </w:p>
        </w:tc>
        <w:tc>
          <w:tcPr>
            <w:tcW w:w="616" w:type="pct"/>
            <w:shd w:val="clear" w:color="auto" w:fill="FFFFFF" w:themeFill="background1"/>
            <w:vAlign w:val="center"/>
            <w:hideMark/>
          </w:tcPr>
          <w:p w14:paraId="29DCC816"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IROP</w:t>
            </w:r>
          </w:p>
        </w:tc>
        <w:tc>
          <w:tcPr>
            <w:tcW w:w="538" w:type="pct"/>
            <w:shd w:val="clear" w:color="auto" w:fill="FFFFFF" w:themeFill="background1"/>
            <w:vAlign w:val="center"/>
            <w:hideMark/>
          </w:tcPr>
          <w:p w14:paraId="15F4BA94"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1</w:t>
            </w:r>
          </w:p>
        </w:tc>
        <w:tc>
          <w:tcPr>
            <w:tcW w:w="538" w:type="pct"/>
            <w:shd w:val="clear" w:color="auto" w:fill="FFFFFF" w:themeFill="background1"/>
            <w:vAlign w:val="center"/>
            <w:hideMark/>
          </w:tcPr>
          <w:p w14:paraId="68A67749"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1.2</w:t>
            </w:r>
          </w:p>
        </w:tc>
        <w:tc>
          <w:tcPr>
            <w:tcW w:w="424" w:type="pct"/>
            <w:shd w:val="clear" w:color="auto" w:fill="FFFFFF" w:themeFill="background1"/>
            <w:vAlign w:val="center"/>
            <w:hideMark/>
          </w:tcPr>
          <w:p w14:paraId="553B1C36"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EFRR</w:t>
            </w:r>
          </w:p>
        </w:tc>
      </w:tr>
      <w:tr w:rsidR="008C76C6" w14:paraId="4211E70E" w14:textId="77777777" w:rsidTr="00DD78B7">
        <w:trPr>
          <w:trHeight w:val="315"/>
        </w:trPr>
        <w:tc>
          <w:tcPr>
            <w:tcW w:w="0" w:type="auto"/>
            <w:vMerge/>
            <w:shd w:val="clear" w:color="auto" w:fill="939598"/>
            <w:vAlign w:val="center"/>
            <w:hideMark/>
          </w:tcPr>
          <w:p w14:paraId="01A8D6C4" w14:textId="77777777" w:rsidR="008C76C6" w:rsidRDefault="008C76C6">
            <w:pPr>
              <w:spacing w:line="240" w:lineRule="auto"/>
              <w:rPr>
                <w:rFonts w:eastAsia="Times New Roman"/>
                <w:b/>
                <w:bCs/>
                <w:sz w:val="20"/>
                <w:szCs w:val="20"/>
                <w:lang w:eastAsia="cs-CZ"/>
              </w:rPr>
            </w:pPr>
          </w:p>
        </w:tc>
        <w:tc>
          <w:tcPr>
            <w:tcW w:w="477" w:type="pct"/>
            <w:shd w:val="clear" w:color="auto" w:fill="D1D3D4"/>
            <w:vAlign w:val="center"/>
            <w:hideMark/>
          </w:tcPr>
          <w:p w14:paraId="4543C43E"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1.1.2</w:t>
            </w:r>
          </w:p>
        </w:tc>
        <w:tc>
          <w:tcPr>
            <w:tcW w:w="1884" w:type="pct"/>
            <w:shd w:val="clear" w:color="auto" w:fill="D1D3D4"/>
            <w:vAlign w:val="center"/>
            <w:hideMark/>
          </w:tcPr>
          <w:p w14:paraId="53CC4A5A" w14:textId="77777777" w:rsidR="008C76C6" w:rsidRDefault="008C76C6">
            <w:pPr>
              <w:spacing w:line="240" w:lineRule="auto"/>
              <w:rPr>
                <w:rFonts w:eastAsia="Times New Roman"/>
                <w:sz w:val="20"/>
                <w:szCs w:val="20"/>
                <w:lang w:eastAsia="cs-CZ"/>
              </w:rPr>
            </w:pPr>
            <w:r>
              <w:rPr>
                <w:rFonts w:eastAsia="Times New Roman"/>
                <w:sz w:val="20"/>
                <w:szCs w:val="20"/>
                <w:lang w:eastAsia="cs-CZ"/>
              </w:rPr>
              <w:t>Výstavba a modernizace systémů pro přestup na veřejnou dopravu na území hl. m. Prahy</w:t>
            </w:r>
          </w:p>
        </w:tc>
        <w:tc>
          <w:tcPr>
            <w:tcW w:w="616" w:type="pct"/>
            <w:shd w:val="clear" w:color="auto" w:fill="FFFFFF" w:themeFill="background1"/>
            <w:vAlign w:val="center"/>
            <w:hideMark/>
          </w:tcPr>
          <w:p w14:paraId="5F4D3D1A"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OPPPR</w:t>
            </w:r>
          </w:p>
        </w:tc>
        <w:tc>
          <w:tcPr>
            <w:tcW w:w="538" w:type="pct"/>
            <w:shd w:val="clear" w:color="auto" w:fill="FFFFFF" w:themeFill="background1"/>
            <w:vAlign w:val="center"/>
            <w:hideMark/>
          </w:tcPr>
          <w:p w14:paraId="312E098E"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2</w:t>
            </w:r>
          </w:p>
        </w:tc>
        <w:tc>
          <w:tcPr>
            <w:tcW w:w="538" w:type="pct"/>
            <w:shd w:val="clear" w:color="auto" w:fill="FFFFFF" w:themeFill="background1"/>
            <w:vAlign w:val="center"/>
            <w:hideMark/>
          </w:tcPr>
          <w:p w14:paraId="4E3150C5"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2.2</w:t>
            </w:r>
          </w:p>
        </w:tc>
        <w:tc>
          <w:tcPr>
            <w:tcW w:w="424" w:type="pct"/>
            <w:shd w:val="clear" w:color="auto" w:fill="FFFFFF" w:themeFill="background1"/>
            <w:vAlign w:val="center"/>
            <w:hideMark/>
          </w:tcPr>
          <w:p w14:paraId="54F47AA5"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EFRR</w:t>
            </w:r>
          </w:p>
        </w:tc>
      </w:tr>
      <w:tr w:rsidR="008C76C6" w14:paraId="4DE60982" w14:textId="77777777" w:rsidTr="00DD78B7">
        <w:trPr>
          <w:trHeight w:val="315"/>
        </w:trPr>
        <w:tc>
          <w:tcPr>
            <w:tcW w:w="523" w:type="pct"/>
            <w:vMerge w:val="restart"/>
            <w:shd w:val="clear" w:color="auto" w:fill="939598"/>
            <w:vAlign w:val="center"/>
            <w:hideMark/>
          </w:tcPr>
          <w:p w14:paraId="43D9D921" w14:textId="77777777" w:rsidR="008C76C6" w:rsidRDefault="008C76C6">
            <w:pPr>
              <w:spacing w:line="240" w:lineRule="auto"/>
              <w:jc w:val="center"/>
              <w:rPr>
                <w:rFonts w:eastAsia="Times New Roman"/>
                <w:b/>
                <w:bCs/>
                <w:sz w:val="20"/>
                <w:szCs w:val="20"/>
                <w:lang w:eastAsia="cs-CZ"/>
              </w:rPr>
            </w:pPr>
            <w:r>
              <w:rPr>
                <w:rFonts w:eastAsia="Times New Roman"/>
                <w:b/>
                <w:bCs/>
                <w:sz w:val="20"/>
                <w:szCs w:val="20"/>
                <w:lang w:eastAsia="cs-CZ"/>
              </w:rPr>
              <w:t>1.2</w:t>
            </w:r>
          </w:p>
        </w:tc>
        <w:tc>
          <w:tcPr>
            <w:tcW w:w="477" w:type="pct"/>
            <w:shd w:val="clear" w:color="auto" w:fill="D1D3D4"/>
            <w:vAlign w:val="center"/>
            <w:hideMark/>
          </w:tcPr>
          <w:p w14:paraId="176BA70D"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1.2.1</w:t>
            </w:r>
          </w:p>
        </w:tc>
        <w:tc>
          <w:tcPr>
            <w:tcW w:w="1884" w:type="pct"/>
            <w:shd w:val="clear" w:color="auto" w:fill="D1D3D4"/>
            <w:vAlign w:val="center"/>
            <w:hideMark/>
          </w:tcPr>
          <w:p w14:paraId="17F44BF5" w14:textId="77777777" w:rsidR="008C76C6" w:rsidRDefault="008C76C6">
            <w:pPr>
              <w:spacing w:line="240" w:lineRule="auto"/>
              <w:rPr>
                <w:rFonts w:eastAsia="Times New Roman"/>
                <w:sz w:val="20"/>
                <w:szCs w:val="20"/>
                <w:lang w:eastAsia="cs-CZ"/>
              </w:rPr>
            </w:pPr>
            <w:r>
              <w:rPr>
                <w:rFonts w:eastAsia="Times New Roman"/>
                <w:sz w:val="20"/>
                <w:szCs w:val="20"/>
                <w:lang w:eastAsia="cs-CZ"/>
              </w:rPr>
              <w:t>Zavádění a modernizace inteligentních dopravních systémů a dopravní telematiky</w:t>
            </w:r>
          </w:p>
        </w:tc>
        <w:tc>
          <w:tcPr>
            <w:tcW w:w="616" w:type="pct"/>
            <w:shd w:val="clear" w:color="auto" w:fill="FFFFFF" w:themeFill="background1"/>
            <w:vAlign w:val="center"/>
            <w:hideMark/>
          </w:tcPr>
          <w:p w14:paraId="1212AC41"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IROP</w:t>
            </w:r>
          </w:p>
        </w:tc>
        <w:tc>
          <w:tcPr>
            <w:tcW w:w="538" w:type="pct"/>
            <w:shd w:val="clear" w:color="auto" w:fill="FFFFFF" w:themeFill="background1"/>
            <w:vAlign w:val="center"/>
            <w:hideMark/>
          </w:tcPr>
          <w:p w14:paraId="71670091"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1</w:t>
            </w:r>
          </w:p>
        </w:tc>
        <w:tc>
          <w:tcPr>
            <w:tcW w:w="538" w:type="pct"/>
            <w:shd w:val="clear" w:color="auto" w:fill="FFFFFF" w:themeFill="background1"/>
            <w:vAlign w:val="center"/>
            <w:hideMark/>
          </w:tcPr>
          <w:p w14:paraId="178DBB68"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1.2</w:t>
            </w:r>
          </w:p>
        </w:tc>
        <w:tc>
          <w:tcPr>
            <w:tcW w:w="424" w:type="pct"/>
            <w:shd w:val="clear" w:color="auto" w:fill="FFFFFF" w:themeFill="background1"/>
            <w:vAlign w:val="center"/>
            <w:hideMark/>
          </w:tcPr>
          <w:p w14:paraId="335B3AA8"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EFRR</w:t>
            </w:r>
          </w:p>
        </w:tc>
      </w:tr>
      <w:tr w:rsidR="008C76C6" w14:paraId="2D133495" w14:textId="77777777" w:rsidTr="00DD78B7">
        <w:trPr>
          <w:trHeight w:val="315"/>
        </w:trPr>
        <w:tc>
          <w:tcPr>
            <w:tcW w:w="0" w:type="auto"/>
            <w:vMerge/>
            <w:shd w:val="clear" w:color="auto" w:fill="939598"/>
            <w:vAlign w:val="center"/>
            <w:hideMark/>
          </w:tcPr>
          <w:p w14:paraId="0D07AF33" w14:textId="77777777" w:rsidR="008C76C6" w:rsidRDefault="008C76C6">
            <w:pPr>
              <w:spacing w:line="240" w:lineRule="auto"/>
              <w:rPr>
                <w:rFonts w:eastAsia="Times New Roman"/>
                <w:b/>
                <w:bCs/>
                <w:sz w:val="20"/>
                <w:szCs w:val="20"/>
                <w:lang w:eastAsia="cs-CZ"/>
              </w:rPr>
            </w:pPr>
          </w:p>
        </w:tc>
        <w:tc>
          <w:tcPr>
            <w:tcW w:w="477" w:type="pct"/>
            <w:shd w:val="clear" w:color="auto" w:fill="D1D3D4"/>
            <w:vAlign w:val="center"/>
            <w:hideMark/>
          </w:tcPr>
          <w:p w14:paraId="7AD8EB60"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1.2.2</w:t>
            </w:r>
          </w:p>
        </w:tc>
        <w:tc>
          <w:tcPr>
            <w:tcW w:w="1884" w:type="pct"/>
            <w:shd w:val="clear" w:color="auto" w:fill="D1D3D4"/>
            <w:vAlign w:val="center"/>
            <w:hideMark/>
          </w:tcPr>
          <w:p w14:paraId="6ECAB663" w14:textId="77777777" w:rsidR="008C76C6" w:rsidRDefault="008C76C6">
            <w:pPr>
              <w:spacing w:line="240" w:lineRule="auto"/>
              <w:rPr>
                <w:rFonts w:eastAsia="Times New Roman"/>
                <w:sz w:val="20"/>
                <w:szCs w:val="20"/>
                <w:lang w:eastAsia="cs-CZ"/>
              </w:rPr>
            </w:pPr>
            <w:r>
              <w:rPr>
                <w:rFonts w:eastAsia="Times New Roman"/>
                <w:sz w:val="20"/>
                <w:szCs w:val="20"/>
                <w:lang w:eastAsia="cs-CZ"/>
              </w:rPr>
              <w:t>Opatření pro preferenci povrchové městské veřejné dopravy v uličním provozu</w:t>
            </w:r>
          </w:p>
        </w:tc>
        <w:tc>
          <w:tcPr>
            <w:tcW w:w="616" w:type="pct"/>
            <w:shd w:val="clear" w:color="auto" w:fill="FFFFFF" w:themeFill="background1"/>
            <w:vAlign w:val="center"/>
            <w:hideMark/>
          </w:tcPr>
          <w:p w14:paraId="71C3DF2F"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OPPPR</w:t>
            </w:r>
          </w:p>
        </w:tc>
        <w:tc>
          <w:tcPr>
            <w:tcW w:w="538" w:type="pct"/>
            <w:shd w:val="clear" w:color="auto" w:fill="FFFFFF" w:themeFill="background1"/>
            <w:vAlign w:val="center"/>
            <w:hideMark/>
          </w:tcPr>
          <w:p w14:paraId="02560B95"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2</w:t>
            </w:r>
          </w:p>
        </w:tc>
        <w:tc>
          <w:tcPr>
            <w:tcW w:w="538" w:type="pct"/>
            <w:shd w:val="clear" w:color="auto" w:fill="FFFFFF" w:themeFill="background1"/>
            <w:vAlign w:val="center"/>
            <w:hideMark/>
          </w:tcPr>
          <w:p w14:paraId="3A071032"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2.2</w:t>
            </w:r>
          </w:p>
        </w:tc>
        <w:tc>
          <w:tcPr>
            <w:tcW w:w="424" w:type="pct"/>
            <w:shd w:val="clear" w:color="auto" w:fill="FFFFFF" w:themeFill="background1"/>
            <w:vAlign w:val="center"/>
            <w:hideMark/>
          </w:tcPr>
          <w:p w14:paraId="3C05296E"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EFRR</w:t>
            </w:r>
          </w:p>
        </w:tc>
      </w:tr>
      <w:tr w:rsidR="008C76C6" w14:paraId="4D2CA005" w14:textId="77777777" w:rsidTr="00DD78B7">
        <w:trPr>
          <w:trHeight w:val="315"/>
        </w:trPr>
        <w:tc>
          <w:tcPr>
            <w:tcW w:w="523" w:type="pct"/>
            <w:shd w:val="clear" w:color="auto" w:fill="939598"/>
            <w:vAlign w:val="center"/>
            <w:hideMark/>
          </w:tcPr>
          <w:p w14:paraId="54D506E1" w14:textId="77777777" w:rsidR="008C76C6" w:rsidRDefault="008C76C6">
            <w:pPr>
              <w:spacing w:line="240" w:lineRule="auto"/>
              <w:jc w:val="center"/>
              <w:rPr>
                <w:rFonts w:eastAsia="Times New Roman"/>
                <w:b/>
                <w:bCs/>
                <w:sz w:val="20"/>
                <w:szCs w:val="20"/>
                <w:lang w:eastAsia="cs-CZ"/>
              </w:rPr>
            </w:pPr>
            <w:r>
              <w:rPr>
                <w:rFonts w:eastAsia="Times New Roman"/>
                <w:b/>
                <w:bCs/>
                <w:sz w:val="20"/>
                <w:szCs w:val="20"/>
                <w:lang w:eastAsia="cs-CZ"/>
              </w:rPr>
              <w:t>1.3</w:t>
            </w:r>
          </w:p>
        </w:tc>
        <w:tc>
          <w:tcPr>
            <w:tcW w:w="477" w:type="pct"/>
            <w:shd w:val="clear" w:color="auto" w:fill="D1D3D4"/>
            <w:vAlign w:val="center"/>
            <w:hideMark/>
          </w:tcPr>
          <w:p w14:paraId="0B75BBE9"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1.3.1</w:t>
            </w:r>
          </w:p>
        </w:tc>
        <w:tc>
          <w:tcPr>
            <w:tcW w:w="1884" w:type="pct"/>
            <w:shd w:val="clear" w:color="auto" w:fill="D1D3D4"/>
            <w:vAlign w:val="center"/>
            <w:hideMark/>
          </w:tcPr>
          <w:p w14:paraId="3EB688C6" w14:textId="77777777" w:rsidR="008C76C6" w:rsidRDefault="008C76C6">
            <w:pPr>
              <w:spacing w:line="240" w:lineRule="auto"/>
              <w:rPr>
                <w:rFonts w:eastAsia="Times New Roman"/>
                <w:sz w:val="20"/>
                <w:szCs w:val="20"/>
                <w:lang w:eastAsia="cs-CZ"/>
              </w:rPr>
            </w:pPr>
            <w:r>
              <w:rPr>
                <w:rFonts w:eastAsia="Times New Roman"/>
                <w:sz w:val="20"/>
                <w:szCs w:val="20"/>
                <w:lang w:eastAsia="cs-CZ"/>
              </w:rPr>
              <w:t>Rozšíření, rekonstrukce a modernizace silniční sítě navazující na síť TEN-T</w:t>
            </w:r>
          </w:p>
        </w:tc>
        <w:tc>
          <w:tcPr>
            <w:tcW w:w="616" w:type="pct"/>
            <w:shd w:val="clear" w:color="auto" w:fill="FFFFFF" w:themeFill="background1"/>
            <w:vAlign w:val="center"/>
            <w:hideMark/>
          </w:tcPr>
          <w:p w14:paraId="7BA9F76E"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IROP</w:t>
            </w:r>
          </w:p>
        </w:tc>
        <w:tc>
          <w:tcPr>
            <w:tcW w:w="538" w:type="pct"/>
            <w:shd w:val="clear" w:color="auto" w:fill="FFFFFF" w:themeFill="background1"/>
            <w:vAlign w:val="center"/>
            <w:hideMark/>
          </w:tcPr>
          <w:p w14:paraId="42863F8E"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1</w:t>
            </w:r>
          </w:p>
        </w:tc>
        <w:tc>
          <w:tcPr>
            <w:tcW w:w="538" w:type="pct"/>
            <w:shd w:val="clear" w:color="auto" w:fill="FFFFFF" w:themeFill="background1"/>
            <w:vAlign w:val="center"/>
            <w:hideMark/>
          </w:tcPr>
          <w:p w14:paraId="33410985"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1.1</w:t>
            </w:r>
          </w:p>
        </w:tc>
        <w:tc>
          <w:tcPr>
            <w:tcW w:w="424" w:type="pct"/>
            <w:shd w:val="clear" w:color="auto" w:fill="FFFFFF" w:themeFill="background1"/>
            <w:vAlign w:val="center"/>
            <w:hideMark/>
          </w:tcPr>
          <w:p w14:paraId="61171279"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EFRR</w:t>
            </w:r>
          </w:p>
        </w:tc>
      </w:tr>
      <w:tr w:rsidR="008C76C6" w14:paraId="1229872B" w14:textId="77777777" w:rsidTr="00DD78B7">
        <w:trPr>
          <w:trHeight w:val="315"/>
        </w:trPr>
        <w:tc>
          <w:tcPr>
            <w:tcW w:w="523" w:type="pct"/>
            <w:vMerge w:val="restart"/>
            <w:shd w:val="clear" w:color="auto" w:fill="939598"/>
            <w:vAlign w:val="center"/>
            <w:hideMark/>
          </w:tcPr>
          <w:p w14:paraId="4403C784" w14:textId="77777777" w:rsidR="008C76C6" w:rsidRDefault="008C76C6">
            <w:pPr>
              <w:spacing w:line="240" w:lineRule="auto"/>
              <w:jc w:val="center"/>
              <w:rPr>
                <w:rFonts w:eastAsia="Times New Roman"/>
                <w:b/>
                <w:bCs/>
                <w:sz w:val="20"/>
                <w:szCs w:val="20"/>
                <w:lang w:eastAsia="cs-CZ"/>
              </w:rPr>
            </w:pPr>
            <w:r>
              <w:rPr>
                <w:rFonts w:eastAsia="Times New Roman"/>
                <w:b/>
                <w:bCs/>
                <w:sz w:val="20"/>
                <w:szCs w:val="20"/>
                <w:lang w:eastAsia="cs-CZ"/>
              </w:rPr>
              <w:t>1.4</w:t>
            </w:r>
          </w:p>
        </w:tc>
        <w:tc>
          <w:tcPr>
            <w:tcW w:w="477" w:type="pct"/>
            <w:shd w:val="clear" w:color="auto" w:fill="D1D3D4"/>
            <w:vAlign w:val="center"/>
            <w:hideMark/>
          </w:tcPr>
          <w:p w14:paraId="6009FBC7"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1.4.1</w:t>
            </w:r>
          </w:p>
        </w:tc>
        <w:tc>
          <w:tcPr>
            <w:tcW w:w="1884" w:type="pct"/>
            <w:shd w:val="clear" w:color="auto" w:fill="D1D3D4"/>
            <w:vAlign w:val="center"/>
            <w:hideMark/>
          </w:tcPr>
          <w:p w14:paraId="7A0CDF8D" w14:textId="77777777" w:rsidR="008C76C6" w:rsidRDefault="008C76C6">
            <w:pPr>
              <w:spacing w:line="240" w:lineRule="auto"/>
              <w:rPr>
                <w:rFonts w:eastAsia="Times New Roman"/>
                <w:sz w:val="20"/>
                <w:szCs w:val="20"/>
                <w:lang w:eastAsia="cs-CZ"/>
              </w:rPr>
            </w:pPr>
            <w:r>
              <w:rPr>
                <w:rFonts w:eastAsia="Times New Roman"/>
                <w:sz w:val="20"/>
                <w:szCs w:val="20"/>
                <w:lang w:eastAsia="cs-CZ"/>
              </w:rPr>
              <w:t>Budování infrastruktury pro cyklistickou dopravu</w:t>
            </w:r>
          </w:p>
        </w:tc>
        <w:tc>
          <w:tcPr>
            <w:tcW w:w="616" w:type="pct"/>
            <w:shd w:val="clear" w:color="auto" w:fill="FFFFFF" w:themeFill="background1"/>
            <w:vAlign w:val="center"/>
            <w:hideMark/>
          </w:tcPr>
          <w:p w14:paraId="5AE91164"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IROP</w:t>
            </w:r>
          </w:p>
        </w:tc>
        <w:tc>
          <w:tcPr>
            <w:tcW w:w="538" w:type="pct"/>
            <w:shd w:val="clear" w:color="auto" w:fill="FFFFFF" w:themeFill="background1"/>
            <w:vAlign w:val="center"/>
            <w:hideMark/>
          </w:tcPr>
          <w:p w14:paraId="3A4D1C32"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1</w:t>
            </w:r>
          </w:p>
        </w:tc>
        <w:tc>
          <w:tcPr>
            <w:tcW w:w="538" w:type="pct"/>
            <w:shd w:val="clear" w:color="auto" w:fill="FFFFFF" w:themeFill="background1"/>
            <w:vAlign w:val="center"/>
            <w:hideMark/>
          </w:tcPr>
          <w:p w14:paraId="3B3F6F19"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1.2</w:t>
            </w:r>
          </w:p>
        </w:tc>
        <w:tc>
          <w:tcPr>
            <w:tcW w:w="424" w:type="pct"/>
            <w:shd w:val="clear" w:color="auto" w:fill="FFFFFF" w:themeFill="background1"/>
            <w:vAlign w:val="center"/>
            <w:hideMark/>
          </w:tcPr>
          <w:p w14:paraId="0B95F01F"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EFRR</w:t>
            </w:r>
          </w:p>
        </w:tc>
      </w:tr>
      <w:tr w:rsidR="008C76C6" w14:paraId="5C8C891A" w14:textId="77777777" w:rsidTr="00DD78B7">
        <w:trPr>
          <w:trHeight w:val="315"/>
        </w:trPr>
        <w:tc>
          <w:tcPr>
            <w:tcW w:w="0" w:type="auto"/>
            <w:vMerge/>
            <w:shd w:val="clear" w:color="auto" w:fill="939598"/>
            <w:vAlign w:val="center"/>
            <w:hideMark/>
          </w:tcPr>
          <w:p w14:paraId="5E332F0C" w14:textId="77777777" w:rsidR="008C76C6" w:rsidRDefault="008C76C6">
            <w:pPr>
              <w:spacing w:line="240" w:lineRule="auto"/>
              <w:rPr>
                <w:rFonts w:eastAsia="Times New Roman"/>
                <w:b/>
                <w:bCs/>
                <w:sz w:val="20"/>
                <w:szCs w:val="20"/>
                <w:lang w:eastAsia="cs-CZ"/>
              </w:rPr>
            </w:pPr>
          </w:p>
        </w:tc>
        <w:tc>
          <w:tcPr>
            <w:tcW w:w="477" w:type="pct"/>
            <w:shd w:val="clear" w:color="auto" w:fill="D1D3D4"/>
            <w:vAlign w:val="center"/>
            <w:hideMark/>
          </w:tcPr>
          <w:p w14:paraId="6CA0C290"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1.4.2</w:t>
            </w:r>
          </w:p>
        </w:tc>
        <w:tc>
          <w:tcPr>
            <w:tcW w:w="1884" w:type="pct"/>
            <w:shd w:val="clear" w:color="auto" w:fill="D1D3D4"/>
            <w:vAlign w:val="center"/>
            <w:hideMark/>
          </w:tcPr>
          <w:p w14:paraId="6E54FB08" w14:textId="77777777" w:rsidR="008C76C6" w:rsidRDefault="008C76C6">
            <w:pPr>
              <w:spacing w:line="240" w:lineRule="auto"/>
              <w:rPr>
                <w:rFonts w:eastAsia="Times New Roman"/>
                <w:sz w:val="20"/>
                <w:szCs w:val="20"/>
                <w:lang w:eastAsia="cs-CZ"/>
              </w:rPr>
            </w:pPr>
            <w:r>
              <w:rPr>
                <w:rFonts w:eastAsia="Times New Roman"/>
                <w:sz w:val="20"/>
                <w:szCs w:val="20"/>
                <w:lang w:eastAsia="cs-CZ"/>
              </w:rPr>
              <w:t>Modernizace vozového parku ve veřejné dopravě</w:t>
            </w:r>
          </w:p>
        </w:tc>
        <w:tc>
          <w:tcPr>
            <w:tcW w:w="616" w:type="pct"/>
            <w:shd w:val="clear" w:color="auto" w:fill="FFFFFF" w:themeFill="background1"/>
            <w:vAlign w:val="center"/>
            <w:hideMark/>
          </w:tcPr>
          <w:p w14:paraId="4D2F5153"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IROP</w:t>
            </w:r>
          </w:p>
        </w:tc>
        <w:tc>
          <w:tcPr>
            <w:tcW w:w="538" w:type="pct"/>
            <w:shd w:val="clear" w:color="auto" w:fill="FFFFFF" w:themeFill="background1"/>
            <w:vAlign w:val="center"/>
            <w:hideMark/>
          </w:tcPr>
          <w:p w14:paraId="2B4FBAE4"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1</w:t>
            </w:r>
          </w:p>
        </w:tc>
        <w:tc>
          <w:tcPr>
            <w:tcW w:w="538" w:type="pct"/>
            <w:shd w:val="clear" w:color="auto" w:fill="FFFFFF" w:themeFill="background1"/>
            <w:vAlign w:val="center"/>
            <w:hideMark/>
          </w:tcPr>
          <w:p w14:paraId="2CC17939"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1.2</w:t>
            </w:r>
          </w:p>
        </w:tc>
        <w:tc>
          <w:tcPr>
            <w:tcW w:w="424" w:type="pct"/>
            <w:shd w:val="clear" w:color="auto" w:fill="FFFFFF" w:themeFill="background1"/>
            <w:vAlign w:val="center"/>
            <w:hideMark/>
          </w:tcPr>
          <w:p w14:paraId="1554429F"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EFRR</w:t>
            </w:r>
          </w:p>
        </w:tc>
      </w:tr>
      <w:tr w:rsidR="008C76C6" w14:paraId="6D092E73" w14:textId="77777777" w:rsidTr="00DD78B7">
        <w:trPr>
          <w:trHeight w:val="315"/>
        </w:trPr>
        <w:tc>
          <w:tcPr>
            <w:tcW w:w="523" w:type="pct"/>
            <w:vMerge w:val="restart"/>
            <w:shd w:val="clear" w:color="auto" w:fill="939598"/>
            <w:vAlign w:val="center"/>
            <w:hideMark/>
          </w:tcPr>
          <w:p w14:paraId="1674A541" w14:textId="77777777" w:rsidR="008C76C6" w:rsidRDefault="008C76C6">
            <w:pPr>
              <w:spacing w:line="240" w:lineRule="auto"/>
              <w:jc w:val="center"/>
              <w:rPr>
                <w:rFonts w:eastAsia="Times New Roman"/>
                <w:b/>
                <w:bCs/>
                <w:sz w:val="20"/>
                <w:szCs w:val="20"/>
                <w:lang w:eastAsia="cs-CZ"/>
              </w:rPr>
            </w:pPr>
            <w:r>
              <w:rPr>
                <w:rFonts w:eastAsia="Times New Roman"/>
                <w:b/>
                <w:bCs/>
                <w:sz w:val="20"/>
                <w:szCs w:val="20"/>
                <w:lang w:eastAsia="cs-CZ"/>
              </w:rPr>
              <w:t>2.1</w:t>
            </w:r>
          </w:p>
        </w:tc>
        <w:tc>
          <w:tcPr>
            <w:tcW w:w="477" w:type="pct"/>
            <w:shd w:val="clear" w:color="auto" w:fill="D1D3D4"/>
            <w:vAlign w:val="center"/>
            <w:hideMark/>
          </w:tcPr>
          <w:p w14:paraId="13F47D4A"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2.1.1</w:t>
            </w:r>
          </w:p>
        </w:tc>
        <w:tc>
          <w:tcPr>
            <w:tcW w:w="1884" w:type="pct"/>
            <w:shd w:val="clear" w:color="auto" w:fill="D1D3D4"/>
            <w:vAlign w:val="center"/>
            <w:hideMark/>
          </w:tcPr>
          <w:p w14:paraId="25774F15" w14:textId="77777777" w:rsidR="008C76C6" w:rsidRDefault="008C76C6">
            <w:pPr>
              <w:spacing w:line="240" w:lineRule="auto"/>
              <w:rPr>
                <w:rFonts w:eastAsia="Times New Roman"/>
                <w:sz w:val="20"/>
                <w:szCs w:val="20"/>
                <w:lang w:eastAsia="cs-CZ"/>
              </w:rPr>
            </w:pPr>
            <w:r>
              <w:rPr>
                <w:sz w:val="20"/>
                <w:szCs w:val="20"/>
              </w:rPr>
              <w:t>Budování protipovodňových opatření</w:t>
            </w:r>
          </w:p>
        </w:tc>
        <w:tc>
          <w:tcPr>
            <w:tcW w:w="616" w:type="pct"/>
            <w:shd w:val="clear" w:color="auto" w:fill="FFFFFF" w:themeFill="background1"/>
            <w:vAlign w:val="center"/>
            <w:hideMark/>
          </w:tcPr>
          <w:p w14:paraId="6D21B23E"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OPŽP</w:t>
            </w:r>
          </w:p>
        </w:tc>
        <w:tc>
          <w:tcPr>
            <w:tcW w:w="538" w:type="pct"/>
            <w:shd w:val="clear" w:color="auto" w:fill="FFFFFF" w:themeFill="background1"/>
            <w:vAlign w:val="center"/>
            <w:hideMark/>
          </w:tcPr>
          <w:p w14:paraId="40BFD7A7"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1</w:t>
            </w:r>
          </w:p>
        </w:tc>
        <w:tc>
          <w:tcPr>
            <w:tcW w:w="538" w:type="pct"/>
            <w:shd w:val="clear" w:color="auto" w:fill="FFFFFF" w:themeFill="background1"/>
            <w:vAlign w:val="center"/>
            <w:hideMark/>
          </w:tcPr>
          <w:p w14:paraId="1AC10780"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1.3</w:t>
            </w:r>
          </w:p>
        </w:tc>
        <w:tc>
          <w:tcPr>
            <w:tcW w:w="424" w:type="pct"/>
            <w:shd w:val="clear" w:color="auto" w:fill="FFFFFF" w:themeFill="background1"/>
            <w:vAlign w:val="center"/>
            <w:hideMark/>
          </w:tcPr>
          <w:p w14:paraId="7A496734"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FS</w:t>
            </w:r>
          </w:p>
        </w:tc>
      </w:tr>
      <w:tr w:rsidR="008C76C6" w14:paraId="113F376C" w14:textId="77777777" w:rsidTr="00DD78B7">
        <w:trPr>
          <w:trHeight w:val="315"/>
        </w:trPr>
        <w:tc>
          <w:tcPr>
            <w:tcW w:w="0" w:type="auto"/>
            <w:vMerge/>
            <w:shd w:val="clear" w:color="auto" w:fill="939598"/>
            <w:vAlign w:val="center"/>
            <w:hideMark/>
          </w:tcPr>
          <w:p w14:paraId="1447D5A9" w14:textId="77777777" w:rsidR="008C76C6" w:rsidRDefault="008C76C6">
            <w:pPr>
              <w:spacing w:line="240" w:lineRule="auto"/>
              <w:rPr>
                <w:rFonts w:eastAsia="Times New Roman"/>
                <w:b/>
                <w:bCs/>
                <w:sz w:val="20"/>
                <w:szCs w:val="20"/>
                <w:lang w:eastAsia="cs-CZ"/>
              </w:rPr>
            </w:pPr>
          </w:p>
        </w:tc>
        <w:tc>
          <w:tcPr>
            <w:tcW w:w="477" w:type="pct"/>
            <w:shd w:val="clear" w:color="auto" w:fill="D1D3D4"/>
            <w:vAlign w:val="center"/>
            <w:hideMark/>
          </w:tcPr>
          <w:p w14:paraId="22DC6CD1"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2.1.2</w:t>
            </w:r>
          </w:p>
        </w:tc>
        <w:tc>
          <w:tcPr>
            <w:tcW w:w="1884" w:type="pct"/>
            <w:shd w:val="clear" w:color="auto" w:fill="D1D3D4"/>
            <w:vAlign w:val="center"/>
            <w:hideMark/>
          </w:tcPr>
          <w:p w14:paraId="7D475F25" w14:textId="77777777" w:rsidR="008C76C6" w:rsidRDefault="008C76C6">
            <w:pPr>
              <w:spacing w:line="240" w:lineRule="auto"/>
              <w:rPr>
                <w:rFonts w:eastAsia="Times New Roman"/>
                <w:sz w:val="20"/>
                <w:szCs w:val="20"/>
                <w:lang w:eastAsia="cs-CZ"/>
              </w:rPr>
            </w:pPr>
            <w:r>
              <w:rPr>
                <w:rFonts w:eastAsia="Times New Roman"/>
                <w:sz w:val="20"/>
                <w:szCs w:val="20"/>
                <w:lang w:eastAsia="cs-CZ"/>
              </w:rPr>
              <w:t>Realizace opatření pro řešení povodní</w:t>
            </w:r>
          </w:p>
        </w:tc>
        <w:tc>
          <w:tcPr>
            <w:tcW w:w="616" w:type="pct"/>
            <w:shd w:val="clear" w:color="auto" w:fill="FFFFFF" w:themeFill="background1"/>
            <w:vAlign w:val="center"/>
            <w:hideMark/>
          </w:tcPr>
          <w:p w14:paraId="361A0AC0"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OPŽP</w:t>
            </w:r>
          </w:p>
        </w:tc>
        <w:tc>
          <w:tcPr>
            <w:tcW w:w="538" w:type="pct"/>
            <w:shd w:val="clear" w:color="auto" w:fill="FFFFFF" w:themeFill="background1"/>
            <w:vAlign w:val="center"/>
            <w:hideMark/>
          </w:tcPr>
          <w:p w14:paraId="201B286A"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1</w:t>
            </w:r>
          </w:p>
        </w:tc>
        <w:tc>
          <w:tcPr>
            <w:tcW w:w="538" w:type="pct"/>
            <w:shd w:val="clear" w:color="auto" w:fill="FFFFFF" w:themeFill="background1"/>
            <w:vAlign w:val="center"/>
            <w:hideMark/>
          </w:tcPr>
          <w:p w14:paraId="4CEA3AFB"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1.4</w:t>
            </w:r>
          </w:p>
        </w:tc>
        <w:tc>
          <w:tcPr>
            <w:tcW w:w="424" w:type="pct"/>
            <w:shd w:val="clear" w:color="auto" w:fill="FFFFFF" w:themeFill="background1"/>
            <w:vAlign w:val="center"/>
            <w:hideMark/>
          </w:tcPr>
          <w:p w14:paraId="50E58C2B"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FS</w:t>
            </w:r>
          </w:p>
        </w:tc>
      </w:tr>
      <w:tr w:rsidR="008C76C6" w14:paraId="509B7F81" w14:textId="77777777" w:rsidTr="00DD78B7">
        <w:trPr>
          <w:trHeight w:val="315"/>
        </w:trPr>
        <w:tc>
          <w:tcPr>
            <w:tcW w:w="523" w:type="pct"/>
            <w:shd w:val="clear" w:color="auto" w:fill="939598"/>
            <w:vAlign w:val="center"/>
            <w:hideMark/>
          </w:tcPr>
          <w:p w14:paraId="413DEFFE" w14:textId="77777777" w:rsidR="008C76C6" w:rsidRDefault="008C76C6">
            <w:pPr>
              <w:spacing w:line="240" w:lineRule="auto"/>
              <w:jc w:val="center"/>
              <w:rPr>
                <w:rFonts w:eastAsia="Times New Roman"/>
                <w:b/>
                <w:bCs/>
                <w:sz w:val="20"/>
                <w:szCs w:val="20"/>
                <w:lang w:eastAsia="cs-CZ"/>
              </w:rPr>
            </w:pPr>
            <w:r>
              <w:rPr>
                <w:rFonts w:eastAsia="Times New Roman"/>
                <w:b/>
                <w:bCs/>
                <w:sz w:val="20"/>
                <w:szCs w:val="20"/>
                <w:lang w:eastAsia="cs-CZ"/>
              </w:rPr>
              <w:t>3.1</w:t>
            </w:r>
          </w:p>
        </w:tc>
        <w:tc>
          <w:tcPr>
            <w:tcW w:w="477" w:type="pct"/>
            <w:shd w:val="clear" w:color="auto" w:fill="D1D3D4"/>
            <w:vAlign w:val="center"/>
            <w:hideMark/>
          </w:tcPr>
          <w:p w14:paraId="002CC13D"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3.1.1</w:t>
            </w:r>
          </w:p>
        </w:tc>
        <w:tc>
          <w:tcPr>
            <w:tcW w:w="1884" w:type="pct"/>
            <w:shd w:val="clear" w:color="auto" w:fill="D1D3D4"/>
            <w:vAlign w:val="center"/>
            <w:hideMark/>
          </w:tcPr>
          <w:p w14:paraId="4FFDEC18" w14:textId="77777777" w:rsidR="008C76C6" w:rsidRDefault="008C76C6">
            <w:pPr>
              <w:spacing w:line="240" w:lineRule="auto"/>
              <w:rPr>
                <w:rFonts w:eastAsia="Times New Roman"/>
                <w:sz w:val="20"/>
                <w:szCs w:val="20"/>
                <w:lang w:eastAsia="cs-CZ"/>
              </w:rPr>
            </w:pPr>
            <w:r>
              <w:rPr>
                <w:rFonts w:eastAsia="Times New Roman"/>
                <w:sz w:val="20"/>
                <w:szCs w:val="20"/>
                <w:lang w:eastAsia="cs-CZ"/>
              </w:rPr>
              <w:t>Budování kapacit předškolního vzdělávání</w:t>
            </w:r>
          </w:p>
        </w:tc>
        <w:tc>
          <w:tcPr>
            <w:tcW w:w="616" w:type="pct"/>
            <w:shd w:val="clear" w:color="auto" w:fill="FFFFFF" w:themeFill="background1"/>
            <w:vAlign w:val="center"/>
            <w:hideMark/>
          </w:tcPr>
          <w:p w14:paraId="5B5731A1"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IROP</w:t>
            </w:r>
          </w:p>
        </w:tc>
        <w:tc>
          <w:tcPr>
            <w:tcW w:w="538" w:type="pct"/>
            <w:shd w:val="clear" w:color="auto" w:fill="FFFFFF" w:themeFill="background1"/>
            <w:vAlign w:val="center"/>
            <w:hideMark/>
          </w:tcPr>
          <w:p w14:paraId="3B17DEB5"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2</w:t>
            </w:r>
          </w:p>
        </w:tc>
        <w:tc>
          <w:tcPr>
            <w:tcW w:w="538" w:type="pct"/>
            <w:shd w:val="clear" w:color="auto" w:fill="FFFFFF" w:themeFill="background1"/>
            <w:vAlign w:val="center"/>
            <w:hideMark/>
          </w:tcPr>
          <w:p w14:paraId="1DC78AD7"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2.4</w:t>
            </w:r>
          </w:p>
        </w:tc>
        <w:tc>
          <w:tcPr>
            <w:tcW w:w="424" w:type="pct"/>
            <w:shd w:val="clear" w:color="auto" w:fill="FFFFFF" w:themeFill="background1"/>
            <w:vAlign w:val="center"/>
            <w:hideMark/>
          </w:tcPr>
          <w:p w14:paraId="0B261FB8"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EFRR</w:t>
            </w:r>
          </w:p>
        </w:tc>
      </w:tr>
      <w:tr w:rsidR="008C76C6" w14:paraId="207E3F4B" w14:textId="77777777" w:rsidTr="00DD78B7">
        <w:trPr>
          <w:trHeight w:val="315"/>
        </w:trPr>
        <w:tc>
          <w:tcPr>
            <w:tcW w:w="523" w:type="pct"/>
            <w:shd w:val="clear" w:color="auto" w:fill="939598"/>
            <w:vAlign w:val="center"/>
            <w:hideMark/>
          </w:tcPr>
          <w:p w14:paraId="78775166" w14:textId="77777777" w:rsidR="008C76C6" w:rsidRDefault="008C76C6">
            <w:pPr>
              <w:spacing w:line="240" w:lineRule="auto"/>
              <w:jc w:val="center"/>
              <w:rPr>
                <w:rFonts w:eastAsia="Times New Roman"/>
                <w:b/>
                <w:bCs/>
                <w:sz w:val="20"/>
                <w:szCs w:val="20"/>
                <w:lang w:eastAsia="cs-CZ"/>
              </w:rPr>
            </w:pPr>
            <w:r>
              <w:rPr>
                <w:rFonts w:eastAsia="Times New Roman"/>
                <w:b/>
                <w:bCs/>
                <w:sz w:val="20"/>
                <w:szCs w:val="20"/>
                <w:lang w:eastAsia="cs-CZ"/>
              </w:rPr>
              <w:t>3.2</w:t>
            </w:r>
          </w:p>
        </w:tc>
        <w:tc>
          <w:tcPr>
            <w:tcW w:w="477" w:type="pct"/>
            <w:shd w:val="clear" w:color="auto" w:fill="D1D3D4"/>
            <w:vAlign w:val="center"/>
            <w:hideMark/>
          </w:tcPr>
          <w:p w14:paraId="147AB895"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3.2.1</w:t>
            </w:r>
          </w:p>
        </w:tc>
        <w:tc>
          <w:tcPr>
            <w:tcW w:w="1884" w:type="pct"/>
            <w:shd w:val="clear" w:color="auto" w:fill="D1D3D4"/>
            <w:vAlign w:val="center"/>
            <w:hideMark/>
          </w:tcPr>
          <w:p w14:paraId="4307EFCA" w14:textId="77777777" w:rsidR="008C76C6" w:rsidRDefault="008C76C6">
            <w:pPr>
              <w:spacing w:line="240" w:lineRule="auto"/>
              <w:rPr>
                <w:rFonts w:eastAsia="Times New Roman"/>
                <w:sz w:val="20"/>
                <w:szCs w:val="20"/>
                <w:lang w:eastAsia="cs-CZ"/>
              </w:rPr>
            </w:pPr>
            <w:r>
              <w:rPr>
                <w:rFonts w:eastAsia="Times New Roman"/>
                <w:sz w:val="20"/>
                <w:szCs w:val="20"/>
                <w:lang w:eastAsia="cs-CZ"/>
              </w:rPr>
              <w:t>Rozšíření kapacit a technického vybavení škol (ZŠ, SŠ)</w:t>
            </w:r>
          </w:p>
        </w:tc>
        <w:tc>
          <w:tcPr>
            <w:tcW w:w="616" w:type="pct"/>
            <w:shd w:val="clear" w:color="auto" w:fill="FFFFFF" w:themeFill="background1"/>
            <w:vAlign w:val="center"/>
            <w:hideMark/>
          </w:tcPr>
          <w:p w14:paraId="2286F30C"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IROP</w:t>
            </w:r>
          </w:p>
        </w:tc>
        <w:tc>
          <w:tcPr>
            <w:tcW w:w="538" w:type="pct"/>
            <w:shd w:val="clear" w:color="auto" w:fill="FFFFFF" w:themeFill="background1"/>
            <w:vAlign w:val="center"/>
            <w:hideMark/>
          </w:tcPr>
          <w:p w14:paraId="2E26E4F5"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2</w:t>
            </w:r>
          </w:p>
        </w:tc>
        <w:tc>
          <w:tcPr>
            <w:tcW w:w="538" w:type="pct"/>
            <w:shd w:val="clear" w:color="auto" w:fill="FFFFFF" w:themeFill="background1"/>
            <w:vAlign w:val="center"/>
            <w:hideMark/>
          </w:tcPr>
          <w:p w14:paraId="252A5D6D"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2.4</w:t>
            </w:r>
          </w:p>
        </w:tc>
        <w:tc>
          <w:tcPr>
            <w:tcW w:w="424" w:type="pct"/>
            <w:shd w:val="clear" w:color="auto" w:fill="FFFFFF" w:themeFill="background1"/>
            <w:vAlign w:val="center"/>
            <w:hideMark/>
          </w:tcPr>
          <w:p w14:paraId="654EF0F1" w14:textId="77777777" w:rsidR="008C76C6" w:rsidRDefault="008C76C6">
            <w:pPr>
              <w:spacing w:line="240" w:lineRule="auto"/>
              <w:jc w:val="center"/>
              <w:rPr>
                <w:rFonts w:eastAsia="Times New Roman"/>
                <w:sz w:val="20"/>
                <w:szCs w:val="20"/>
                <w:lang w:eastAsia="cs-CZ"/>
              </w:rPr>
            </w:pPr>
            <w:r>
              <w:rPr>
                <w:rFonts w:eastAsia="Times New Roman"/>
                <w:sz w:val="20"/>
                <w:szCs w:val="20"/>
                <w:lang w:eastAsia="cs-CZ"/>
              </w:rPr>
              <w:t>EFRR</w:t>
            </w:r>
          </w:p>
        </w:tc>
      </w:tr>
    </w:tbl>
    <w:p w14:paraId="264EEFBF" w14:textId="77777777" w:rsidR="008C76C6" w:rsidRPr="00311F70" w:rsidRDefault="008C76C6" w:rsidP="00D24FEE">
      <w:pPr>
        <w:pStyle w:val="Nadpis2"/>
      </w:pPr>
      <w:bookmarkStart w:id="35" w:name="_Toc478740127"/>
      <w:r w:rsidRPr="00311F70">
        <w:t>Implementace</w:t>
      </w:r>
      <w:r w:rsidR="00435BC8">
        <w:t xml:space="preserve"> Strategie ITI</w:t>
      </w:r>
      <w:bookmarkEnd w:id="35"/>
    </w:p>
    <w:p w14:paraId="3D504183" w14:textId="77777777" w:rsidR="00B670D0" w:rsidRDefault="00B670D0" w:rsidP="00B670D0">
      <w:pPr>
        <w:jc w:val="both"/>
      </w:pPr>
      <w:r w:rsidRPr="00AD620E">
        <w:t>Nastavení implementační struktury a procesů musí odpovídat požadavkům stanoveným v </w:t>
      </w:r>
      <w:r w:rsidRPr="00AD620E">
        <w:rPr>
          <w:b/>
        </w:rPr>
        <w:t>Metodickém pokynu pro využití integrovaných nástrojů</w:t>
      </w:r>
      <w:r>
        <w:rPr>
          <w:b/>
        </w:rPr>
        <w:t xml:space="preserve"> </w:t>
      </w:r>
      <w:r w:rsidRPr="00AD620E">
        <w:rPr>
          <w:b/>
        </w:rPr>
        <w:t>v programovém období 2014-2020</w:t>
      </w:r>
      <w:r w:rsidR="008B3B3F">
        <w:rPr>
          <w:b/>
        </w:rPr>
        <w:t xml:space="preserve"> </w:t>
      </w:r>
      <w:r w:rsidR="008B3B3F">
        <w:t>(dále MPIN)</w:t>
      </w:r>
      <w:r w:rsidRPr="00AD620E">
        <w:t>, který schválila vláda ČR svým usnesením ze dne 27. srpna 2014 č. 682. Reflektován musí být také požadavek, který vyplývá z článku 7 Nařízení Evropského parlamentu a Rady (EU) č. 1301/2013 (o</w:t>
      </w:r>
      <w:r>
        <w:t> </w:t>
      </w:r>
      <w:r w:rsidRPr="00AD620E">
        <w:t xml:space="preserve">ERDF), který odkazuje na povinnost, aby se nositelé ITI podíleli na výběru operací, a tudíž plnili částečně </w:t>
      </w:r>
      <w:r w:rsidRPr="00AD620E">
        <w:rPr>
          <w:b/>
        </w:rPr>
        <w:t>roli zprostředkujícího subjektu</w:t>
      </w:r>
      <w:r w:rsidR="000E01CC">
        <w:rPr>
          <w:b/>
        </w:rPr>
        <w:t xml:space="preserve"> </w:t>
      </w:r>
      <w:r w:rsidR="000E01CC">
        <w:t>(dále ZS)</w:t>
      </w:r>
      <w:r w:rsidRPr="00AD620E">
        <w:t xml:space="preserve">. V tomto rozsahu může být nastavení implementační struktury a procesů obdobné jako v ostatních případech ITI. Na rozdíl od nich je však nutné reflektovat skutečnost, že ostatní města se řídí zákonem č. 128/2000 Sb., o obcích, ve znění pozdějších předpisů, avšak pro Prahu je určujícím </w:t>
      </w:r>
      <w:r w:rsidRPr="00AD620E">
        <w:rPr>
          <w:b/>
        </w:rPr>
        <w:t>zákon č. 131/2000 Sb., o hlavním městě Praze</w:t>
      </w:r>
      <w:r w:rsidRPr="00AD620E">
        <w:t xml:space="preserve">, ve znění pozdějších předpisů. Další specifikum spočívá ve škále a struktuře partnerských organizací. Ve většině případů ITI se jedná o monocentrické aglomerace, jejichž jádrem je největší statutární město. Tam, kde se jedná o polycentrickou aglomeraci, jsou rovnocennými nositeli ITI všechna statutární </w:t>
      </w:r>
      <w:r w:rsidR="000E01CC">
        <w:t>města v aglomeraci, v případě dohody jedno z měst v aglomeraci. Při realizaci Strategie ITI v PMO</w:t>
      </w:r>
      <w:r w:rsidRPr="00AD620E">
        <w:t xml:space="preserve"> však vedle nositele ITI hraje </w:t>
      </w:r>
      <w:r w:rsidRPr="00AD620E">
        <w:rPr>
          <w:b/>
        </w:rPr>
        <w:t>klíčovou roli partnera Středočeský kraj</w:t>
      </w:r>
      <w:r w:rsidR="000E01CC">
        <w:t>.</w:t>
      </w:r>
    </w:p>
    <w:p w14:paraId="4AEE113C" w14:textId="77777777" w:rsidR="000E01CC" w:rsidRPr="00AD620E" w:rsidRDefault="000E01CC" w:rsidP="00B670D0">
      <w:pPr>
        <w:jc w:val="both"/>
      </w:pPr>
      <w:r>
        <w:t xml:space="preserve">Specifické nastavení bude vykazovat rovněž organizační struktura pro OPPPR, kdy Řídicí orgán (dále </w:t>
      </w:r>
      <w:r w:rsidR="00342BC3">
        <w:t xml:space="preserve">ŘO) </w:t>
      </w:r>
      <w:r>
        <w:t xml:space="preserve">nebude pověřovat výběrem operací v rámci projektů ITI funkcí ZS ITI jiný k tomuto účelu vytvořený subjekt, úkoly ZS ITI bude vykonávat </w:t>
      </w:r>
      <w:r w:rsidRPr="00342BC3">
        <w:rPr>
          <w:shd w:val="clear" w:color="auto" w:fill="FFFFFF" w:themeFill="background1"/>
        </w:rPr>
        <w:t>přímo ŘO. OPPPR představuje specifický případ, kdy je řídicí orgán dle čl. 123 odst. 1 obecného nařízení</w:t>
      </w:r>
      <w:r w:rsidR="00730FCF">
        <w:rPr>
          <w:shd w:val="clear" w:color="auto" w:fill="FFFFFF" w:themeFill="background1"/>
          <w:vertAlign w:val="superscript"/>
        </w:rPr>
        <w:t xml:space="preserve"> </w:t>
      </w:r>
      <w:r w:rsidRPr="00342BC3">
        <w:rPr>
          <w:shd w:val="clear" w:color="auto" w:fill="FFFFFF" w:themeFill="background1"/>
        </w:rPr>
        <w:t xml:space="preserve">současně i městským orgánem ve smyslu čl. 7 odst. 4 nařízení o EFRR. Navíc by v rámci hl. m. Prahy nebylo možné s ohledem na §160 a násl. zákona č. 500/2004 Sb., správní řád, ve znění pozdějších předpisů, uzavřít veřejnoprávní smlouvu mezi ŘO a ZS, neboť by šlo o jednu a tutéž veřejnoprávní korporaci. Bez smlouvy je obtížné delegovat povinnosti na </w:t>
      </w:r>
      <w:r w:rsidR="00342BC3" w:rsidRPr="00342BC3">
        <w:rPr>
          <w:shd w:val="clear" w:color="auto" w:fill="FFFFFF" w:themeFill="background1"/>
        </w:rPr>
        <w:t>nějaký subjekt – pro odbory Magistrátu hl. m. Prahy (dále MHMP)</w:t>
      </w:r>
      <w:r w:rsidRPr="00342BC3">
        <w:rPr>
          <w:shd w:val="clear" w:color="auto" w:fill="FFFFFF" w:themeFill="background1"/>
        </w:rPr>
        <w:t xml:space="preserve"> neexistuje vhodná forma písemně zaznamenaného ujednání (ve smyslu čl. 123, odst. 6 obecného nařízení) s ohledem na to, že má jít o delegování.</w:t>
      </w:r>
      <w:r w:rsidR="00730FCF">
        <w:t xml:space="preserve"> </w:t>
      </w:r>
      <w:r w:rsidRPr="000E01CC">
        <w:t>Toto jsou základní specifika, jež je nutné v implementačním modelu zohlednit.</w:t>
      </w:r>
      <w:r w:rsidR="00DD5A91">
        <w:br/>
      </w:r>
    </w:p>
    <w:p w14:paraId="2A18120D" w14:textId="77777777" w:rsidR="00FA5397" w:rsidRPr="00311F70" w:rsidRDefault="00FA5397" w:rsidP="0053593F">
      <w:pPr>
        <w:pStyle w:val="Nadpis2"/>
      </w:pPr>
      <w:bookmarkStart w:id="36" w:name="_Toc478740128"/>
      <w:r w:rsidRPr="00311F70">
        <w:lastRenderedPageBreak/>
        <w:t>Řídící struktura implementace Strategie ITI</w:t>
      </w:r>
      <w:bookmarkEnd w:id="36"/>
    </w:p>
    <w:p w14:paraId="78793BBC" w14:textId="77777777" w:rsidR="00F91D40" w:rsidRDefault="00FA5397" w:rsidP="002364DF">
      <w:pPr>
        <w:jc w:val="both"/>
      </w:pPr>
      <w:r w:rsidRPr="00FA5397">
        <w:t xml:space="preserve">Hl. m. Praha v roli nositele ITI bude při realizaci nástroje ITI plnit dvojí funkci. </w:t>
      </w:r>
      <w:r w:rsidR="004C1D21" w:rsidRPr="00F91D40">
        <w:rPr>
          <w:b/>
        </w:rPr>
        <w:t>Výkon nositele Strategie ITI v samostatné působnosti</w:t>
      </w:r>
      <w:r w:rsidR="002364DF">
        <w:t>, respektive řízení a realizace</w:t>
      </w:r>
      <w:r w:rsidR="00F91D40">
        <w:t xml:space="preserve"> Strategie ITI. Tato role </w:t>
      </w:r>
      <w:r w:rsidR="00F91D40" w:rsidRPr="001A2AA8">
        <w:t>nositele ITI</w:t>
      </w:r>
      <w:r w:rsidR="00F91D40">
        <w:t xml:space="preserve"> je předmětem příslušných orgánů hl. m. Prahy, které přijímají zásadní rozhodnutí dle zákona o hl. m. Praze. Jedná se o Radu a Zastupitelstvo hl. m. Prahy. V jejich gesci je schvalování Strategie ITI a schvalování některých podstatných změn Strategie ITI. Vzhledem k tomu, že většina integrovaných projektů bude realizována na území Středočeského kraje, bude Strategii ITI a některé její podstatné změny schvalovat i Rada a Zastupitelstvo Středočeského kraje. </w:t>
      </w:r>
    </w:p>
    <w:p w14:paraId="5DF59248" w14:textId="77777777" w:rsidR="00F91D40" w:rsidRPr="00F91D40" w:rsidRDefault="00F91D40" w:rsidP="002364DF">
      <w:pPr>
        <w:jc w:val="both"/>
      </w:pPr>
      <w:r w:rsidRPr="00F91D40">
        <w:t>Nositel ITI</w:t>
      </w:r>
      <w:r>
        <w:t xml:space="preserve"> </w:t>
      </w:r>
      <w:r w:rsidRPr="00F91D40">
        <w:t>bude v rámci realizace ITI provádět koordinaci aktivit v souladu s harmonogramem ITI, monitorovat naplňování a přijímat opatření k </w:t>
      </w:r>
      <w:r w:rsidR="002364DF">
        <w:t>jejímu plnění (včetně</w:t>
      </w:r>
      <w:r w:rsidRPr="00F91D40">
        <w:t xml:space="preserve"> její aktualizace). Nositel ITI je odpovědný za jeho přípravu, za naplňování principu partnerství a koordinaci aktivit místních aktérů v daném území, výběr vhodných projektů pro plnění cílů ITI, monitoring a reporting průběhu plnění ITI, realizaci Strategie ITI jako celku a plnění jejích schválených cílových hodnot (které vznikají agregací hodnot realizovaných projektů). Nositel ITI zodpovídá také za publicitu ITI jako celku.</w:t>
      </w:r>
    </w:p>
    <w:p w14:paraId="30F9BF15" w14:textId="77777777" w:rsidR="00F91D40" w:rsidRDefault="00F91D40" w:rsidP="002364DF">
      <w:pPr>
        <w:jc w:val="both"/>
      </w:pPr>
      <w:r>
        <w:t>Plněním výše zmíněných povinností nositele ITI byl pověřen Institut plánování a rozvoje hl. m. Prahy</w:t>
      </w:r>
      <w:r w:rsidR="002364DF">
        <w:t xml:space="preserve">, a to usnesením Zastupitelstva hl. m. Prahy č. 14/1 ze dne 25. 2. 2016. Jako výkonný tým nositele ITI zajištuje administrativní zázemí pro realizaci Strategie ITI, zajišťuje procesy probíhající na straně žadatelů a ostatních partnerů nositele ITI a koordinuje podpůrné orgány realizace Strategie ITI, tedy Řídící výbor ITI PMO a pracovní skupiny.  </w:t>
      </w:r>
    </w:p>
    <w:p w14:paraId="782443D2" w14:textId="4FE3C3EC" w:rsidR="00057A58" w:rsidRDefault="002364DF" w:rsidP="002364DF">
      <w:pPr>
        <w:jc w:val="both"/>
      </w:pPr>
      <w:r>
        <w:t xml:space="preserve">Nositel ITI bude zároveň </w:t>
      </w:r>
      <w:r w:rsidR="000C2532" w:rsidRPr="000C2532">
        <w:rPr>
          <w:b/>
        </w:rPr>
        <w:t>vykonávat roli zprostředkujícího subjektu v přenesené působnosti</w:t>
      </w:r>
      <w:r w:rsidR="000C2532">
        <w:t xml:space="preserve">, tedy podílet </w:t>
      </w:r>
      <w:r w:rsidR="00B3677F">
        <w:t xml:space="preserve">se </w:t>
      </w:r>
      <w:r w:rsidR="000C2532">
        <w:t xml:space="preserve">na hodnocení projektů realizovaných prostřednictvím </w:t>
      </w:r>
      <w:r w:rsidR="00057A58">
        <w:t xml:space="preserve">Strategie ITI. </w:t>
      </w:r>
      <w:r>
        <w:t>Tímto výkonem je pověřeno oddělení zprostředkujícího subjektu ITI Magistrátu hl. m. Prahy na základě veřejnoprávní smlouvy podepsané s ŘO IROP, pro který funkci ZS bude vykonávat.</w:t>
      </w:r>
    </w:p>
    <w:p w14:paraId="224ABC29" w14:textId="046E0CAE" w:rsidR="001D5665" w:rsidRDefault="001D5665" w:rsidP="002364DF">
      <w:pPr>
        <w:jc w:val="both"/>
      </w:pPr>
      <w:r>
        <w:t>Nositel ITI na realizac</w:t>
      </w:r>
      <w:r w:rsidR="00B3677F">
        <w:t>i</w:t>
      </w:r>
      <w:r>
        <w:t xml:space="preserve"> Strategie ITI a na výkon zprostředkujícího subjektu ITI čerpá finanční prostředky z Operačního programu Technická pomoc 2014-2020, z</w:t>
      </w:r>
      <w:r w:rsidR="00B3677F">
        <w:t>e</w:t>
      </w:r>
      <w:r>
        <w:t> kterých hradí převážně mzdové náklady zaměstnanců podílejících se na těchto činnostech.</w:t>
      </w:r>
    </w:p>
    <w:p w14:paraId="282147E3" w14:textId="77777777" w:rsidR="004C1D21" w:rsidRDefault="004C1D21" w:rsidP="00311F70">
      <w:pPr>
        <w:jc w:val="both"/>
      </w:pPr>
    </w:p>
    <w:p w14:paraId="1FCFA4E3" w14:textId="77777777" w:rsidR="001D5665" w:rsidRDefault="001D5665" w:rsidP="001D5665">
      <w:pPr>
        <w:jc w:val="both"/>
        <w:sectPr w:rsidR="001D5665">
          <w:pgSz w:w="11906" w:h="16838"/>
          <w:pgMar w:top="1417" w:right="1417" w:bottom="1417" w:left="1417" w:header="708" w:footer="708" w:gutter="0"/>
          <w:cols w:space="708"/>
          <w:docGrid w:linePitch="360"/>
        </w:sectPr>
      </w:pPr>
    </w:p>
    <w:p w14:paraId="7BF54EA2" w14:textId="77777777" w:rsidR="00E96C03" w:rsidRDefault="00057A58" w:rsidP="00311F70">
      <w:pPr>
        <w:jc w:val="both"/>
      </w:pPr>
      <w:r>
        <w:lastRenderedPageBreak/>
        <w:t>Obrázek č. 1: Organizační struktura nositele ITI</w:t>
      </w:r>
    </w:p>
    <w:p w14:paraId="0CD6A992" w14:textId="77777777" w:rsidR="00E96C03" w:rsidRDefault="00680E06" w:rsidP="00311F70">
      <w:pPr>
        <w:jc w:val="both"/>
      </w:pPr>
      <w:r w:rsidRPr="00E96C03">
        <w:rPr>
          <w:noProof/>
          <w:lang w:eastAsia="cs-CZ"/>
        </w:rPr>
        <mc:AlternateContent>
          <mc:Choice Requires="wps">
            <w:drawing>
              <wp:anchor distT="0" distB="0" distL="114300" distR="114300" simplePos="0" relativeHeight="251715584" behindDoc="0" locked="0" layoutInCell="1" allowOverlap="1" wp14:anchorId="11C1C250" wp14:editId="51483DB8">
                <wp:simplePos x="0" y="0"/>
                <wp:positionH relativeFrom="column">
                  <wp:posOffset>1599565</wp:posOffset>
                </wp:positionH>
                <wp:positionV relativeFrom="paragraph">
                  <wp:posOffset>219710</wp:posOffset>
                </wp:positionV>
                <wp:extent cx="1594485" cy="359410"/>
                <wp:effectExtent l="76200" t="57150" r="100965" b="116840"/>
                <wp:wrapNone/>
                <wp:docPr id="51" name="Zaoblený obdélník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4485" cy="359410"/>
                        </a:xfrm>
                        <a:prstGeom prst="roundRect">
                          <a:avLst>
                            <a:gd name="adj" fmla="val 16667"/>
                          </a:avLst>
                        </a:prstGeom>
                        <a:solidFill>
                          <a:srgbClr val="00AEEF"/>
                        </a:solidFill>
                        <a:ln w="38100">
                          <a:solidFill>
                            <a:schemeClr val="lt1">
                              <a:lumMod val="95000"/>
                              <a:lumOff val="0"/>
                            </a:schemeClr>
                          </a:solidFill>
                          <a:round/>
                          <a:headEnd/>
                          <a:tailEnd/>
                        </a:ln>
                        <a:effectLst>
                          <a:outerShdw blurRad="63500" dist="29783" dir="3885598" algn="ctr" rotWithShape="0">
                            <a:schemeClr val="accent5">
                              <a:lumMod val="50000"/>
                              <a:lumOff val="0"/>
                              <a:alpha val="50000"/>
                            </a:schemeClr>
                          </a:outerShdw>
                        </a:effectLst>
                      </wps:spPr>
                      <wps:txbx>
                        <w:txbxContent>
                          <w:p w14:paraId="478B4BCE" w14:textId="77777777" w:rsidR="00012885" w:rsidRPr="003666EB" w:rsidRDefault="00012885" w:rsidP="00680E06">
                            <w:pPr>
                              <w:shd w:val="clear" w:color="auto" w:fill="00AEEF"/>
                              <w:spacing w:after="0"/>
                              <w:contextualSpacing/>
                              <w:jc w:val="center"/>
                              <w:rPr>
                                <w:b/>
                                <w:color w:val="FFFFFF" w:themeColor="background1"/>
                                <w:sz w:val="24"/>
                                <w:szCs w:val="40"/>
                              </w:rPr>
                            </w:pPr>
                            <w:r>
                              <w:rPr>
                                <w:b/>
                                <w:color w:val="FFFFFF" w:themeColor="background1"/>
                                <w:sz w:val="24"/>
                                <w:szCs w:val="40"/>
                              </w:rPr>
                              <w:t>Zastupitelstvo HMP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1C1C250" id="Zaoblený obdélník 51" o:spid="_x0000_s1026" style="position:absolute;left:0;text-align:left;margin-left:125.95pt;margin-top:17.3pt;width:125.55pt;height:28.3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" fillcolor="#00aeef" strokecolor="#f2f2f2 [3041]" strokeweight="3pt">
                <v:shadow on="t" color="#1f3763 [1608]" opacity=".5" offset="1pt,.74833mm"/>
                <v:textbox>
                  <w:txbxContent>
                    <w:p w14:paraId="478B4BCE" w14:textId="77777777" w:rsidR="00012885" w:rsidRPr="003666EB" w:rsidRDefault="00012885" w:rsidP="00680E06">
                      <w:pPr>
                        <w:shd w:val="clear" w:color="auto" w:fill="00AEEF"/>
                        <w:spacing w:after="0"/>
                        <w:contextualSpacing/>
                        <w:jc w:val="center"/>
                        <w:rPr>
                          <w:b/>
                          <w:color w:val="FFFFFF" w:themeColor="background1"/>
                          <w:sz w:val="24"/>
                          <w:szCs w:val="40"/>
                        </w:rPr>
                      </w:pPr>
                      <w:r>
                        <w:rPr>
                          <w:b/>
                          <w:color w:val="FFFFFF" w:themeColor="background1"/>
                          <w:sz w:val="24"/>
                          <w:szCs w:val="40"/>
                        </w:rPr>
                        <w:t>Zastupitelstvo HMP</w:t>
                      </w:r>
                    </w:p>
                  </w:txbxContent>
                </v:textbox>
              </v:roundrect>
            </w:pict>
          </mc:Fallback>
        </mc:AlternateContent>
      </w:r>
      <w:r w:rsidRPr="00E96C03">
        <w:rPr>
          <w:b/>
          <w:noProof/>
          <w:lang w:eastAsia="cs-CZ"/>
        </w:rPr>
        <mc:AlternateContent>
          <mc:Choice Requires="wps">
            <w:drawing>
              <wp:anchor distT="0" distB="0" distL="114300" distR="114300" simplePos="0" relativeHeight="251678720" behindDoc="0" locked="0" layoutInCell="1" allowOverlap="1" wp14:anchorId="5B74A0B2" wp14:editId="2445B93D">
                <wp:simplePos x="0" y="0"/>
                <wp:positionH relativeFrom="column">
                  <wp:posOffset>-240030</wp:posOffset>
                </wp:positionH>
                <wp:positionV relativeFrom="paragraph">
                  <wp:posOffset>209550</wp:posOffset>
                </wp:positionV>
                <wp:extent cx="1594485" cy="359410"/>
                <wp:effectExtent l="76200" t="57150" r="100965" b="116840"/>
                <wp:wrapNone/>
                <wp:docPr id="31" name="Zaoblený obdélník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4485" cy="359410"/>
                        </a:xfrm>
                        <a:prstGeom prst="roundRect">
                          <a:avLst>
                            <a:gd name="adj" fmla="val 16667"/>
                          </a:avLst>
                        </a:prstGeom>
                        <a:solidFill>
                          <a:srgbClr val="00AEEF"/>
                        </a:solidFill>
                        <a:ln w="38100">
                          <a:solidFill>
                            <a:schemeClr val="lt1">
                              <a:lumMod val="95000"/>
                              <a:lumOff val="0"/>
                            </a:schemeClr>
                          </a:solidFill>
                          <a:round/>
                          <a:headEnd/>
                          <a:tailEnd/>
                        </a:ln>
                        <a:effectLst>
                          <a:outerShdw blurRad="63500" dist="29783" dir="3885598" algn="ctr" rotWithShape="0">
                            <a:schemeClr val="accent5">
                              <a:lumMod val="50000"/>
                              <a:lumOff val="0"/>
                              <a:alpha val="50000"/>
                            </a:schemeClr>
                          </a:outerShdw>
                        </a:effectLst>
                      </wps:spPr>
                      <wps:txbx>
                        <w:txbxContent>
                          <w:p w14:paraId="6ECABCE1" w14:textId="77777777" w:rsidR="00012885" w:rsidRPr="00E96C03" w:rsidRDefault="00012885" w:rsidP="00BD7FCF">
                            <w:pPr>
                              <w:shd w:val="clear" w:color="auto" w:fill="00AEEF"/>
                              <w:spacing w:after="0"/>
                              <w:contextualSpacing/>
                              <w:jc w:val="center"/>
                              <w:rPr>
                                <w:b/>
                                <w:color w:val="FFFFFF" w:themeColor="background1"/>
                                <w:sz w:val="24"/>
                              </w:rPr>
                            </w:pPr>
                            <w:r w:rsidRPr="00E96C03">
                              <w:rPr>
                                <w:b/>
                                <w:color w:val="FFFFFF" w:themeColor="background1"/>
                                <w:sz w:val="24"/>
                              </w:rPr>
                              <w:t>Zastupitelstvo SČK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B74A0B2" id="Zaoblený obdélník 31" o:spid="_x0000_s1027" style="position:absolute;left:0;text-align:left;margin-left:-18.9pt;margin-top:16.5pt;width:125.55pt;height:28.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" fillcolor="#00aeef" strokecolor="#f2f2f2 [3041]" strokeweight="3pt">
                <v:shadow on="t" color="#1f3763 [1608]" opacity=".5" offset="1pt,.74833mm"/>
                <v:textbox>
                  <w:txbxContent>
                    <w:p w14:paraId="6ECABCE1" w14:textId="77777777" w:rsidR="00012885" w:rsidRPr="00E96C03" w:rsidRDefault="00012885" w:rsidP="00BD7FCF">
                      <w:pPr>
                        <w:shd w:val="clear" w:color="auto" w:fill="00AEEF"/>
                        <w:spacing w:after="0"/>
                        <w:contextualSpacing/>
                        <w:jc w:val="center"/>
                        <w:rPr>
                          <w:b/>
                          <w:color w:val="FFFFFF" w:themeColor="background1"/>
                          <w:sz w:val="24"/>
                        </w:rPr>
                      </w:pPr>
                      <w:r w:rsidRPr="00E96C03">
                        <w:rPr>
                          <w:b/>
                          <w:color w:val="FFFFFF" w:themeColor="background1"/>
                          <w:sz w:val="24"/>
                        </w:rPr>
                        <w:t>Zastupitelstvo SČK</w:t>
                      </w:r>
                    </w:p>
                  </w:txbxContent>
                </v:textbox>
              </v:roundrect>
            </w:pict>
          </mc:Fallback>
        </mc:AlternateContent>
      </w:r>
    </w:p>
    <w:p w14:paraId="2233FE50" w14:textId="77777777" w:rsidR="00E96C03" w:rsidRDefault="00715F2B" w:rsidP="00311F70">
      <w:pPr>
        <w:jc w:val="both"/>
      </w:pPr>
      <w:r w:rsidRPr="00E96C03">
        <w:rPr>
          <w:noProof/>
          <w:lang w:eastAsia="cs-CZ"/>
        </w:rPr>
        <mc:AlternateContent>
          <mc:Choice Requires="wps">
            <w:drawing>
              <wp:anchor distT="0" distB="0" distL="114299" distR="114299" simplePos="0" relativeHeight="251691008" behindDoc="0" locked="0" layoutInCell="1" allowOverlap="1" wp14:anchorId="21E01435" wp14:editId="2C73EDD4">
                <wp:simplePos x="0" y="0"/>
                <wp:positionH relativeFrom="column">
                  <wp:posOffset>3502084</wp:posOffset>
                </wp:positionH>
                <wp:positionV relativeFrom="paragraph">
                  <wp:posOffset>-709</wp:posOffset>
                </wp:positionV>
                <wp:extent cx="0" cy="5967745"/>
                <wp:effectExtent l="0" t="0" r="19050" b="13970"/>
                <wp:wrapNone/>
                <wp:docPr id="50" name="Přímá spojnice se šipkou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67745"/>
                        </a:xfrm>
                        <a:prstGeom prst="straightConnector1">
                          <a:avLst/>
                        </a:prstGeom>
                        <a:noFill/>
                        <a:ln w="15875">
                          <a:solidFill>
                            <a:srgbClr val="00AEE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85305EE" id="_x0000_t32" coordsize="21600,21600" o:spt="32" o:oned="t" path="m,l21600,21600e" filled="f">
                <v:path arrowok="t" fillok="f" o:connecttype="none"/>
                <o:lock v:ext="edit" shapetype="t"/>
              </v:shapetype>
              <v:shape id="Přímá spojnice se šipkou 50" o:spid="_x0000_s1026" type="#_x0000_t32" style="position:absolute;margin-left:275.75pt;margin-top:-.05pt;width:0;height:469.9pt;z-index:2516910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" strokecolor="#00aeef" strokeweight="1.25pt">
                <v:stroke dashstyle="1 1"/>
              </v:shape>
            </w:pict>
          </mc:Fallback>
        </mc:AlternateContent>
      </w:r>
    </w:p>
    <w:p w14:paraId="3FB00659" w14:textId="77777777" w:rsidR="00E96C03" w:rsidRDefault="00715F2B" w:rsidP="00311F70">
      <w:pPr>
        <w:jc w:val="both"/>
      </w:pPr>
      <w:r w:rsidRPr="00E96C03">
        <w:rPr>
          <w:b/>
          <w:noProof/>
          <w:lang w:eastAsia="cs-CZ"/>
        </w:rPr>
        <mc:AlternateContent>
          <mc:Choice Requires="wps">
            <w:drawing>
              <wp:anchor distT="0" distB="0" distL="114300" distR="114300" simplePos="0" relativeHeight="251717632" behindDoc="0" locked="0" layoutInCell="1" allowOverlap="1" wp14:anchorId="767796CF" wp14:editId="64E17743">
                <wp:simplePos x="0" y="0"/>
                <wp:positionH relativeFrom="column">
                  <wp:posOffset>-785495</wp:posOffset>
                </wp:positionH>
                <wp:positionV relativeFrom="paragraph">
                  <wp:posOffset>120015</wp:posOffset>
                </wp:positionV>
                <wp:extent cx="1143000" cy="539750"/>
                <wp:effectExtent l="76200" t="57150" r="95250" b="107950"/>
                <wp:wrapNone/>
                <wp:docPr id="52" name="Zaoblený obdélník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539750"/>
                        </a:xfrm>
                        <a:prstGeom prst="roundRect">
                          <a:avLst>
                            <a:gd name="adj" fmla="val 16667"/>
                          </a:avLst>
                        </a:prstGeom>
                        <a:solidFill>
                          <a:srgbClr val="D1D3D4"/>
                        </a:solidFill>
                        <a:ln w="38100">
                          <a:solidFill>
                            <a:schemeClr val="lt1">
                              <a:lumMod val="95000"/>
                              <a:lumOff val="0"/>
                            </a:schemeClr>
                          </a:solidFill>
                          <a:round/>
                          <a:headEnd/>
                          <a:tailEnd/>
                        </a:ln>
                        <a:effectLst>
                          <a:outerShdw blurRad="63500" dist="29783" dir="3885598" algn="ctr" rotWithShape="0">
                            <a:schemeClr val="accent5">
                              <a:lumMod val="50000"/>
                              <a:lumOff val="0"/>
                              <a:alpha val="50000"/>
                            </a:schemeClr>
                          </a:outerShdw>
                        </a:effectLst>
                        <a:extLst/>
                      </wps:spPr>
                      <wps:txbx>
                        <w:txbxContent>
                          <w:p w14:paraId="570B14C8" w14:textId="77777777" w:rsidR="00012885" w:rsidRPr="00715F2B" w:rsidRDefault="00012885" w:rsidP="0032086D">
                            <w:pPr>
                              <w:spacing w:after="0" w:line="240" w:lineRule="auto"/>
                              <w:jc w:val="center"/>
                              <w:rPr>
                                <w:b/>
                                <w:sz w:val="24"/>
                                <w:szCs w:val="24"/>
                              </w:rPr>
                            </w:pPr>
                            <w:r w:rsidRPr="0038440E">
                              <w:rPr>
                                <w:rFonts w:cs="Adobe Arabic"/>
                                <w:b/>
                                <w:color w:val="FF0000"/>
                                <w:sz w:val="24"/>
                                <w:szCs w:val="24"/>
                                <w:rtl/>
                              </w:rPr>
                              <w:t>٭</w:t>
                            </w:r>
                            <w:r w:rsidRPr="00715F2B">
                              <w:rPr>
                                <w:b/>
                                <w:sz w:val="24"/>
                                <w:szCs w:val="24"/>
                              </w:rPr>
                              <w:t xml:space="preserve">Koordinátor SČK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67796CF" id="Zaoblený obdélník 52" o:spid="_x0000_s1028" style="position:absolute;left:0;text-align:left;margin-left:-61.85pt;margin-top:9.45pt;width:90pt;height:42.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" fillcolor="#d1d3d4" strokecolor="#f2f2f2 [3041]" strokeweight="3pt">
                <v:shadow on="t" color="#1f3763 [1608]" opacity=".5" offset="1pt,.74833mm"/>
                <v:textbox>
                  <w:txbxContent>
                    <w:p w14:paraId="570B14C8" w14:textId="77777777" w:rsidR="00012885" w:rsidRPr="00715F2B" w:rsidRDefault="00012885" w:rsidP="0032086D">
                      <w:pPr>
                        <w:spacing w:after="0" w:line="240" w:lineRule="auto"/>
                        <w:jc w:val="center"/>
                        <w:rPr>
                          <w:b/>
                          <w:sz w:val="24"/>
                          <w:szCs w:val="24"/>
                        </w:rPr>
                      </w:pPr>
                      <w:r w:rsidRPr="0038440E">
                        <w:rPr>
                          <w:rFonts w:cs="Adobe Arabic"/>
                          <w:b/>
                          <w:color w:val="FF0000"/>
                          <w:sz w:val="24"/>
                          <w:szCs w:val="24"/>
                          <w:rtl/>
                        </w:rPr>
                        <w:t>٭</w:t>
                      </w:r>
                      <w:r w:rsidRPr="00715F2B">
                        <w:rPr>
                          <w:b/>
                          <w:sz w:val="24"/>
                          <w:szCs w:val="24"/>
                        </w:rPr>
                        <w:t xml:space="preserve">Koordinátor SČK </w:t>
                      </w:r>
                    </w:p>
                  </w:txbxContent>
                </v:textbox>
              </v:roundrect>
            </w:pict>
          </mc:Fallback>
        </mc:AlternateContent>
      </w:r>
      <w:r w:rsidR="00680E06" w:rsidRPr="00E96C03">
        <w:rPr>
          <w:b/>
          <w:noProof/>
          <w:lang w:eastAsia="cs-CZ"/>
        </w:rPr>
        <mc:AlternateContent>
          <mc:Choice Requires="wps">
            <w:drawing>
              <wp:anchor distT="0" distB="0" distL="114300" distR="114300" simplePos="0" relativeHeight="251725824" behindDoc="0" locked="0" layoutInCell="1" allowOverlap="1" wp14:anchorId="38A92D1E" wp14:editId="4D34A154">
                <wp:simplePos x="0" y="0"/>
                <wp:positionH relativeFrom="column">
                  <wp:posOffset>2250440</wp:posOffset>
                </wp:positionH>
                <wp:positionV relativeFrom="paragraph">
                  <wp:posOffset>249555</wp:posOffset>
                </wp:positionV>
                <wp:extent cx="171450" cy="244475"/>
                <wp:effectExtent l="95250" t="38100" r="19050" b="22225"/>
                <wp:wrapNone/>
                <wp:docPr id="9" name="Šipka dolů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71450" cy="244475"/>
                        </a:xfrm>
                        <a:prstGeom prst="downArrow">
                          <a:avLst>
                            <a:gd name="adj1" fmla="val 50000"/>
                            <a:gd name="adj2" fmla="val 25000"/>
                          </a:avLst>
                        </a:prstGeom>
                        <a:solidFill>
                          <a:schemeClr val="lt1">
                            <a:lumMod val="100000"/>
                            <a:lumOff val="0"/>
                          </a:schemeClr>
                        </a:solidFill>
                        <a:ln w="31750">
                          <a:solidFill>
                            <a:srgbClr val="00AEEF"/>
                          </a:solidFill>
                          <a:miter lim="800000"/>
                          <a:headEnd/>
                          <a:tailEnd/>
                        </a:ln>
                        <a:effectLst/>
                        <a:extLst>
                          <a:ext uri="{AF507438-7753-43E0-B8FC-AC1667EBCBE1}">
                            <a14:hiddenEffects xmlns:a14="http://schemas.microsoft.com/office/drawing/2010/main">
                              <a:effectLst>
                                <a:outerShdw blurRad="63500" dist="38099" dir="2700000" algn="ctr" rotWithShape="0">
                                  <a:srgbClr val="868686">
                                    <a:alpha val="74998"/>
                                  </a:srgbClr>
                                </a:outerShdw>
                              </a:effectLst>
                            </a14:hiddenEffects>
                          </a:ext>
                        </a:ex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A28A8DB"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Šipka dolů 9" o:spid="_x0000_s1026" type="#_x0000_t67" style="position:absolute;margin-left:177.2pt;margin-top:19.65pt;width:13.5pt;height:19.25pt;rotation:180;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" adj="17813" fillcolor="white [3201]" strokecolor="#00aeef" strokeweight="2.5pt">
                <v:shadow color="#868686" opacity="49150f" offset=".74833mm,.74833mm"/>
                <v:textbox style="layout-flow:vertical-ideographic"/>
              </v:shape>
            </w:pict>
          </mc:Fallback>
        </mc:AlternateContent>
      </w:r>
      <w:r w:rsidR="00680E06" w:rsidRPr="00E96C03">
        <w:rPr>
          <w:b/>
          <w:noProof/>
          <w:lang w:eastAsia="cs-CZ"/>
        </w:rPr>
        <mc:AlternateContent>
          <mc:Choice Requires="wps">
            <w:drawing>
              <wp:anchor distT="0" distB="0" distL="114300" distR="114300" simplePos="0" relativeHeight="251727872" behindDoc="0" locked="0" layoutInCell="1" allowOverlap="1" wp14:anchorId="771DEDA7" wp14:editId="52330D36">
                <wp:simplePos x="0" y="0"/>
                <wp:positionH relativeFrom="column">
                  <wp:posOffset>495300</wp:posOffset>
                </wp:positionH>
                <wp:positionV relativeFrom="paragraph">
                  <wp:posOffset>247015</wp:posOffset>
                </wp:positionV>
                <wp:extent cx="171450" cy="244475"/>
                <wp:effectExtent l="95250" t="38100" r="19050" b="22225"/>
                <wp:wrapNone/>
                <wp:docPr id="11" name="Šipka dolů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71450" cy="244475"/>
                        </a:xfrm>
                        <a:prstGeom prst="downArrow">
                          <a:avLst>
                            <a:gd name="adj1" fmla="val 50000"/>
                            <a:gd name="adj2" fmla="val 25000"/>
                          </a:avLst>
                        </a:prstGeom>
                        <a:solidFill>
                          <a:schemeClr val="lt1">
                            <a:lumMod val="100000"/>
                            <a:lumOff val="0"/>
                          </a:schemeClr>
                        </a:solidFill>
                        <a:ln w="31750">
                          <a:solidFill>
                            <a:srgbClr val="00AEEF"/>
                          </a:solidFill>
                          <a:miter lim="800000"/>
                          <a:headEnd/>
                          <a:tailEnd/>
                        </a:ln>
                        <a:effectLst/>
                        <a:extLst>
                          <a:ext uri="{AF507438-7753-43E0-B8FC-AC1667EBCBE1}">
                            <a14:hiddenEffects xmlns:a14="http://schemas.microsoft.com/office/drawing/2010/main">
                              <a:effectLst>
                                <a:outerShdw blurRad="63500" dist="38099" dir="2700000" algn="ctr" rotWithShape="0">
                                  <a:srgbClr val="868686">
                                    <a:alpha val="74998"/>
                                  </a:srgbClr>
                                </a:outerShdw>
                              </a:effectLst>
                            </a14:hiddenEffects>
                          </a:ext>
                        </a:ex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D8A4C28" id="Šipka dolů 11" o:spid="_x0000_s1026" type="#_x0000_t67" style="position:absolute;margin-left:39pt;margin-top:19.45pt;width:13.5pt;height:19.25pt;rotation:180;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" adj="17813" fillcolor="white [3201]" strokecolor="#00aeef" strokeweight="2.5pt">
                <v:shadow color="#868686" opacity="49150f" offset=".74833mm,.74833mm"/>
                <v:textbox style="layout-flow:vertical-ideographic"/>
              </v:shape>
            </w:pict>
          </mc:Fallback>
        </mc:AlternateContent>
      </w:r>
    </w:p>
    <w:p w14:paraId="5EF06284" w14:textId="77777777" w:rsidR="00E96C03" w:rsidRDefault="00E96C03" w:rsidP="00311F70">
      <w:pPr>
        <w:jc w:val="both"/>
      </w:pPr>
    </w:p>
    <w:p w14:paraId="47004828" w14:textId="77777777" w:rsidR="00BD7FCF" w:rsidRPr="00E96C03" w:rsidRDefault="00680E06" w:rsidP="00311F70">
      <w:pPr>
        <w:jc w:val="both"/>
      </w:pPr>
      <w:r w:rsidRPr="00E96C03">
        <w:rPr>
          <w:b/>
          <w:noProof/>
          <w:lang w:eastAsia="cs-CZ"/>
        </w:rPr>
        <mc:AlternateContent>
          <mc:Choice Requires="wps">
            <w:drawing>
              <wp:anchor distT="0" distB="0" distL="114300" distR="114300" simplePos="0" relativeHeight="251679744" behindDoc="0" locked="0" layoutInCell="1" allowOverlap="1" wp14:anchorId="0B8EC00A" wp14:editId="7E69F6ED">
                <wp:simplePos x="0" y="0"/>
                <wp:positionH relativeFrom="column">
                  <wp:posOffset>-260350</wp:posOffset>
                </wp:positionH>
                <wp:positionV relativeFrom="paragraph">
                  <wp:posOffset>174625</wp:posOffset>
                </wp:positionV>
                <wp:extent cx="1593850" cy="359410"/>
                <wp:effectExtent l="76200" t="57150" r="101600" b="116840"/>
                <wp:wrapNone/>
                <wp:docPr id="34" name="Zaoblený obdélník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3850" cy="359410"/>
                        </a:xfrm>
                        <a:prstGeom prst="roundRect">
                          <a:avLst>
                            <a:gd name="adj" fmla="val 16667"/>
                          </a:avLst>
                        </a:prstGeom>
                        <a:solidFill>
                          <a:srgbClr val="00AEEF"/>
                        </a:solidFill>
                        <a:ln w="38100">
                          <a:solidFill>
                            <a:schemeClr val="lt1">
                              <a:lumMod val="95000"/>
                              <a:lumOff val="0"/>
                            </a:schemeClr>
                          </a:solidFill>
                          <a:round/>
                          <a:headEnd/>
                          <a:tailEnd/>
                        </a:ln>
                        <a:effectLst>
                          <a:outerShdw blurRad="63500" dist="29783" dir="3885598" algn="ctr" rotWithShape="0">
                            <a:schemeClr val="accent5">
                              <a:lumMod val="50000"/>
                              <a:lumOff val="0"/>
                              <a:alpha val="50000"/>
                            </a:schemeClr>
                          </a:outerShdw>
                        </a:effectLst>
                      </wps:spPr>
                      <wps:txbx>
                        <w:txbxContent>
                          <w:p w14:paraId="477BCA5C" w14:textId="77777777" w:rsidR="00012885" w:rsidRPr="003666EB" w:rsidRDefault="00012885" w:rsidP="00680E06">
                            <w:pPr>
                              <w:shd w:val="clear" w:color="auto" w:fill="00AEEF"/>
                              <w:spacing w:after="0"/>
                              <w:contextualSpacing/>
                              <w:jc w:val="center"/>
                              <w:rPr>
                                <w:b/>
                                <w:color w:val="FFFFFF" w:themeColor="background1"/>
                                <w:sz w:val="24"/>
                                <w:szCs w:val="40"/>
                              </w:rPr>
                            </w:pPr>
                            <w:r>
                              <w:rPr>
                                <w:b/>
                                <w:color w:val="FFFFFF" w:themeColor="background1"/>
                                <w:sz w:val="24"/>
                                <w:szCs w:val="40"/>
                              </w:rPr>
                              <w:t>Rada SČK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B8EC00A" id="Zaoblený obdélník 34" o:spid="_x0000_s1029" style="position:absolute;left:0;text-align:left;margin-left:-20.5pt;margin-top:13.75pt;width:125.5pt;height:2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" fillcolor="#00aeef" strokecolor="#f2f2f2 [3041]" strokeweight="3pt">
                <v:shadow on="t" color="#1f3763 [1608]" opacity=".5" offset="1pt,.74833mm"/>
                <v:textbox>
                  <w:txbxContent>
                    <w:p w14:paraId="477BCA5C" w14:textId="77777777" w:rsidR="00012885" w:rsidRPr="003666EB" w:rsidRDefault="00012885" w:rsidP="00680E06">
                      <w:pPr>
                        <w:shd w:val="clear" w:color="auto" w:fill="00AEEF"/>
                        <w:spacing w:after="0"/>
                        <w:contextualSpacing/>
                        <w:jc w:val="center"/>
                        <w:rPr>
                          <w:b/>
                          <w:color w:val="FFFFFF" w:themeColor="background1"/>
                          <w:sz w:val="24"/>
                          <w:szCs w:val="40"/>
                        </w:rPr>
                      </w:pPr>
                      <w:r>
                        <w:rPr>
                          <w:b/>
                          <w:color w:val="FFFFFF" w:themeColor="background1"/>
                          <w:sz w:val="24"/>
                          <w:szCs w:val="40"/>
                        </w:rPr>
                        <w:t>Rada SČK</w:t>
                      </w:r>
                    </w:p>
                  </w:txbxContent>
                </v:textbox>
              </v:roundrect>
            </w:pict>
          </mc:Fallback>
        </mc:AlternateContent>
      </w:r>
      <w:r w:rsidRPr="00E96C03">
        <w:rPr>
          <w:b/>
          <w:noProof/>
          <w:lang w:eastAsia="cs-CZ"/>
        </w:rPr>
        <mc:AlternateContent>
          <mc:Choice Requires="wps">
            <w:drawing>
              <wp:anchor distT="0" distB="0" distL="114300" distR="114300" simplePos="0" relativeHeight="251683840" behindDoc="0" locked="0" layoutInCell="1" allowOverlap="1" wp14:anchorId="4232E440" wp14:editId="356B325C">
                <wp:simplePos x="0" y="0"/>
                <wp:positionH relativeFrom="column">
                  <wp:posOffset>1608529</wp:posOffset>
                </wp:positionH>
                <wp:positionV relativeFrom="paragraph">
                  <wp:posOffset>181639</wp:posOffset>
                </wp:positionV>
                <wp:extent cx="1594485" cy="359410"/>
                <wp:effectExtent l="76200" t="57150" r="100965" b="116840"/>
                <wp:wrapNone/>
                <wp:docPr id="48" name="Zaoblený obdélník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4485" cy="359410"/>
                        </a:xfrm>
                        <a:prstGeom prst="roundRect">
                          <a:avLst>
                            <a:gd name="adj" fmla="val 16667"/>
                          </a:avLst>
                        </a:prstGeom>
                        <a:solidFill>
                          <a:srgbClr val="00AEEF"/>
                        </a:solidFill>
                        <a:ln w="38100">
                          <a:solidFill>
                            <a:schemeClr val="lt1">
                              <a:lumMod val="95000"/>
                              <a:lumOff val="0"/>
                            </a:schemeClr>
                          </a:solidFill>
                          <a:round/>
                          <a:headEnd/>
                          <a:tailEnd/>
                        </a:ln>
                        <a:effectLst>
                          <a:outerShdw blurRad="63500" dist="29783" dir="3885598" algn="ctr" rotWithShape="0">
                            <a:schemeClr val="accent5">
                              <a:lumMod val="50000"/>
                              <a:lumOff val="0"/>
                              <a:alpha val="50000"/>
                            </a:schemeClr>
                          </a:outerShdw>
                        </a:effectLst>
                      </wps:spPr>
                      <wps:txbx>
                        <w:txbxContent>
                          <w:p w14:paraId="213B792C" w14:textId="77777777" w:rsidR="00012885" w:rsidRPr="003666EB" w:rsidRDefault="00012885" w:rsidP="00680E06">
                            <w:pPr>
                              <w:shd w:val="clear" w:color="auto" w:fill="00AEEF"/>
                              <w:spacing w:after="0"/>
                              <w:contextualSpacing/>
                              <w:jc w:val="center"/>
                              <w:rPr>
                                <w:b/>
                                <w:color w:val="FFFFFF" w:themeColor="background1"/>
                                <w:sz w:val="24"/>
                                <w:szCs w:val="40"/>
                              </w:rPr>
                            </w:pPr>
                            <w:r>
                              <w:rPr>
                                <w:b/>
                                <w:color w:val="FFFFFF" w:themeColor="background1"/>
                                <w:sz w:val="24"/>
                                <w:szCs w:val="40"/>
                              </w:rPr>
                              <w:t>Rada HMP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232E440" id="Zaoblený obdélník 48" o:spid="_x0000_s1030" style="position:absolute;left:0;text-align:left;margin-left:126.65pt;margin-top:14.3pt;width:125.55pt;height:2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" fillcolor="#00aeef" strokecolor="#f2f2f2 [3041]" strokeweight="3pt">
                <v:shadow on="t" color="#1f3763 [1608]" opacity=".5" offset="1pt,.74833mm"/>
                <v:textbox>
                  <w:txbxContent>
                    <w:p w14:paraId="213B792C" w14:textId="77777777" w:rsidR="00012885" w:rsidRPr="003666EB" w:rsidRDefault="00012885" w:rsidP="00680E06">
                      <w:pPr>
                        <w:shd w:val="clear" w:color="auto" w:fill="00AEEF"/>
                        <w:spacing w:after="0"/>
                        <w:contextualSpacing/>
                        <w:jc w:val="center"/>
                        <w:rPr>
                          <w:b/>
                          <w:color w:val="FFFFFF" w:themeColor="background1"/>
                          <w:sz w:val="24"/>
                          <w:szCs w:val="40"/>
                        </w:rPr>
                      </w:pPr>
                      <w:r>
                        <w:rPr>
                          <w:b/>
                          <w:color w:val="FFFFFF" w:themeColor="background1"/>
                          <w:sz w:val="24"/>
                          <w:szCs w:val="40"/>
                        </w:rPr>
                        <w:t>Rada HMP</w:t>
                      </w:r>
                    </w:p>
                  </w:txbxContent>
                </v:textbox>
              </v:roundrect>
            </w:pict>
          </mc:Fallback>
        </mc:AlternateContent>
      </w:r>
    </w:p>
    <w:p w14:paraId="70DCF714" w14:textId="77777777" w:rsidR="00565162" w:rsidRPr="00E96C03" w:rsidRDefault="00565162" w:rsidP="00311F70">
      <w:pPr>
        <w:jc w:val="both"/>
      </w:pPr>
    </w:p>
    <w:p w14:paraId="67FF9E38" w14:textId="77777777" w:rsidR="00057A58" w:rsidRPr="00E96C03" w:rsidRDefault="00680E06" w:rsidP="00057A58">
      <w:r w:rsidRPr="00E96C03">
        <w:rPr>
          <w:b/>
          <w:noProof/>
          <w:lang w:eastAsia="cs-CZ"/>
        </w:rPr>
        <mc:AlternateContent>
          <mc:Choice Requires="wps">
            <w:drawing>
              <wp:anchor distT="0" distB="0" distL="114300" distR="114300" simplePos="0" relativeHeight="251723776" behindDoc="0" locked="0" layoutInCell="1" allowOverlap="1" wp14:anchorId="6C77B55B" wp14:editId="47755E44">
                <wp:simplePos x="0" y="0"/>
                <wp:positionH relativeFrom="column">
                  <wp:posOffset>2250588</wp:posOffset>
                </wp:positionH>
                <wp:positionV relativeFrom="paragraph">
                  <wp:posOffset>180975</wp:posOffset>
                </wp:positionV>
                <wp:extent cx="171450" cy="244475"/>
                <wp:effectExtent l="95250" t="38100" r="19050" b="22225"/>
                <wp:wrapNone/>
                <wp:docPr id="8" name="Šipka dolů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71450" cy="244475"/>
                        </a:xfrm>
                        <a:prstGeom prst="downArrow">
                          <a:avLst>
                            <a:gd name="adj1" fmla="val 50000"/>
                            <a:gd name="adj2" fmla="val 25000"/>
                          </a:avLst>
                        </a:prstGeom>
                        <a:solidFill>
                          <a:schemeClr val="lt1">
                            <a:lumMod val="100000"/>
                            <a:lumOff val="0"/>
                          </a:schemeClr>
                        </a:solidFill>
                        <a:ln w="31750">
                          <a:solidFill>
                            <a:srgbClr val="00AEEF"/>
                          </a:solidFill>
                          <a:miter lim="800000"/>
                          <a:headEnd/>
                          <a:tailEnd/>
                        </a:ln>
                        <a:effectLst/>
                        <a:extLst>
                          <a:ext uri="{AF507438-7753-43E0-B8FC-AC1667EBCBE1}">
                            <a14:hiddenEffects xmlns:a14="http://schemas.microsoft.com/office/drawing/2010/main">
                              <a:effectLst>
                                <a:outerShdw blurRad="63500" dist="38099" dir="2700000" algn="ctr" rotWithShape="0">
                                  <a:srgbClr val="868686">
                                    <a:alpha val="74998"/>
                                  </a:srgbClr>
                                </a:outerShdw>
                              </a:effectLst>
                            </a14:hiddenEffects>
                          </a:ext>
                        </a:ex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603006D" id="Šipka dolů 8" o:spid="_x0000_s1026" type="#_x0000_t67" style="position:absolute;margin-left:177.2pt;margin-top:14.25pt;width:13.5pt;height:19.25pt;rotation:18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" adj="17813" fillcolor="white [3201]" strokecolor="#00aeef" strokeweight="2.5pt">
                <v:shadow color="#868686" opacity="49150f" offset=".74833mm,.74833mm"/>
                <v:textbox style="layout-flow:vertical-ideographic"/>
              </v:shape>
            </w:pict>
          </mc:Fallback>
        </mc:AlternateContent>
      </w:r>
    </w:p>
    <w:p w14:paraId="5465B02C" w14:textId="77777777" w:rsidR="00057A58" w:rsidRPr="00E96C03" w:rsidRDefault="00680E06" w:rsidP="00057A58">
      <w:pPr>
        <w:tabs>
          <w:tab w:val="left" w:pos="7830"/>
        </w:tabs>
        <w:rPr>
          <w:b/>
        </w:rPr>
      </w:pPr>
      <w:r w:rsidRPr="00E96C03">
        <w:rPr>
          <w:b/>
          <w:noProof/>
          <w:lang w:eastAsia="cs-CZ"/>
        </w:rPr>
        <mc:AlternateContent>
          <mc:Choice Requires="wps">
            <w:drawing>
              <wp:anchor distT="0" distB="0" distL="114300" distR="114300" simplePos="0" relativeHeight="251680768" behindDoc="0" locked="0" layoutInCell="1" allowOverlap="1" wp14:anchorId="7CAE3A6E" wp14:editId="43048519">
                <wp:simplePos x="0" y="0"/>
                <wp:positionH relativeFrom="column">
                  <wp:posOffset>1022350</wp:posOffset>
                </wp:positionH>
                <wp:positionV relativeFrom="paragraph">
                  <wp:posOffset>90170</wp:posOffset>
                </wp:positionV>
                <wp:extent cx="297815" cy="284480"/>
                <wp:effectExtent l="38100" t="38100" r="26035" b="20320"/>
                <wp:wrapNone/>
                <wp:docPr id="36" name="Přímá spojnice se šipkou 36"/>
                <wp:cNvGraphicFramePr/>
                <a:graphic xmlns:a="http://schemas.openxmlformats.org/drawingml/2006/main">
                  <a:graphicData uri="http://schemas.microsoft.com/office/word/2010/wordprocessingShape">
                    <wps:wsp>
                      <wps:cNvCnPr/>
                      <wps:spPr>
                        <a:xfrm flipH="1" flipV="1">
                          <a:off x="0" y="0"/>
                          <a:ext cx="297815" cy="284480"/>
                        </a:xfrm>
                        <a:prstGeom prst="straightConnector1">
                          <a:avLst/>
                        </a:prstGeom>
                        <a:ln>
                          <a:solidFill>
                            <a:srgbClr val="00AEEF"/>
                          </a:solidFill>
                          <a:tailEnd type="arrow"/>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8D85E8C" id="Přímá spojnice se šipkou 36" o:spid="_x0000_s1026" type="#_x0000_t32" style="position:absolute;margin-left:80.5pt;margin-top:7.1pt;width:23.45pt;height:22.4pt;flip:x 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" strokecolor="#00aeef" strokeweight="1pt">
                <v:stroke endarrow="open" joinstyle="miter"/>
              </v:shape>
            </w:pict>
          </mc:Fallback>
        </mc:AlternateContent>
      </w:r>
      <w:r w:rsidR="00057A58" w:rsidRPr="00E96C03">
        <w:rPr>
          <w:b/>
        </w:rPr>
        <w:tab/>
      </w:r>
    </w:p>
    <w:p w14:paraId="5C245C0D" w14:textId="77777777" w:rsidR="00057A58" w:rsidRPr="00E96C03" w:rsidRDefault="00680E06" w:rsidP="00057A58">
      <w:pPr>
        <w:jc w:val="center"/>
        <w:rPr>
          <w:b/>
        </w:rPr>
      </w:pPr>
      <w:r w:rsidRPr="00E96C03">
        <w:rPr>
          <w:b/>
          <w:noProof/>
          <w:lang w:eastAsia="cs-CZ"/>
        </w:rPr>
        <mc:AlternateContent>
          <mc:Choice Requires="wps">
            <w:drawing>
              <wp:anchor distT="0" distB="0" distL="114300" distR="114300" simplePos="0" relativeHeight="251685888" behindDoc="0" locked="0" layoutInCell="1" allowOverlap="1" wp14:anchorId="1F72E2BB" wp14:editId="1570E0D3">
                <wp:simplePos x="0" y="0"/>
                <wp:positionH relativeFrom="column">
                  <wp:posOffset>1613535</wp:posOffset>
                </wp:positionH>
                <wp:positionV relativeFrom="paragraph">
                  <wp:posOffset>92075</wp:posOffset>
                </wp:positionV>
                <wp:extent cx="1594485" cy="359410"/>
                <wp:effectExtent l="76200" t="57150" r="100965" b="116840"/>
                <wp:wrapNone/>
                <wp:docPr id="42" name="Zaoblený obdélník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4485" cy="359410"/>
                        </a:xfrm>
                        <a:prstGeom prst="roundRect">
                          <a:avLst>
                            <a:gd name="adj" fmla="val 16667"/>
                          </a:avLst>
                        </a:prstGeom>
                        <a:solidFill>
                          <a:srgbClr val="939598"/>
                        </a:solidFill>
                        <a:ln w="38100">
                          <a:solidFill>
                            <a:schemeClr val="lt1">
                              <a:lumMod val="95000"/>
                              <a:lumOff val="0"/>
                            </a:schemeClr>
                          </a:solidFill>
                          <a:round/>
                          <a:headEnd/>
                          <a:tailEnd/>
                        </a:ln>
                        <a:effectLst>
                          <a:outerShdw blurRad="63500" dist="29783" dir="3885598" algn="ctr" rotWithShape="0">
                            <a:schemeClr val="accent5">
                              <a:lumMod val="50000"/>
                              <a:lumOff val="0"/>
                              <a:alpha val="50000"/>
                            </a:schemeClr>
                          </a:outerShdw>
                        </a:effectLst>
                      </wps:spPr>
                      <wps:txbx>
                        <w:txbxContent>
                          <w:p w14:paraId="15C83ADA" w14:textId="77777777" w:rsidR="00012885" w:rsidRPr="003666EB" w:rsidRDefault="00012885" w:rsidP="00057A58">
                            <w:pPr>
                              <w:spacing w:after="0"/>
                              <w:contextualSpacing/>
                              <w:jc w:val="center"/>
                              <w:rPr>
                                <w:b/>
                                <w:color w:val="FFFFFF" w:themeColor="background1"/>
                                <w:sz w:val="24"/>
                                <w:szCs w:val="40"/>
                              </w:rPr>
                            </w:pPr>
                            <w:r w:rsidRPr="003666EB">
                              <w:rPr>
                                <w:b/>
                                <w:color w:val="FFFFFF" w:themeColor="background1"/>
                                <w:sz w:val="24"/>
                                <w:szCs w:val="40"/>
                              </w:rPr>
                              <w:t>Řídicí výbor</w:t>
                            </w:r>
                            <w:r>
                              <w:rPr>
                                <w:b/>
                                <w:color w:val="FFFFFF" w:themeColor="background1"/>
                                <w:sz w:val="24"/>
                                <w:szCs w:val="40"/>
                              </w:rPr>
                              <w:t xml:space="preserve"> ITI PMO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F72E2BB" id="Zaoblený obdélník 42" o:spid="_x0000_s1031" style="position:absolute;left:0;text-align:left;margin-left:127.05pt;margin-top:7.25pt;width:125.55pt;height:28.3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" fillcolor="#939598" strokecolor="#f2f2f2 [3041]" strokeweight="3pt">
                <v:shadow on="t" color="#1f3763 [1608]" opacity=".5" offset="1pt,.74833mm"/>
                <v:textbox>
                  <w:txbxContent>
                    <w:p w14:paraId="15C83ADA" w14:textId="77777777" w:rsidR="00012885" w:rsidRPr="003666EB" w:rsidRDefault="00012885" w:rsidP="00057A58">
                      <w:pPr>
                        <w:spacing w:after="0"/>
                        <w:contextualSpacing/>
                        <w:jc w:val="center"/>
                        <w:rPr>
                          <w:b/>
                          <w:color w:val="FFFFFF" w:themeColor="background1"/>
                          <w:sz w:val="24"/>
                          <w:szCs w:val="40"/>
                        </w:rPr>
                      </w:pPr>
                      <w:r w:rsidRPr="003666EB">
                        <w:rPr>
                          <w:b/>
                          <w:color w:val="FFFFFF" w:themeColor="background1"/>
                          <w:sz w:val="24"/>
                          <w:szCs w:val="40"/>
                        </w:rPr>
                        <w:t>Řídicí výbor</w:t>
                      </w:r>
                      <w:r>
                        <w:rPr>
                          <w:b/>
                          <w:color w:val="FFFFFF" w:themeColor="background1"/>
                          <w:sz w:val="24"/>
                          <w:szCs w:val="40"/>
                        </w:rPr>
                        <w:t xml:space="preserve"> ITI PMO</w:t>
                      </w:r>
                    </w:p>
                  </w:txbxContent>
                </v:textbox>
              </v:roundrect>
            </w:pict>
          </mc:Fallback>
        </mc:AlternateContent>
      </w:r>
      <w:r w:rsidR="007B387D" w:rsidRPr="00E96C03">
        <w:rPr>
          <w:b/>
          <w:noProof/>
          <w:lang w:eastAsia="cs-CZ"/>
        </w:rPr>
        <mc:AlternateContent>
          <mc:Choice Requires="wps">
            <w:drawing>
              <wp:anchor distT="0" distB="0" distL="114300" distR="114300" simplePos="0" relativeHeight="251688960" behindDoc="0" locked="0" layoutInCell="1" allowOverlap="1" wp14:anchorId="266DBDAB" wp14:editId="5B1219BE">
                <wp:simplePos x="0" y="0"/>
                <wp:positionH relativeFrom="column">
                  <wp:posOffset>4027805</wp:posOffset>
                </wp:positionH>
                <wp:positionV relativeFrom="paragraph">
                  <wp:posOffset>271145</wp:posOffset>
                </wp:positionV>
                <wp:extent cx="1594485" cy="360000"/>
                <wp:effectExtent l="19050" t="19050" r="43815" b="59690"/>
                <wp:wrapNone/>
                <wp:docPr id="45" name="Zaoblený obdélník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4485" cy="360000"/>
                        </a:xfrm>
                        <a:prstGeom prst="roundRect">
                          <a:avLst>
                            <a:gd name="adj" fmla="val 16667"/>
                          </a:avLst>
                        </a:prstGeom>
                        <a:solidFill>
                          <a:srgbClr val="00AEEF"/>
                        </a:solidFill>
                        <a:ln w="38100">
                          <a:solidFill>
                            <a:schemeClr val="lt1">
                              <a:lumMod val="95000"/>
                              <a:lumOff val="0"/>
                            </a:schemeClr>
                          </a:solidFill>
                          <a:round/>
                          <a:headEnd/>
                          <a:tailEnd/>
                        </a:ln>
                        <a:effectLst>
                          <a:outerShdw dist="29783" dir="3885598" algn="ctr" rotWithShape="0">
                            <a:schemeClr val="accent5">
                              <a:lumMod val="50000"/>
                              <a:lumOff val="0"/>
                              <a:alpha val="50000"/>
                            </a:schemeClr>
                          </a:outerShdw>
                        </a:effectLst>
                      </wps:spPr>
                      <wps:txbx>
                        <w:txbxContent>
                          <w:p w14:paraId="6B1E8253" w14:textId="77777777" w:rsidR="00012885" w:rsidRPr="0030449D" w:rsidRDefault="00012885" w:rsidP="00057A58">
                            <w:pPr>
                              <w:spacing w:after="0"/>
                              <w:contextualSpacing/>
                              <w:jc w:val="center"/>
                              <w:rPr>
                                <w:b/>
                                <w:color w:val="FFFFFF" w:themeColor="background1"/>
                                <w:sz w:val="36"/>
                                <w:szCs w:val="40"/>
                              </w:rPr>
                            </w:pPr>
                            <w:r w:rsidRPr="00B57818">
                              <w:rPr>
                                <w:b/>
                                <w:color w:val="FFFFFF" w:themeColor="background1"/>
                                <w:sz w:val="24"/>
                                <w:szCs w:val="40"/>
                              </w:rPr>
                              <w:t>ŘO</w:t>
                            </w:r>
                            <w:r>
                              <w:rPr>
                                <w:b/>
                                <w:color w:val="FFFFFF" w:themeColor="background1"/>
                                <w:sz w:val="24"/>
                                <w:szCs w:val="40"/>
                              </w:rPr>
                              <w:t xml:space="preserve"> IROP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66DBDAB" id="Zaoblený obdélník 45" o:spid="_x0000_s1032" style="position:absolute;left:0;text-align:left;margin-left:317.15pt;margin-top:21.35pt;width:125.55pt;height:28.3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" fillcolor="#00aeef" strokecolor="#f2f2f2 [3041]" strokeweight="3pt">
                <v:shadow on="t" color="#1f3763 [1608]" opacity=".5" offset="1pt,.74833mm"/>
                <v:textbox>
                  <w:txbxContent>
                    <w:p w14:paraId="6B1E8253" w14:textId="77777777" w:rsidR="00012885" w:rsidRPr="0030449D" w:rsidRDefault="00012885" w:rsidP="00057A58">
                      <w:pPr>
                        <w:spacing w:after="0"/>
                        <w:contextualSpacing/>
                        <w:jc w:val="center"/>
                        <w:rPr>
                          <w:b/>
                          <w:color w:val="FFFFFF" w:themeColor="background1"/>
                          <w:sz w:val="36"/>
                          <w:szCs w:val="40"/>
                        </w:rPr>
                      </w:pPr>
                      <w:r w:rsidRPr="00B57818">
                        <w:rPr>
                          <w:b/>
                          <w:color w:val="FFFFFF" w:themeColor="background1"/>
                          <w:sz w:val="24"/>
                          <w:szCs w:val="40"/>
                        </w:rPr>
                        <w:t>ŘO</w:t>
                      </w:r>
                      <w:r>
                        <w:rPr>
                          <w:b/>
                          <w:color w:val="FFFFFF" w:themeColor="background1"/>
                          <w:sz w:val="24"/>
                          <w:szCs w:val="40"/>
                        </w:rPr>
                        <w:t xml:space="preserve"> IROP</w:t>
                      </w:r>
                    </w:p>
                  </w:txbxContent>
                </v:textbox>
              </v:roundrect>
            </w:pict>
          </mc:Fallback>
        </mc:AlternateContent>
      </w:r>
    </w:p>
    <w:p w14:paraId="79EC5747" w14:textId="77777777" w:rsidR="00057A58" w:rsidRPr="00E96C03" w:rsidRDefault="00057A58" w:rsidP="00057A58">
      <w:pPr>
        <w:jc w:val="center"/>
        <w:rPr>
          <w:b/>
        </w:rPr>
      </w:pPr>
    </w:p>
    <w:p w14:paraId="7ADD48F5" w14:textId="77777777" w:rsidR="00057A58" w:rsidRPr="00E96C03" w:rsidRDefault="00680E06" w:rsidP="00057A58">
      <w:pPr>
        <w:jc w:val="center"/>
        <w:rPr>
          <w:b/>
        </w:rPr>
      </w:pPr>
      <w:r w:rsidRPr="00E96C03">
        <w:rPr>
          <w:b/>
          <w:noProof/>
          <w:lang w:eastAsia="cs-CZ"/>
        </w:rPr>
        <mc:AlternateContent>
          <mc:Choice Requires="wps">
            <w:drawing>
              <wp:anchor distT="0" distB="0" distL="114300" distR="114300" simplePos="0" relativeHeight="251721728" behindDoc="0" locked="0" layoutInCell="1" allowOverlap="1" wp14:anchorId="607278F2" wp14:editId="2296BD79">
                <wp:simplePos x="0" y="0"/>
                <wp:positionH relativeFrom="column">
                  <wp:posOffset>2251710</wp:posOffset>
                </wp:positionH>
                <wp:positionV relativeFrom="paragraph">
                  <wp:posOffset>109855</wp:posOffset>
                </wp:positionV>
                <wp:extent cx="171450" cy="244475"/>
                <wp:effectExtent l="95250" t="38100" r="19050" b="22225"/>
                <wp:wrapNone/>
                <wp:docPr id="7" name="Šipka dolů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71450" cy="244475"/>
                        </a:xfrm>
                        <a:prstGeom prst="downArrow">
                          <a:avLst>
                            <a:gd name="adj1" fmla="val 50000"/>
                            <a:gd name="adj2" fmla="val 25000"/>
                          </a:avLst>
                        </a:prstGeom>
                        <a:solidFill>
                          <a:schemeClr val="lt1">
                            <a:lumMod val="100000"/>
                            <a:lumOff val="0"/>
                          </a:schemeClr>
                        </a:solidFill>
                        <a:ln w="31750">
                          <a:solidFill>
                            <a:srgbClr val="00AEEF"/>
                          </a:solidFill>
                          <a:miter lim="800000"/>
                          <a:headEnd/>
                          <a:tailEnd/>
                        </a:ln>
                        <a:effectLst/>
                        <a:extLst>
                          <a:ext uri="{AF507438-7753-43E0-B8FC-AC1667EBCBE1}">
                            <a14:hiddenEffects xmlns:a14="http://schemas.microsoft.com/office/drawing/2010/main">
                              <a:effectLst>
                                <a:outerShdw blurRad="63500" dist="38099" dir="2700000" algn="ctr" rotWithShape="0">
                                  <a:srgbClr val="868686">
                                    <a:alpha val="74998"/>
                                  </a:srgbClr>
                                </a:outerShdw>
                              </a:effectLst>
                            </a14:hiddenEffects>
                          </a:ext>
                        </a:ex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3CF55A0" id="Šipka dolů 7" o:spid="_x0000_s1026" type="#_x0000_t67" style="position:absolute;margin-left:177.3pt;margin-top:8.65pt;width:13.5pt;height:19.25pt;rotation:180;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" adj="17813" fillcolor="white [3201]" strokecolor="#00aeef" strokeweight="2.5pt">
                <v:shadow color="#868686" opacity="49150f" offset=".74833mm,.74833mm"/>
                <v:textbox style="layout-flow:vertical-ideographic"/>
              </v:shape>
            </w:pict>
          </mc:Fallback>
        </mc:AlternateContent>
      </w:r>
      <w:r w:rsidR="007B387D" w:rsidRPr="00E96C03">
        <w:rPr>
          <w:b/>
          <w:noProof/>
          <w:lang w:eastAsia="cs-CZ"/>
        </w:rPr>
        <mc:AlternateContent>
          <mc:Choice Requires="wps">
            <w:drawing>
              <wp:anchor distT="0" distB="0" distL="114300" distR="114300" simplePos="0" relativeHeight="251706368" behindDoc="0" locked="0" layoutInCell="1" allowOverlap="1" wp14:anchorId="0BEF9178" wp14:editId="00AC5927">
                <wp:simplePos x="0" y="0"/>
                <wp:positionH relativeFrom="column">
                  <wp:posOffset>4696459</wp:posOffset>
                </wp:positionH>
                <wp:positionV relativeFrom="paragraph">
                  <wp:posOffset>222073</wp:posOffset>
                </wp:positionV>
                <wp:extent cx="152400" cy="828675"/>
                <wp:effectExtent l="38100" t="76200" r="38100" b="28575"/>
                <wp:wrapNone/>
                <wp:docPr id="39" name="Šipka dolů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52400" cy="828675"/>
                        </a:xfrm>
                        <a:prstGeom prst="downArrow">
                          <a:avLst>
                            <a:gd name="adj1" fmla="val 50000"/>
                            <a:gd name="adj2" fmla="val 189264"/>
                          </a:avLst>
                        </a:prstGeom>
                        <a:solidFill>
                          <a:schemeClr val="bg1"/>
                        </a:solidFill>
                        <a:ln w="31750">
                          <a:solidFill>
                            <a:srgbClr val="00AEEF"/>
                          </a:solidFill>
                          <a:miter lim="800000"/>
                          <a:headEnd/>
                          <a:tailEnd/>
                        </a:ln>
                        <a:effectLst/>
                        <a:ex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19C4B7C" id="Šipka dolů 39" o:spid="_x0000_s1026" type="#_x0000_t67" style="position:absolute;margin-left:369.8pt;margin-top:17.5pt;width:12pt;height:65.25pt;rotation:180;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" adj="14082" fillcolor="white [3212]" strokecolor="#00aeef" strokeweight="2.5pt">
                <v:textbox style="layout-flow:vertical-ideographic"/>
              </v:shape>
            </w:pict>
          </mc:Fallback>
        </mc:AlternateContent>
      </w:r>
    </w:p>
    <w:p w14:paraId="1644DD1C" w14:textId="77777777" w:rsidR="00057A58" w:rsidRPr="00E96C03" w:rsidRDefault="00680E06" w:rsidP="00057A58">
      <w:pPr>
        <w:jc w:val="center"/>
        <w:rPr>
          <w:b/>
        </w:rPr>
      </w:pPr>
      <w:r w:rsidRPr="00E96C03">
        <w:rPr>
          <w:b/>
          <w:noProof/>
          <w:lang w:eastAsia="cs-CZ"/>
        </w:rPr>
        <mc:AlternateContent>
          <mc:Choice Requires="wps">
            <w:drawing>
              <wp:anchor distT="0" distB="0" distL="114300" distR="114300" simplePos="0" relativeHeight="251697152" behindDoc="0" locked="0" layoutInCell="1" allowOverlap="1" wp14:anchorId="6EE4D541" wp14:editId="5BD5FF45">
                <wp:simplePos x="0" y="0"/>
                <wp:positionH relativeFrom="column">
                  <wp:posOffset>-415334</wp:posOffset>
                </wp:positionH>
                <wp:positionV relativeFrom="paragraph">
                  <wp:posOffset>108511</wp:posOffset>
                </wp:positionV>
                <wp:extent cx="1080000" cy="540000"/>
                <wp:effectExtent l="76200" t="57150" r="101600" b="107950"/>
                <wp:wrapNone/>
                <wp:docPr id="35" name="Zaoblený obdélník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 cy="540000"/>
                        </a:xfrm>
                        <a:prstGeom prst="roundRect">
                          <a:avLst>
                            <a:gd name="adj" fmla="val 16667"/>
                          </a:avLst>
                        </a:prstGeom>
                        <a:solidFill>
                          <a:srgbClr val="D1D3D4"/>
                        </a:solidFill>
                        <a:ln w="38100">
                          <a:solidFill>
                            <a:schemeClr val="lt1">
                              <a:lumMod val="95000"/>
                              <a:lumOff val="0"/>
                            </a:schemeClr>
                          </a:solidFill>
                          <a:round/>
                          <a:headEnd/>
                          <a:tailEnd/>
                        </a:ln>
                        <a:effectLst>
                          <a:outerShdw blurRad="63500" dist="29783" dir="3885598" algn="ctr" rotWithShape="0">
                            <a:schemeClr val="accent5">
                              <a:lumMod val="50000"/>
                              <a:lumOff val="0"/>
                              <a:alpha val="50000"/>
                            </a:schemeClr>
                          </a:outerShdw>
                        </a:effectLst>
                      </wps:spPr>
                      <wps:txbx>
                        <w:txbxContent>
                          <w:p w14:paraId="58C0D88F" w14:textId="77777777" w:rsidR="00012885" w:rsidRPr="00715F2B" w:rsidRDefault="00012885" w:rsidP="00E96C03">
                            <w:pPr>
                              <w:spacing w:after="0" w:line="240" w:lineRule="auto"/>
                              <w:jc w:val="center"/>
                              <w:rPr>
                                <w:b/>
                                <w:sz w:val="24"/>
                                <w:szCs w:val="24"/>
                              </w:rPr>
                            </w:pPr>
                            <w:r w:rsidRPr="0038440E">
                              <w:rPr>
                                <w:rFonts w:cs="Adobe Arabic"/>
                                <w:b/>
                                <w:color w:val="FF0000"/>
                                <w:sz w:val="24"/>
                                <w:szCs w:val="24"/>
                                <w:rtl/>
                              </w:rPr>
                              <w:t>٭</w:t>
                            </w:r>
                            <w:r w:rsidRPr="00715F2B">
                              <w:rPr>
                                <w:b/>
                                <w:sz w:val="24"/>
                                <w:szCs w:val="24"/>
                              </w:rPr>
                              <w:t>Asistent</w:t>
                            </w:r>
                          </w:p>
                          <w:p w14:paraId="7940DC7C" w14:textId="77777777" w:rsidR="00012885" w:rsidRPr="00E96C03" w:rsidRDefault="00012885" w:rsidP="00D73F4E">
                            <w:pPr>
                              <w:spacing w:after="0" w:line="240" w:lineRule="auto"/>
                              <w:jc w:val="center"/>
                              <w:rPr>
                                <w:b/>
                                <w:color w:val="FFFFFF" w:themeColor="background1"/>
                                <w:sz w:val="24"/>
                                <w:szCs w:val="24"/>
                              </w:rPr>
                            </w:pPr>
                            <w:r w:rsidRPr="00715F2B">
                              <w:rPr>
                                <w:b/>
                                <w:sz w:val="24"/>
                                <w:szCs w:val="24"/>
                              </w:rPr>
                              <w:t xml:space="preserve">manažera </w:t>
                            </w:r>
                            <w:r w:rsidRPr="00E96C03">
                              <w:rPr>
                                <w:b/>
                                <w:color w:val="FFFFFF" w:themeColor="background1"/>
                                <w:sz w:val="24"/>
                                <w:szCs w:val="24"/>
                              </w:rPr>
                              <w:t xml:space="preserve">ITI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EE4D541" id="Zaoblený obdélník 35" o:spid="_x0000_s1033" style="position:absolute;left:0;text-align:left;margin-left:-32.7pt;margin-top:8.55pt;width:85.05pt;height:4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" fillcolor="#d1d3d4" strokecolor="#f2f2f2 [3041]" strokeweight="3pt">
                <v:shadow on="t" color="#1f3763 [1608]" opacity=".5" offset="1pt,.74833mm"/>
                <v:textbox>
                  <w:txbxContent>
                    <w:p w14:paraId="58C0D88F" w14:textId="77777777" w:rsidR="00012885" w:rsidRPr="00715F2B" w:rsidRDefault="00012885" w:rsidP="00E96C03">
                      <w:pPr>
                        <w:spacing w:after="0" w:line="240" w:lineRule="auto"/>
                        <w:jc w:val="center"/>
                        <w:rPr>
                          <w:b/>
                          <w:sz w:val="24"/>
                          <w:szCs w:val="24"/>
                        </w:rPr>
                      </w:pPr>
                      <w:r w:rsidRPr="0038440E">
                        <w:rPr>
                          <w:rFonts w:cs="Adobe Arabic"/>
                          <w:b/>
                          <w:color w:val="FF0000"/>
                          <w:sz w:val="24"/>
                          <w:szCs w:val="24"/>
                          <w:rtl/>
                        </w:rPr>
                        <w:t>٭</w:t>
                      </w:r>
                      <w:r w:rsidRPr="00715F2B">
                        <w:rPr>
                          <w:b/>
                          <w:sz w:val="24"/>
                          <w:szCs w:val="24"/>
                        </w:rPr>
                        <w:t>Asistent</w:t>
                      </w:r>
                    </w:p>
                    <w:p w14:paraId="7940DC7C" w14:textId="77777777" w:rsidR="00012885" w:rsidRPr="00E96C03" w:rsidRDefault="00012885" w:rsidP="00D73F4E">
                      <w:pPr>
                        <w:spacing w:after="0" w:line="240" w:lineRule="auto"/>
                        <w:jc w:val="center"/>
                        <w:rPr>
                          <w:b/>
                          <w:color w:val="FFFFFF" w:themeColor="background1"/>
                          <w:sz w:val="24"/>
                          <w:szCs w:val="24"/>
                        </w:rPr>
                      </w:pPr>
                      <w:r w:rsidRPr="00715F2B">
                        <w:rPr>
                          <w:b/>
                          <w:sz w:val="24"/>
                          <w:szCs w:val="24"/>
                        </w:rPr>
                        <w:t xml:space="preserve">manažera </w:t>
                      </w:r>
                      <w:r w:rsidRPr="00E96C03">
                        <w:rPr>
                          <w:b/>
                          <w:color w:val="FFFFFF" w:themeColor="background1"/>
                          <w:sz w:val="24"/>
                          <w:szCs w:val="24"/>
                        </w:rPr>
                        <w:t xml:space="preserve">ITI </w:t>
                      </w:r>
                    </w:p>
                  </w:txbxContent>
                </v:textbox>
              </v:roundrect>
            </w:pict>
          </mc:Fallback>
        </mc:AlternateContent>
      </w:r>
    </w:p>
    <w:p w14:paraId="6AE3499F" w14:textId="77777777" w:rsidR="00057A58" w:rsidRPr="00E96C03" w:rsidRDefault="00680E06" w:rsidP="00057A58">
      <w:pPr>
        <w:jc w:val="center"/>
        <w:rPr>
          <w:b/>
        </w:rPr>
      </w:pPr>
      <w:r w:rsidRPr="00E96C03">
        <w:rPr>
          <w:b/>
          <w:noProof/>
          <w:lang w:eastAsia="cs-CZ"/>
        </w:rPr>
        <mc:AlternateContent>
          <mc:Choice Requires="wps">
            <w:drawing>
              <wp:anchor distT="0" distB="0" distL="114300" distR="114300" simplePos="0" relativeHeight="251696128" behindDoc="0" locked="0" layoutInCell="1" allowOverlap="1" wp14:anchorId="3BAEEB95" wp14:editId="40909416">
                <wp:simplePos x="0" y="0"/>
                <wp:positionH relativeFrom="column">
                  <wp:posOffset>1102995</wp:posOffset>
                </wp:positionH>
                <wp:positionV relativeFrom="paragraph">
                  <wp:posOffset>33655</wp:posOffset>
                </wp:positionV>
                <wp:extent cx="130175" cy="303530"/>
                <wp:effectExtent l="27623" t="48577" r="0" b="49848"/>
                <wp:wrapNone/>
                <wp:docPr id="19" name="Šipka dolů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flipH="1">
                          <a:off x="0" y="0"/>
                          <a:ext cx="130175" cy="303530"/>
                        </a:xfrm>
                        <a:prstGeom prst="downArrow">
                          <a:avLst>
                            <a:gd name="adj1" fmla="val 50000"/>
                            <a:gd name="adj2" fmla="val 58293"/>
                          </a:avLst>
                        </a:prstGeom>
                        <a:solidFill>
                          <a:schemeClr val="lt1">
                            <a:lumMod val="100000"/>
                            <a:lumOff val="0"/>
                          </a:schemeClr>
                        </a:solidFill>
                        <a:ln w="31750">
                          <a:solidFill>
                            <a:srgbClr val="00AEEF"/>
                          </a:solidFill>
                          <a:miter lim="800000"/>
                          <a:headEnd/>
                          <a:tailEnd/>
                        </a:ln>
                        <a:effectLst/>
                        <a:extLst>
                          <a:ext uri="{AF507438-7753-43E0-B8FC-AC1667EBCBE1}">
                            <a14:hiddenEffects xmlns:a14="http://schemas.microsoft.com/office/drawing/2010/main">
                              <a:effectLst>
                                <a:outerShdw dist="35921" dir="2700000" algn="ctr" rotWithShape="0">
                                  <a:srgbClr val="868686">
                                    <a:alpha val="74997"/>
                                  </a:srgbClr>
                                </a:outerShdw>
                              </a:effectLst>
                            </a14:hiddenEffects>
                          </a:ext>
                        </a:ex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153DF05" id="Šipka dolů 19" o:spid="_x0000_s1026" type="#_x0000_t67" style="position:absolute;margin-left:86.85pt;margin-top:2.65pt;width:10.25pt;height:23.9pt;rotation:90;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" fillcolor="white [3201]" strokecolor="#00aeef" strokeweight="2.5pt">
                <v:shadow color="#868686" opacity="49150f"/>
                <v:textbox style="layout-flow:vertical-ideographic"/>
              </v:shape>
            </w:pict>
          </mc:Fallback>
        </mc:AlternateContent>
      </w:r>
      <w:r w:rsidRPr="00E96C03">
        <w:rPr>
          <w:b/>
          <w:noProof/>
          <w:lang w:eastAsia="cs-CZ"/>
        </w:rPr>
        <mc:AlternateContent>
          <mc:Choice Requires="wps">
            <w:drawing>
              <wp:anchor distT="0" distB="0" distL="114300" distR="114300" simplePos="0" relativeHeight="251686912" behindDoc="0" locked="0" layoutInCell="1" allowOverlap="1" wp14:anchorId="058DEB7C" wp14:editId="308F9F35">
                <wp:simplePos x="0" y="0"/>
                <wp:positionH relativeFrom="column">
                  <wp:posOffset>1619885</wp:posOffset>
                </wp:positionH>
                <wp:positionV relativeFrom="paragraph">
                  <wp:posOffset>4445</wp:posOffset>
                </wp:positionV>
                <wp:extent cx="1594485" cy="359410"/>
                <wp:effectExtent l="76200" t="57150" r="100965" b="116840"/>
                <wp:wrapNone/>
                <wp:docPr id="28" name="Zaoblený obdélník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4485" cy="359410"/>
                        </a:xfrm>
                        <a:prstGeom prst="roundRect">
                          <a:avLst>
                            <a:gd name="adj" fmla="val 16667"/>
                          </a:avLst>
                        </a:prstGeom>
                        <a:solidFill>
                          <a:srgbClr val="D1D3D4"/>
                        </a:solidFill>
                        <a:ln w="38100">
                          <a:solidFill>
                            <a:schemeClr val="lt1">
                              <a:lumMod val="95000"/>
                              <a:lumOff val="0"/>
                            </a:schemeClr>
                          </a:solidFill>
                          <a:round/>
                          <a:headEnd/>
                          <a:tailEnd/>
                        </a:ln>
                        <a:effectLst>
                          <a:outerShdw blurRad="63500" dist="29783" dir="3885598" algn="ctr" rotWithShape="0">
                            <a:schemeClr val="accent5">
                              <a:lumMod val="50000"/>
                              <a:lumOff val="0"/>
                              <a:alpha val="50000"/>
                            </a:schemeClr>
                          </a:outerShdw>
                        </a:effectLst>
                      </wps:spPr>
                      <wps:txbx>
                        <w:txbxContent>
                          <w:p w14:paraId="5C51B0AC" w14:textId="77777777" w:rsidR="00012885" w:rsidRPr="00715F2B" w:rsidRDefault="00012885" w:rsidP="00715F2B">
                            <w:pPr>
                              <w:spacing w:after="0" w:line="240" w:lineRule="auto"/>
                              <w:jc w:val="center"/>
                              <w:rPr>
                                <w:b/>
                                <w:sz w:val="36"/>
                                <w:szCs w:val="40"/>
                              </w:rPr>
                            </w:pPr>
                            <w:r w:rsidRPr="0038440E">
                              <w:rPr>
                                <w:rFonts w:cs="Adobe Arabic"/>
                                <w:b/>
                                <w:color w:val="FF0000"/>
                                <w:sz w:val="24"/>
                                <w:szCs w:val="24"/>
                                <w:rtl/>
                              </w:rPr>
                              <w:t>٭</w:t>
                            </w:r>
                            <w:r w:rsidRPr="00715F2B">
                              <w:rPr>
                                <w:b/>
                                <w:sz w:val="24"/>
                                <w:szCs w:val="24"/>
                              </w:rPr>
                              <w:t>Manažer</w:t>
                            </w:r>
                            <w:r w:rsidRPr="00715F2B">
                              <w:rPr>
                                <w:b/>
                                <w:sz w:val="24"/>
                                <w:szCs w:val="40"/>
                              </w:rPr>
                              <w:t xml:space="preserve"> ITI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58DEB7C" id="Zaoblený obdélník 28" o:spid="_x0000_s1034" style="position:absolute;left:0;text-align:left;margin-left:127.55pt;margin-top:.35pt;width:125.55pt;height:28.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" fillcolor="#d1d3d4" strokecolor="#f2f2f2 [3041]" strokeweight="3pt">
                <v:shadow on="t" color="#1f3763 [1608]" opacity=".5" offset="1pt,.74833mm"/>
                <v:textbox>
                  <w:txbxContent>
                    <w:p w14:paraId="5C51B0AC" w14:textId="77777777" w:rsidR="00012885" w:rsidRPr="00715F2B" w:rsidRDefault="00012885" w:rsidP="00715F2B">
                      <w:pPr>
                        <w:spacing w:after="0" w:line="240" w:lineRule="auto"/>
                        <w:jc w:val="center"/>
                        <w:rPr>
                          <w:b/>
                          <w:sz w:val="36"/>
                          <w:szCs w:val="40"/>
                        </w:rPr>
                      </w:pPr>
                      <w:r w:rsidRPr="0038440E">
                        <w:rPr>
                          <w:rFonts w:cs="Adobe Arabic"/>
                          <w:b/>
                          <w:color w:val="FF0000"/>
                          <w:sz w:val="24"/>
                          <w:szCs w:val="24"/>
                          <w:rtl/>
                        </w:rPr>
                        <w:t>٭</w:t>
                      </w:r>
                      <w:r w:rsidRPr="00715F2B">
                        <w:rPr>
                          <w:b/>
                          <w:sz w:val="24"/>
                          <w:szCs w:val="24"/>
                        </w:rPr>
                        <w:t>Manažer</w:t>
                      </w:r>
                      <w:r w:rsidRPr="00715F2B">
                        <w:rPr>
                          <w:b/>
                          <w:sz w:val="24"/>
                          <w:szCs w:val="40"/>
                        </w:rPr>
                        <w:t xml:space="preserve"> ITI </w:t>
                      </w:r>
                    </w:p>
                  </w:txbxContent>
                </v:textbox>
              </v:roundrect>
            </w:pict>
          </mc:Fallback>
        </mc:AlternateContent>
      </w:r>
    </w:p>
    <w:p w14:paraId="2C8C396C" w14:textId="77777777" w:rsidR="00057A58" w:rsidRPr="00E96C03" w:rsidRDefault="00057A58" w:rsidP="00057A58">
      <w:pPr>
        <w:jc w:val="center"/>
        <w:rPr>
          <w:b/>
        </w:rPr>
      </w:pPr>
      <w:r w:rsidRPr="00E96C03">
        <w:rPr>
          <w:b/>
          <w:noProof/>
          <w:lang w:eastAsia="cs-CZ"/>
        </w:rPr>
        <mc:AlternateContent>
          <mc:Choice Requires="wps">
            <w:drawing>
              <wp:anchor distT="0" distB="0" distL="114300" distR="114300" simplePos="0" relativeHeight="251703296" behindDoc="0" locked="0" layoutInCell="1" allowOverlap="1" wp14:anchorId="10DB7FB6" wp14:editId="4FBF1938">
                <wp:simplePos x="0" y="0"/>
                <wp:positionH relativeFrom="column">
                  <wp:posOffset>4034155</wp:posOffset>
                </wp:positionH>
                <wp:positionV relativeFrom="paragraph">
                  <wp:posOffset>335915</wp:posOffset>
                </wp:positionV>
                <wp:extent cx="1594800" cy="540000"/>
                <wp:effectExtent l="76200" t="57150" r="100965" b="107950"/>
                <wp:wrapNone/>
                <wp:docPr id="26" name="Zaoblený obdélník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4800" cy="540000"/>
                        </a:xfrm>
                        <a:prstGeom prst="roundRect">
                          <a:avLst>
                            <a:gd name="adj" fmla="val 16667"/>
                          </a:avLst>
                        </a:prstGeom>
                        <a:solidFill>
                          <a:srgbClr val="939598"/>
                        </a:solidFill>
                        <a:ln w="38100">
                          <a:solidFill>
                            <a:schemeClr val="lt1">
                              <a:lumMod val="95000"/>
                              <a:lumOff val="0"/>
                            </a:schemeClr>
                          </a:solidFill>
                          <a:round/>
                          <a:headEnd/>
                          <a:tailEnd/>
                        </a:ln>
                        <a:effectLst>
                          <a:outerShdw blurRad="63500" dist="29783" dir="3885598" algn="ctr" rotWithShape="0">
                            <a:schemeClr val="accent5">
                              <a:lumMod val="50000"/>
                              <a:lumOff val="0"/>
                              <a:alpha val="50000"/>
                            </a:schemeClr>
                          </a:outerShdw>
                        </a:effectLst>
                      </wps:spPr>
                      <wps:txbx>
                        <w:txbxContent>
                          <w:p w14:paraId="5283C8D4" w14:textId="77777777" w:rsidR="00012885" w:rsidRPr="00D234E3" w:rsidRDefault="00012885" w:rsidP="00715F2B">
                            <w:pPr>
                              <w:spacing w:after="0"/>
                              <w:contextualSpacing/>
                              <w:jc w:val="center"/>
                              <w:rPr>
                                <w:b/>
                                <w:color w:val="FFFFFF" w:themeColor="background1"/>
                                <w:sz w:val="16"/>
                                <w:szCs w:val="40"/>
                              </w:rPr>
                            </w:pPr>
                            <w:r w:rsidRPr="00D234E3">
                              <w:rPr>
                                <w:b/>
                                <w:color w:val="FFFFFF" w:themeColor="background1"/>
                                <w:sz w:val="24"/>
                                <w:szCs w:val="40"/>
                              </w:rPr>
                              <w:t>Zprostředkující subjekt</w:t>
                            </w:r>
                            <w:r>
                              <w:rPr>
                                <w:b/>
                                <w:color w:val="FFFFFF" w:themeColor="background1"/>
                                <w:sz w:val="24"/>
                                <w:szCs w:val="40"/>
                              </w:rPr>
                              <w:t xml:space="preserve"> ITI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0DB7FB6" id="Zaoblený obdélník 26" o:spid="_x0000_s1035" style="position:absolute;left:0;text-align:left;margin-left:317.65pt;margin-top:26.45pt;width:125.55pt;height:4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" fillcolor="#939598" strokecolor="#f2f2f2 [3041]" strokeweight="3pt">
                <v:shadow on="t" color="#1f3763 [1608]" opacity=".5" offset="1pt,.74833mm"/>
                <v:textbox>
                  <w:txbxContent>
                    <w:p w14:paraId="5283C8D4" w14:textId="77777777" w:rsidR="00012885" w:rsidRPr="00D234E3" w:rsidRDefault="00012885" w:rsidP="00715F2B">
                      <w:pPr>
                        <w:spacing w:after="0"/>
                        <w:contextualSpacing/>
                        <w:jc w:val="center"/>
                        <w:rPr>
                          <w:b/>
                          <w:color w:val="FFFFFF" w:themeColor="background1"/>
                          <w:sz w:val="16"/>
                          <w:szCs w:val="40"/>
                        </w:rPr>
                      </w:pPr>
                      <w:r w:rsidRPr="00D234E3">
                        <w:rPr>
                          <w:b/>
                          <w:color w:val="FFFFFF" w:themeColor="background1"/>
                          <w:sz w:val="24"/>
                          <w:szCs w:val="40"/>
                        </w:rPr>
                        <w:t>Zprostředkující subjekt</w:t>
                      </w:r>
                      <w:r>
                        <w:rPr>
                          <w:b/>
                          <w:color w:val="FFFFFF" w:themeColor="background1"/>
                          <w:sz w:val="24"/>
                          <w:szCs w:val="40"/>
                        </w:rPr>
                        <w:t xml:space="preserve"> ITI</w:t>
                      </w:r>
                    </w:p>
                  </w:txbxContent>
                </v:textbox>
              </v:roundrect>
            </w:pict>
          </mc:Fallback>
        </mc:AlternateContent>
      </w:r>
    </w:p>
    <w:p w14:paraId="1A83A400" w14:textId="77777777" w:rsidR="00057A58" w:rsidRPr="00E96C03" w:rsidRDefault="00680E06" w:rsidP="00057A58">
      <w:pPr>
        <w:jc w:val="center"/>
        <w:rPr>
          <w:b/>
        </w:rPr>
      </w:pPr>
      <w:r w:rsidRPr="00E96C03">
        <w:rPr>
          <w:b/>
          <w:noProof/>
          <w:lang w:eastAsia="cs-CZ"/>
        </w:rPr>
        <mc:AlternateContent>
          <mc:Choice Requires="wps">
            <w:drawing>
              <wp:anchor distT="0" distB="0" distL="114300" distR="114300" simplePos="0" relativeHeight="251698176" behindDoc="0" locked="0" layoutInCell="1" allowOverlap="1" wp14:anchorId="71376AB5" wp14:editId="76059B22">
                <wp:simplePos x="0" y="0"/>
                <wp:positionH relativeFrom="column">
                  <wp:posOffset>2247265</wp:posOffset>
                </wp:positionH>
                <wp:positionV relativeFrom="paragraph">
                  <wp:posOffset>48895</wp:posOffset>
                </wp:positionV>
                <wp:extent cx="171450" cy="244475"/>
                <wp:effectExtent l="95250" t="38100" r="19050" b="22225"/>
                <wp:wrapNone/>
                <wp:docPr id="24" name="Šipka dolů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71450" cy="244475"/>
                        </a:xfrm>
                        <a:prstGeom prst="downArrow">
                          <a:avLst>
                            <a:gd name="adj1" fmla="val 50000"/>
                            <a:gd name="adj2" fmla="val 25000"/>
                          </a:avLst>
                        </a:prstGeom>
                        <a:solidFill>
                          <a:schemeClr val="lt1">
                            <a:lumMod val="100000"/>
                            <a:lumOff val="0"/>
                          </a:schemeClr>
                        </a:solidFill>
                        <a:ln w="31750">
                          <a:solidFill>
                            <a:srgbClr val="00AEEF"/>
                          </a:solidFill>
                          <a:miter lim="800000"/>
                          <a:headEnd/>
                          <a:tailEnd/>
                        </a:ln>
                        <a:effectLst/>
                        <a:extLst>
                          <a:ext uri="{AF507438-7753-43E0-B8FC-AC1667EBCBE1}">
                            <a14:hiddenEffects xmlns:a14="http://schemas.microsoft.com/office/drawing/2010/main">
                              <a:effectLst>
                                <a:outerShdw blurRad="63500" dist="38099" dir="2700000" algn="ctr" rotWithShape="0">
                                  <a:srgbClr val="868686">
                                    <a:alpha val="74998"/>
                                  </a:srgbClr>
                                </a:outerShdw>
                              </a:effectLst>
                            </a14:hiddenEffects>
                          </a:ext>
                        </a:ex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7AE0B1E" id="Šipka dolů 24" o:spid="_x0000_s1026" type="#_x0000_t67" style="position:absolute;margin-left:176.95pt;margin-top:3.85pt;width:13.5pt;height:19.25pt;rotation:180;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" adj="17813" fillcolor="white [3201]" strokecolor="#00aeef" strokeweight="2.5pt">
                <v:shadow color="#868686" opacity="49150f" offset=".74833mm,.74833mm"/>
                <v:textbox style="layout-flow:vertical-ideographic"/>
              </v:shape>
            </w:pict>
          </mc:Fallback>
        </mc:AlternateContent>
      </w:r>
    </w:p>
    <w:p w14:paraId="47375D94" w14:textId="77777777" w:rsidR="00057A58" w:rsidRPr="00E96C03" w:rsidRDefault="00680E06" w:rsidP="00057A58">
      <w:pPr>
        <w:jc w:val="center"/>
        <w:rPr>
          <w:b/>
        </w:rPr>
      </w:pPr>
      <w:r w:rsidRPr="00E96C03">
        <w:rPr>
          <w:b/>
          <w:noProof/>
          <w:lang w:eastAsia="cs-CZ"/>
        </w:rPr>
        <mc:AlternateContent>
          <mc:Choice Requires="wps">
            <w:drawing>
              <wp:anchor distT="0" distB="0" distL="114300" distR="114300" simplePos="0" relativeHeight="251687936" behindDoc="0" locked="0" layoutInCell="1" allowOverlap="1" wp14:anchorId="501D7172" wp14:editId="1495F344">
                <wp:simplePos x="0" y="0"/>
                <wp:positionH relativeFrom="column">
                  <wp:posOffset>1617980</wp:posOffset>
                </wp:positionH>
                <wp:positionV relativeFrom="paragraph">
                  <wp:posOffset>182880</wp:posOffset>
                </wp:positionV>
                <wp:extent cx="1594485" cy="359410"/>
                <wp:effectExtent l="76200" t="57150" r="100965" b="116840"/>
                <wp:wrapNone/>
                <wp:docPr id="10" name="Zaoblený obdélník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4485" cy="359410"/>
                        </a:xfrm>
                        <a:prstGeom prst="roundRect">
                          <a:avLst>
                            <a:gd name="adj" fmla="val 16667"/>
                          </a:avLst>
                        </a:prstGeom>
                        <a:solidFill>
                          <a:srgbClr val="939598"/>
                        </a:solidFill>
                        <a:ln w="38100">
                          <a:solidFill>
                            <a:schemeClr val="lt1">
                              <a:lumMod val="95000"/>
                              <a:lumOff val="0"/>
                            </a:schemeClr>
                          </a:solidFill>
                          <a:round/>
                          <a:headEnd/>
                          <a:tailEnd/>
                        </a:ln>
                        <a:effectLst>
                          <a:outerShdw blurRad="63500" dist="29783" dir="3885598" algn="ctr" rotWithShape="0">
                            <a:schemeClr val="accent5">
                              <a:lumMod val="50000"/>
                              <a:lumOff val="0"/>
                              <a:alpha val="50000"/>
                            </a:schemeClr>
                          </a:outerShdw>
                        </a:effectLst>
                      </wps:spPr>
                      <wps:txbx>
                        <w:txbxContent>
                          <w:p w14:paraId="6598357F" w14:textId="77777777" w:rsidR="00012885" w:rsidRPr="00E96C03" w:rsidRDefault="00012885" w:rsidP="00715F2B">
                            <w:pPr>
                              <w:spacing w:after="0"/>
                              <w:contextualSpacing/>
                              <w:jc w:val="center"/>
                              <w:rPr>
                                <w:b/>
                                <w:color w:val="FFFFFF" w:themeColor="background1"/>
                                <w:sz w:val="24"/>
                                <w:szCs w:val="40"/>
                              </w:rPr>
                            </w:pPr>
                            <w:r w:rsidRPr="00E96C03">
                              <w:rPr>
                                <w:b/>
                                <w:color w:val="FFFFFF" w:themeColor="background1"/>
                                <w:sz w:val="24"/>
                                <w:szCs w:val="40"/>
                              </w:rPr>
                              <w:t>Pracovní skupiny</w:t>
                            </w:r>
                          </w:p>
                        </w:txbxContent>
                      </wps:txbx>
                      <wps:bodyPr rot="0" vert="horz" wrap="square" lIns="18000" tIns="45720" rIns="1800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01D7172" id="Zaoblený obdélník 10" o:spid="_x0000_s1036" style="position:absolute;left:0;text-align:left;margin-left:127.4pt;margin-top:14.4pt;width:125.55pt;height:28.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" fillcolor="#939598" strokecolor="#f2f2f2 [3041]" strokeweight="3pt">
                <v:shadow on="t" color="#1f3763 [1608]" opacity=".5" offset="1pt,.74833mm"/>
                <v:textbox inset=".5mm,,.5mm">
                  <w:txbxContent>
                    <w:p w14:paraId="6598357F" w14:textId="77777777" w:rsidR="00012885" w:rsidRPr="00E96C03" w:rsidRDefault="00012885" w:rsidP="00715F2B">
                      <w:pPr>
                        <w:spacing w:after="0"/>
                        <w:contextualSpacing/>
                        <w:jc w:val="center"/>
                        <w:rPr>
                          <w:b/>
                          <w:color w:val="FFFFFF" w:themeColor="background1"/>
                          <w:sz w:val="24"/>
                          <w:szCs w:val="40"/>
                        </w:rPr>
                      </w:pPr>
                      <w:r w:rsidRPr="00E96C03">
                        <w:rPr>
                          <w:b/>
                          <w:color w:val="FFFFFF" w:themeColor="background1"/>
                          <w:sz w:val="24"/>
                          <w:szCs w:val="40"/>
                        </w:rPr>
                        <w:t>Pracovní skupiny</w:t>
                      </w:r>
                    </w:p>
                  </w:txbxContent>
                </v:textbox>
              </v:roundrect>
            </w:pict>
          </mc:Fallback>
        </mc:AlternateContent>
      </w:r>
      <w:r w:rsidR="007B387D" w:rsidRPr="00E96C03">
        <w:rPr>
          <w:b/>
          <w:noProof/>
          <w:lang w:eastAsia="cs-CZ"/>
        </w:rPr>
        <mc:AlternateContent>
          <mc:Choice Requires="wps">
            <w:drawing>
              <wp:anchor distT="0" distB="0" distL="114300" distR="114300" simplePos="0" relativeHeight="251705344" behindDoc="0" locked="0" layoutInCell="1" allowOverlap="1" wp14:anchorId="57A22ACE" wp14:editId="0350F609">
                <wp:simplePos x="0" y="0"/>
                <wp:positionH relativeFrom="column">
                  <wp:posOffset>5224145</wp:posOffset>
                </wp:positionH>
                <wp:positionV relativeFrom="paragraph">
                  <wp:posOffset>82550</wp:posOffset>
                </wp:positionV>
                <wp:extent cx="1156335" cy="359410"/>
                <wp:effectExtent l="76200" t="57150" r="100965" b="116840"/>
                <wp:wrapNone/>
                <wp:docPr id="14" name="Zaoblený obdélník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6335" cy="359410"/>
                        </a:xfrm>
                        <a:prstGeom prst="roundRect">
                          <a:avLst>
                            <a:gd name="adj" fmla="val 16667"/>
                          </a:avLst>
                        </a:prstGeom>
                        <a:solidFill>
                          <a:srgbClr val="D1D3D4"/>
                        </a:solidFill>
                        <a:ln w="38100">
                          <a:solidFill>
                            <a:schemeClr val="lt1">
                              <a:lumMod val="95000"/>
                              <a:lumOff val="0"/>
                            </a:schemeClr>
                          </a:solidFill>
                          <a:round/>
                          <a:headEnd/>
                          <a:tailEnd/>
                        </a:ln>
                        <a:effectLst>
                          <a:outerShdw blurRad="63500" dist="29783" dir="3885598" algn="ctr" rotWithShape="0">
                            <a:schemeClr val="accent5">
                              <a:lumMod val="50000"/>
                              <a:lumOff val="0"/>
                              <a:alpha val="50000"/>
                            </a:schemeClr>
                          </a:outerShdw>
                        </a:effectLst>
                      </wps:spPr>
                      <wps:txbx>
                        <w:txbxContent>
                          <w:p w14:paraId="62E05F2F" w14:textId="77777777" w:rsidR="00012885" w:rsidRPr="00715F2B" w:rsidRDefault="00012885" w:rsidP="00057A58">
                            <w:pPr>
                              <w:spacing w:after="0"/>
                              <w:contextualSpacing/>
                              <w:jc w:val="center"/>
                              <w:rPr>
                                <w:b/>
                                <w:sz w:val="24"/>
                                <w:szCs w:val="40"/>
                              </w:rPr>
                            </w:pPr>
                            <w:r w:rsidRPr="00715F2B">
                              <w:rPr>
                                <w:b/>
                                <w:sz w:val="24"/>
                                <w:szCs w:val="40"/>
                              </w:rPr>
                              <w:t>Hodnotitelé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7A22ACE" id="Zaoblený obdélník 14" o:spid="_x0000_s1037" style="position:absolute;left:0;text-align:left;margin-left:411.35pt;margin-top:6.5pt;width:91.05pt;height:28.3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" fillcolor="#d1d3d4" strokecolor="#f2f2f2 [3041]" strokeweight="3pt">
                <v:shadow on="t" color="#1f3763 [1608]" opacity=".5" offset="1pt,.74833mm"/>
                <v:textbox>
                  <w:txbxContent>
                    <w:p w14:paraId="62E05F2F" w14:textId="77777777" w:rsidR="00012885" w:rsidRPr="00715F2B" w:rsidRDefault="00012885" w:rsidP="00057A58">
                      <w:pPr>
                        <w:spacing w:after="0"/>
                        <w:contextualSpacing/>
                        <w:jc w:val="center"/>
                        <w:rPr>
                          <w:b/>
                          <w:sz w:val="24"/>
                          <w:szCs w:val="40"/>
                        </w:rPr>
                      </w:pPr>
                      <w:r w:rsidRPr="00715F2B">
                        <w:rPr>
                          <w:b/>
                          <w:sz w:val="24"/>
                          <w:szCs w:val="40"/>
                        </w:rPr>
                        <w:t>Hodnotitelé</w:t>
                      </w:r>
                    </w:p>
                  </w:txbxContent>
                </v:textbox>
              </v:roundrect>
            </w:pict>
          </mc:Fallback>
        </mc:AlternateContent>
      </w:r>
    </w:p>
    <w:p w14:paraId="320DDED8" w14:textId="77777777" w:rsidR="00057A58" w:rsidRPr="00E96C03" w:rsidRDefault="00680E06" w:rsidP="00057A58">
      <w:pPr>
        <w:jc w:val="center"/>
        <w:rPr>
          <w:b/>
        </w:rPr>
      </w:pPr>
      <w:r w:rsidRPr="00E96C03">
        <w:rPr>
          <w:b/>
          <w:noProof/>
          <w:lang w:eastAsia="cs-CZ"/>
        </w:rPr>
        <mc:AlternateContent>
          <mc:Choice Requires="wps">
            <w:drawing>
              <wp:anchor distT="0" distB="0" distL="114300" distR="114300" simplePos="0" relativeHeight="251702272" behindDoc="0" locked="0" layoutInCell="1" allowOverlap="1" wp14:anchorId="53FB5889" wp14:editId="6C80727C">
                <wp:simplePos x="0" y="0"/>
                <wp:positionH relativeFrom="column">
                  <wp:posOffset>150495</wp:posOffset>
                </wp:positionH>
                <wp:positionV relativeFrom="paragraph">
                  <wp:posOffset>22225</wp:posOffset>
                </wp:positionV>
                <wp:extent cx="1594485" cy="539750"/>
                <wp:effectExtent l="76200" t="57150" r="100965" b="107950"/>
                <wp:wrapNone/>
                <wp:docPr id="17" name="Zaoblený obdélník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4485" cy="539750"/>
                        </a:xfrm>
                        <a:prstGeom prst="roundRect">
                          <a:avLst>
                            <a:gd name="adj" fmla="val 16667"/>
                          </a:avLst>
                        </a:prstGeom>
                        <a:solidFill>
                          <a:srgbClr val="D1D3D4"/>
                        </a:solidFill>
                        <a:ln w="38100">
                          <a:solidFill>
                            <a:schemeClr val="lt1">
                              <a:lumMod val="95000"/>
                              <a:lumOff val="0"/>
                            </a:schemeClr>
                          </a:solidFill>
                          <a:round/>
                          <a:headEnd/>
                          <a:tailEnd/>
                        </a:ln>
                        <a:effectLst>
                          <a:outerShdw blurRad="63500" dist="29783" dir="3885598" algn="ctr" rotWithShape="0">
                            <a:schemeClr val="accent5">
                              <a:lumMod val="50000"/>
                              <a:lumOff val="0"/>
                              <a:alpha val="50000"/>
                            </a:schemeClr>
                          </a:outerShdw>
                        </a:effectLst>
                        <a:extLst/>
                      </wps:spPr>
                      <wps:txbx>
                        <w:txbxContent>
                          <w:p w14:paraId="125DC1D7" w14:textId="77777777" w:rsidR="00012885" w:rsidRPr="00715F2B" w:rsidRDefault="00012885" w:rsidP="00057A58">
                            <w:pPr>
                              <w:spacing w:after="0"/>
                              <w:contextualSpacing/>
                              <w:jc w:val="center"/>
                              <w:rPr>
                                <w:b/>
                                <w:sz w:val="28"/>
                                <w:szCs w:val="40"/>
                              </w:rPr>
                            </w:pPr>
                            <w:r w:rsidRPr="0038440E">
                              <w:rPr>
                                <w:rFonts w:cs="Adobe Arabic"/>
                                <w:b/>
                                <w:color w:val="FF0000"/>
                                <w:sz w:val="24"/>
                                <w:szCs w:val="24"/>
                                <w:rtl/>
                              </w:rPr>
                              <w:t>٭</w:t>
                            </w:r>
                            <w:r w:rsidRPr="00715F2B">
                              <w:rPr>
                                <w:b/>
                                <w:sz w:val="24"/>
                                <w:szCs w:val="40"/>
                              </w:rPr>
                              <w:t xml:space="preserve">Územní/tematičtí koordinátoři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3FB5889" id="Zaoblený obdélník 17" o:spid="_x0000_s1038" style="position:absolute;left:0;text-align:left;margin-left:11.85pt;margin-top:1.75pt;width:125.55pt;height:4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" fillcolor="#d1d3d4" strokecolor="#f2f2f2 [3041]" strokeweight="3pt">
                <v:shadow on="t" color="#1f3763 [1608]" opacity=".5" offset="1pt,.74833mm"/>
                <v:textbox>
                  <w:txbxContent>
                    <w:p w14:paraId="125DC1D7" w14:textId="77777777" w:rsidR="00012885" w:rsidRPr="00715F2B" w:rsidRDefault="00012885" w:rsidP="00057A58">
                      <w:pPr>
                        <w:spacing w:after="0"/>
                        <w:contextualSpacing/>
                        <w:jc w:val="center"/>
                        <w:rPr>
                          <w:b/>
                          <w:sz w:val="28"/>
                          <w:szCs w:val="40"/>
                        </w:rPr>
                      </w:pPr>
                      <w:r w:rsidRPr="0038440E">
                        <w:rPr>
                          <w:rFonts w:cs="Adobe Arabic"/>
                          <w:b/>
                          <w:color w:val="FF0000"/>
                          <w:sz w:val="24"/>
                          <w:szCs w:val="24"/>
                          <w:rtl/>
                        </w:rPr>
                        <w:t>٭</w:t>
                      </w:r>
                      <w:r w:rsidRPr="00715F2B">
                        <w:rPr>
                          <w:b/>
                          <w:sz w:val="24"/>
                          <w:szCs w:val="40"/>
                        </w:rPr>
                        <w:t xml:space="preserve">Územní/tematičtí koordinátoři </w:t>
                      </w:r>
                    </w:p>
                  </w:txbxContent>
                </v:textbox>
              </v:roundrect>
            </w:pict>
          </mc:Fallback>
        </mc:AlternateContent>
      </w:r>
      <w:r w:rsidR="00C5638C" w:rsidRPr="00E96C03">
        <w:rPr>
          <w:b/>
          <w:noProof/>
          <w:lang w:eastAsia="cs-CZ"/>
        </w:rPr>
        <mc:AlternateContent>
          <mc:Choice Requires="wps">
            <w:drawing>
              <wp:anchor distT="0" distB="0" distL="114300" distR="114300" simplePos="0" relativeHeight="251707392" behindDoc="0" locked="0" layoutInCell="1" allowOverlap="1" wp14:anchorId="16B4F36A" wp14:editId="36EAE06E">
                <wp:simplePos x="0" y="0"/>
                <wp:positionH relativeFrom="column">
                  <wp:posOffset>4623435</wp:posOffset>
                </wp:positionH>
                <wp:positionV relativeFrom="paragraph">
                  <wp:posOffset>240665</wp:posOffset>
                </wp:positionV>
                <wp:extent cx="186055" cy="1438275"/>
                <wp:effectExtent l="38100" t="76200" r="42545" b="28575"/>
                <wp:wrapNone/>
                <wp:docPr id="5" name="Šipka dolů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86055" cy="1438275"/>
                        </a:xfrm>
                        <a:prstGeom prst="downArrow">
                          <a:avLst>
                            <a:gd name="adj1" fmla="val 50000"/>
                            <a:gd name="adj2" fmla="val 189264"/>
                          </a:avLst>
                        </a:prstGeom>
                        <a:solidFill>
                          <a:schemeClr val="bg1"/>
                        </a:solidFill>
                        <a:ln w="31750">
                          <a:solidFill>
                            <a:srgbClr val="00AEEF"/>
                          </a:solidFill>
                          <a:miter lim="800000"/>
                          <a:headEnd/>
                          <a:tailEnd/>
                        </a:ln>
                        <a:effectLst/>
                        <a:ex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3394C5C" id="Šipka dolů 5" o:spid="_x0000_s1026" type="#_x0000_t67" style="position:absolute;margin-left:364.05pt;margin-top:18.95pt;width:14.65pt;height:113.25pt;rotation:180;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" adj="16312" fillcolor="white [3212]" strokecolor="#00aeef" strokeweight="2.5pt">
                <v:textbox style="layout-flow:vertical-ideographic"/>
              </v:shape>
            </w:pict>
          </mc:Fallback>
        </mc:AlternateContent>
      </w:r>
      <w:r w:rsidR="00C5638C" w:rsidRPr="00E96C03">
        <w:rPr>
          <w:b/>
          <w:noProof/>
          <w:lang w:eastAsia="cs-CZ"/>
        </w:rPr>
        <mc:AlternateContent>
          <mc:Choice Requires="wps">
            <w:drawing>
              <wp:anchor distT="0" distB="0" distL="114300" distR="114300" simplePos="0" relativeHeight="251704320" behindDoc="0" locked="0" layoutInCell="1" allowOverlap="1" wp14:anchorId="6BB0BB44" wp14:editId="760D21B3">
                <wp:simplePos x="0" y="0"/>
                <wp:positionH relativeFrom="column">
                  <wp:posOffset>4242171</wp:posOffset>
                </wp:positionH>
                <wp:positionV relativeFrom="paragraph">
                  <wp:posOffset>241300</wp:posOffset>
                </wp:positionV>
                <wp:extent cx="186055" cy="1438275"/>
                <wp:effectExtent l="38100" t="76200" r="42545" b="28575"/>
                <wp:wrapNone/>
                <wp:docPr id="23" name="Šipka dolů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86055" cy="1438275"/>
                        </a:xfrm>
                        <a:prstGeom prst="downArrow">
                          <a:avLst>
                            <a:gd name="adj1" fmla="val 50000"/>
                            <a:gd name="adj2" fmla="val 189264"/>
                          </a:avLst>
                        </a:prstGeom>
                        <a:solidFill>
                          <a:schemeClr val="bg1"/>
                        </a:solidFill>
                        <a:ln w="31750">
                          <a:solidFill>
                            <a:srgbClr val="00AEEF"/>
                          </a:solidFill>
                          <a:miter lim="800000"/>
                          <a:headEnd/>
                          <a:tailEnd/>
                        </a:ln>
                        <a:effectLst/>
                        <a:ex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3E86469" id="Šipka dolů 23" o:spid="_x0000_s1026" type="#_x0000_t67" style="position:absolute;margin-left:334.05pt;margin-top:19pt;width:14.65pt;height:113.25pt;rotation:180;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" adj="16312" fillcolor="white [3212]" strokecolor="#00aeef" strokeweight="2.5pt">
                <v:textbox style="layout-flow:vertical-ideographic"/>
              </v:shape>
            </w:pict>
          </mc:Fallback>
        </mc:AlternateContent>
      </w:r>
      <w:r w:rsidR="00C5638C" w:rsidRPr="00E96C03">
        <w:rPr>
          <w:b/>
          <w:noProof/>
          <w:lang w:eastAsia="cs-CZ"/>
        </w:rPr>
        <mc:AlternateContent>
          <mc:Choice Requires="wps">
            <w:drawing>
              <wp:anchor distT="0" distB="0" distL="114300" distR="114300" simplePos="0" relativeHeight="251708416" behindDoc="0" locked="0" layoutInCell="1" allowOverlap="1" wp14:anchorId="70D2D5EC" wp14:editId="6365AF5A">
                <wp:simplePos x="0" y="0"/>
                <wp:positionH relativeFrom="column">
                  <wp:posOffset>5033231</wp:posOffset>
                </wp:positionH>
                <wp:positionV relativeFrom="paragraph">
                  <wp:posOffset>241167</wp:posOffset>
                </wp:positionV>
                <wp:extent cx="186055" cy="1438275"/>
                <wp:effectExtent l="38100" t="76200" r="42545" b="28575"/>
                <wp:wrapNone/>
                <wp:docPr id="6" name="Šipka dolů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86055" cy="1438275"/>
                        </a:xfrm>
                        <a:prstGeom prst="downArrow">
                          <a:avLst>
                            <a:gd name="adj1" fmla="val 50000"/>
                            <a:gd name="adj2" fmla="val 189264"/>
                          </a:avLst>
                        </a:prstGeom>
                        <a:solidFill>
                          <a:schemeClr val="bg1"/>
                        </a:solidFill>
                        <a:ln w="31750">
                          <a:solidFill>
                            <a:srgbClr val="00AEEF"/>
                          </a:solidFill>
                          <a:miter lim="800000"/>
                          <a:headEnd/>
                          <a:tailEnd/>
                        </a:ln>
                        <a:effectLst/>
                        <a:ex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5B6EB08" id="Šipka dolů 6" o:spid="_x0000_s1026" type="#_x0000_t67" style="position:absolute;margin-left:396.3pt;margin-top:19pt;width:14.65pt;height:113.25pt;rotation:180;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" adj="16312" fillcolor="white [3212]" strokecolor="#00aeef" strokeweight="2.5pt">
                <v:textbox style="layout-flow:vertical-ideographic"/>
              </v:shape>
            </w:pict>
          </mc:Fallback>
        </mc:AlternateContent>
      </w:r>
    </w:p>
    <w:p w14:paraId="592AC368" w14:textId="77777777" w:rsidR="00057A58" w:rsidRPr="00E96C03" w:rsidRDefault="00680E06" w:rsidP="00057A58">
      <w:pPr>
        <w:jc w:val="center"/>
        <w:rPr>
          <w:b/>
        </w:rPr>
      </w:pPr>
      <w:r w:rsidRPr="00E96C03">
        <w:rPr>
          <w:b/>
          <w:noProof/>
          <w:lang w:eastAsia="cs-CZ"/>
        </w:rPr>
        <mc:AlternateContent>
          <mc:Choice Requires="wps">
            <w:drawing>
              <wp:anchor distT="0" distB="0" distL="114300" distR="114300" simplePos="0" relativeHeight="251701248" behindDoc="0" locked="0" layoutInCell="1" allowOverlap="1" wp14:anchorId="4F04E9D5" wp14:editId="0A8B7DED">
                <wp:simplePos x="0" y="0"/>
                <wp:positionH relativeFrom="column">
                  <wp:posOffset>2247265</wp:posOffset>
                </wp:positionH>
                <wp:positionV relativeFrom="paragraph">
                  <wp:posOffset>242570</wp:posOffset>
                </wp:positionV>
                <wp:extent cx="171450" cy="737870"/>
                <wp:effectExtent l="95250" t="38100" r="19050" b="24130"/>
                <wp:wrapNone/>
                <wp:docPr id="2" name="Šipka dolů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71450" cy="737870"/>
                        </a:xfrm>
                        <a:prstGeom prst="downArrow">
                          <a:avLst>
                            <a:gd name="adj1" fmla="val 50000"/>
                            <a:gd name="adj2" fmla="val 25000"/>
                          </a:avLst>
                        </a:prstGeom>
                        <a:solidFill>
                          <a:schemeClr val="lt1">
                            <a:lumMod val="100000"/>
                            <a:lumOff val="0"/>
                          </a:schemeClr>
                        </a:solidFill>
                        <a:ln w="31750">
                          <a:solidFill>
                            <a:srgbClr val="00AEEF"/>
                          </a:solidFill>
                          <a:miter lim="800000"/>
                          <a:headEnd/>
                          <a:tailEnd/>
                        </a:ln>
                        <a:effectLst/>
                        <a:extLst>
                          <a:ext uri="{AF507438-7753-43E0-B8FC-AC1667EBCBE1}">
                            <a14:hiddenEffects xmlns:a14="http://schemas.microsoft.com/office/drawing/2010/main">
                              <a:effectLst>
                                <a:outerShdw blurRad="63500" dist="38099" dir="2700000" algn="ctr" rotWithShape="0">
                                  <a:srgbClr val="868686">
                                    <a:alpha val="74998"/>
                                  </a:srgbClr>
                                </a:outerShdw>
                              </a:effectLst>
                            </a14:hiddenEffects>
                          </a:ext>
                        </a:ex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47C260A" id="Šipka dolů 2" o:spid="_x0000_s1026" type="#_x0000_t67" style="position:absolute;margin-left:176.95pt;margin-top:19.1pt;width:13.5pt;height:58.1pt;rotation:180;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" adj="20345" fillcolor="white [3201]" strokecolor="#00aeef" strokeweight="2.5pt">
                <v:shadow color="#868686" opacity="49150f" offset=".74833mm,.74833mm"/>
                <v:textbox style="layout-flow:vertical-ideographic"/>
              </v:shape>
            </w:pict>
          </mc:Fallback>
        </mc:AlternateContent>
      </w:r>
    </w:p>
    <w:p w14:paraId="58975CCC" w14:textId="77777777" w:rsidR="00057A58" w:rsidRPr="00E96C03" w:rsidRDefault="00057A58" w:rsidP="00057A58">
      <w:pPr>
        <w:jc w:val="center"/>
        <w:rPr>
          <w:b/>
        </w:rPr>
      </w:pPr>
    </w:p>
    <w:p w14:paraId="41CFED27" w14:textId="77777777" w:rsidR="00057A58" w:rsidRPr="00E96C03" w:rsidRDefault="00057A58" w:rsidP="00057A58"/>
    <w:p w14:paraId="60C9D259" w14:textId="77777777" w:rsidR="00057A58" w:rsidRPr="00E96C03" w:rsidRDefault="00057A58" w:rsidP="00057A58">
      <w:pPr>
        <w:jc w:val="center"/>
        <w:rPr>
          <w:b/>
        </w:rPr>
      </w:pPr>
    </w:p>
    <w:p w14:paraId="399790BA" w14:textId="77777777" w:rsidR="00057A58" w:rsidRPr="00E96C03" w:rsidRDefault="00057A58" w:rsidP="00057A58">
      <w:pPr>
        <w:jc w:val="center"/>
        <w:rPr>
          <w:b/>
        </w:rPr>
      </w:pPr>
    </w:p>
    <w:p w14:paraId="0697F4BC" w14:textId="77777777" w:rsidR="00B449DF" w:rsidRPr="00E96C03" w:rsidRDefault="00715F2B" w:rsidP="00FA5397">
      <w:r w:rsidRPr="00E96C03">
        <w:rPr>
          <w:noProof/>
          <w:lang w:eastAsia="cs-CZ"/>
        </w:rPr>
        <mc:AlternateContent>
          <mc:Choice Requires="wps">
            <w:drawing>
              <wp:anchor distT="0" distB="0" distL="114300" distR="114300" simplePos="0" relativeHeight="251689984" behindDoc="0" locked="0" layoutInCell="1" allowOverlap="1" wp14:anchorId="246AB601" wp14:editId="2CD51417">
                <wp:simplePos x="0" y="0"/>
                <wp:positionH relativeFrom="column">
                  <wp:posOffset>-296545</wp:posOffset>
                </wp:positionH>
                <wp:positionV relativeFrom="paragraph">
                  <wp:posOffset>102870</wp:posOffset>
                </wp:positionV>
                <wp:extent cx="6094730" cy="422910"/>
                <wp:effectExtent l="0" t="0" r="20320" b="15240"/>
                <wp:wrapNone/>
                <wp:docPr id="1" name="Zaoblený obdélní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4730" cy="422910"/>
                        </a:xfrm>
                        <a:prstGeom prst="roundRect">
                          <a:avLst>
                            <a:gd name="adj" fmla="val 16667"/>
                          </a:avLst>
                        </a:prstGeom>
                        <a:solidFill>
                          <a:schemeClr val="lt1">
                            <a:lumMod val="100000"/>
                            <a:lumOff val="0"/>
                          </a:schemeClr>
                        </a:solidFill>
                        <a:ln w="12700">
                          <a:solidFill>
                            <a:srgbClr val="00AEEF"/>
                          </a:solidFill>
                          <a:prstDash val="dash"/>
                          <a:round/>
                          <a:headEnd/>
                          <a:tailEnd/>
                        </a:ln>
                        <a:effectLst/>
                        <a:extLst>
                          <a:ext uri="{AF507438-7753-43E0-B8FC-AC1667EBCBE1}">
                            <a14:hiddenEffects xmlns:a14="http://schemas.microsoft.com/office/drawing/2010/main">
                              <a:effectLst>
                                <a:outerShdw blurRad="63500" dist="38099" dir="2700000" algn="ctr" rotWithShape="0">
                                  <a:srgbClr val="868686">
                                    <a:alpha val="74998"/>
                                  </a:srgbClr>
                                </a:outerShdw>
                              </a:effectLst>
                            </a14:hiddenEffects>
                          </a:ext>
                        </a:extLst>
                      </wps:spPr>
                      <wps:txbx>
                        <w:txbxContent>
                          <w:p w14:paraId="4ABA47E8" w14:textId="77777777" w:rsidR="00012885" w:rsidRPr="00715F2B" w:rsidRDefault="00012885" w:rsidP="00057A58">
                            <w:pPr>
                              <w:spacing w:after="0"/>
                              <w:contextualSpacing/>
                              <w:jc w:val="center"/>
                              <w:rPr>
                                <w:b/>
                                <w:sz w:val="32"/>
                                <w:szCs w:val="40"/>
                              </w:rPr>
                            </w:pPr>
                            <w:r w:rsidRPr="00715F2B">
                              <w:rPr>
                                <w:b/>
                                <w:sz w:val="32"/>
                                <w:szCs w:val="40"/>
                              </w:rPr>
                              <w:t>Individuální žadatelé</w:t>
                            </w:r>
                          </w:p>
                        </w:txbxContent>
                      </wps:txbx>
                      <wps:bodyPr rot="0" vert="horz" wrap="square" lIns="18000" tIns="45720" rIns="1800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46AB601" id="Zaoblený obdélník 1" o:spid="_x0000_s1039" style="position:absolute;margin-left:-23.35pt;margin-top:8.1pt;width:479.9pt;height:33.3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" fillcolor="white [3201]" strokecolor="#00aeef" strokeweight="1pt">
                <v:stroke dashstyle="dash"/>
                <v:shadow color="#868686" opacity="49150f" offset=".74833mm,.74833mm"/>
                <v:textbox inset=".5mm,,.5mm">
                  <w:txbxContent>
                    <w:p w14:paraId="4ABA47E8" w14:textId="77777777" w:rsidR="00012885" w:rsidRPr="00715F2B" w:rsidRDefault="00012885" w:rsidP="00057A58">
                      <w:pPr>
                        <w:spacing w:after="0"/>
                        <w:contextualSpacing/>
                        <w:jc w:val="center"/>
                        <w:rPr>
                          <w:b/>
                          <w:sz w:val="32"/>
                          <w:szCs w:val="40"/>
                        </w:rPr>
                      </w:pPr>
                      <w:r w:rsidRPr="00715F2B">
                        <w:rPr>
                          <w:b/>
                          <w:sz w:val="32"/>
                          <w:szCs w:val="40"/>
                        </w:rPr>
                        <w:t>Individuální žadatelé</w:t>
                      </w:r>
                    </w:p>
                  </w:txbxContent>
                </v:textbox>
              </v:roundrect>
            </w:pict>
          </mc:Fallback>
        </mc:AlternateContent>
      </w:r>
    </w:p>
    <w:p w14:paraId="0E947683" w14:textId="77777777" w:rsidR="00B449DF" w:rsidRDefault="00B449DF" w:rsidP="00FA5397"/>
    <w:p w14:paraId="70934B7D" w14:textId="77777777" w:rsidR="00B449DF" w:rsidRDefault="00B449DF" w:rsidP="00FA5397"/>
    <w:p w14:paraId="5DC3FAB0" w14:textId="77777777" w:rsidR="00B449DF" w:rsidRPr="0038440E" w:rsidRDefault="0038440E" w:rsidP="00FA5397">
      <w:r w:rsidRPr="0038440E">
        <w:rPr>
          <w:rFonts w:ascii="Adobe Arabic" w:hAnsi="Adobe Arabic" w:cs="Adobe Arabic"/>
          <w:color w:val="FF0000"/>
          <w:rtl/>
        </w:rPr>
        <w:t>٭</w:t>
      </w:r>
      <w:r>
        <w:rPr>
          <w:rFonts w:cs="Adobe Arabic"/>
          <w:color w:val="FF0000"/>
        </w:rPr>
        <w:t xml:space="preserve"> </w:t>
      </w:r>
      <w:r>
        <w:rPr>
          <w:rFonts w:cs="Adobe Arabic"/>
        </w:rPr>
        <w:t>Výkonný tým nositele ITI – IPR Praha, Sekce strategií a politik, Kancelář strategie a rozvoje</w:t>
      </w:r>
    </w:p>
    <w:p w14:paraId="42750A94" w14:textId="77777777" w:rsidR="00B449DF" w:rsidRDefault="00B449DF" w:rsidP="00FA5397"/>
    <w:p w14:paraId="1F23A509" w14:textId="77777777" w:rsidR="00B449DF" w:rsidRDefault="00B449DF" w:rsidP="00FA5397"/>
    <w:p w14:paraId="357F18DF" w14:textId="77777777" w:rsidR="00B449DF" w:rsidRDefault="00B449DF" w:rsidP="00FA5397"/>
    <w:p w14:paraId="67E9EB3E" w14:textId="77777777" w:rsidR="00A061AD" w:rsidRDefault="00A061AD" w:rsidP="00B71DBB">
      <w:pPr>
        <w:rPr>
          <w:sz w:val="24"/>
          <w:szCs w:val="24"/>
        </w:rPr>
      </w:pPr>
    </w:p>
    <w:p w14:paraId="13F28743" w14:textId="77777777" w:rsidR="0053593F" w:rsidRDefault="00565162" w:rsidP="0053593F">
      <w:pPr>
        <w:jc w:val="both"/>
      </w:pPr>
      <w:r w:rsidRPr="00FA5397">
        <w:lastRenderedPageBreak/>
        <w:t xml:space="preserve">Nositel ITI v roli poskytovatele dotace bude pověřen </w:t>
      </w:r>
      <w:r w:rsidRPr="00FA5397">
        <w:rPr>
          <w:b/>
          <w:bCs/>
        </w:rPr>
        <w:t xml:space="preserve">veřejnoprávní smlouvou </w:t>
      </w:r>
      <w:r w:rsidRPr="00FA5397">
        <w:t xml:space="preserve">uzavřenou s dotčeným řídicím orgánem operačního programu </w:t>
      </w:r>
      <w:r w:rsidRPr="00FA5397">
        <w:rPr>
          <w:b/>
          <w:bCs/>
        </w:rPr>
        <w:t xml:space="preserve">k výkonu funkce zprostředkujícího subjektu </w:t>
      </w:r>
      <w:r w:rsidRPr="00FA5397">
        <w:t>ve smyslu čl. 123 odst. 6 obecného nařízení a čl. 7 odst. 5 nařízení o EFRR v rozsahu posuzování souladu projektů se Strategií ITI.</w:t>
      </w:r>
      <w:r>
        <w:t xml:space="preserve"> Tuto funkci zprostředkujícího subjektu bude plnit pouze pro Řídící orgán IROP. Specifické nastavení bude vykazovat organizační struktura pro OP Praha – pól růstu ČR (OPPPR), kdy Řídicí orgán (ŘO) OPPPR nebude pověřovat výběrem operací v rámci projektů ITI funkcí ZS ITI jiný k tomuto účelu vytvořený subjekt, úkoly ZS ITI bude vykonávat </w:t>
      </w:r>
      <w:r w:rsidRPr="008C76C6">
        <w:t>přímo Řídící orgán OPPPR</w:t>
      </w:r>
      <w:r>
        <w:t>.</w:t>
      </w:r>
    </w:p>
    <w:p w14:paraId="5A3BD1BB" w14:textId="77777777" w:rsidR="0053593F" w:rsidRDefault="0053593F" w:rsidP="000724AB">
      <w:pPr>
        <w:pStyle w:val="Nadpis3"/>
      </w:pPr>
      <w:bookmarkStart w:id="37" w:name="_Toc478740129"/>
      <w:r>
        <w:t>Organizační struktura nositele ITI</w:t>
      </w:r>
      <w:bookmarkEnd w:id="37"/>
    </w:p>
    <w:p w14:paraId="43E9DC35" w14:textId="77777777" w:rsidR="00B449DF" w:rsidRPr="00B449DF" w:rsidRDefault="00B449DF" w:rsidP="002422AC">
      <w:pPr>
        <w:jc w:val="both"/>
        <w:rPr>
          <w:u w:val="single"/>
        </w:rPr>
      </w:pPr>
      <w:r w:rsidRPr="00B449DF">
        <w:rPr>
          <w:u w:val="single"/>
        </w:rPr>
        <w:t>Statutární orgány nositele ITI</w:t>
      </w:r>
      <w:r w:rsidR="00693732" w:rsidRPr="00546D22">
        <w:t xml:space="preserve"> – Rada a Zastupitelstvo hl. m. Prahy</w:t>
      </w:r>
    </w:p>
    <w:p w14:paraId="7DB1BEF5" w14:textId="77777777" w:rsidR="00B449DF" w:rsidRPr="00B449DF" w:rsidRDefault="00B449DF" w:rsidP="002422AC">
      <w:pPr>
        <w:pStyle w:val="Odstavecseseznamem"/>
        <w:numPr>
          <w:ilvl w:val="0"/>
          <w:numId w:val="16"/>
        </w:numPr>
        <w:jc w:val="both"/>
      </w:pPr>
      <w:r w:rsidRPr="00B449DF">
        <w:t xml:space="preserve">Schvalují Strategii ITI. </w:t>
      </w:r>
    </w:p>
    <w:p w14:paraId="26F7B7D0" w14:textId="77777777" w:rsidR="00B449DF" w:rsidRDefault="00693732" w:rsidP="002422AC">
      <w:pPr>
        <w:pStyle w:val="Odstavecseseznamem"/>
        <w:numPr>
          <w:ilvl w:val="0"/>
          <w:numId w:val="16"/>
        </w:numPr>
        <w:jc w:val="both"/>
      </w:pPr>
      <w:r>
        <w:t>Schvalují</w:t>
      </w:r>
      <w:r w:rsidR="00B449DF" w:rsidRPr="00B449DF">
        <w:t xml:space="preserve"> podstatné změny Strategie ITI mající vliv na z</w:t>
      </w:r>
      <w:r w:rsidR="00414813">
        <w:t>a</w:t>
      </w:r>
      <w:r w:rsidR="00B449DF" w:rsidRPr="00B449DF">
        <w:t>měření Strategie ITI (změny prioritních oblastí, respektive strategických cílů a specifických cílů) a rozpočet specifických cílů a opatření.</w:t>
      </w:r>
    </w:p>
    <w:p w14:paraId="08537551" w14:textId="77777777" w:rsidR="000336EE" w:rsidRPr="00B449DF" w:rsidRDefault="000336EE" w:rsidP="002422AC">
      <w:pPr>
        <w:jc w:val="both"/>
      </w:pPr>
      <w:r>
        <w:t>Strategii ITI schvalují i příslušné orgány Středočeského kraje, případně jsou mu dány na vědomí její změny a průběh realizace.</w:t>
      </w:r>
    </w:p>
    <w:p w14:paraId="04C8543C" w14:textId="77777777" w:rsidR="008B3B3F" w:rsidRPr="00B449DF" w:rsidRDefault="00B449DF" w:rsidP="002422AC">
      <w:pPr>
        <w:jc w:val="both"/>
        <w:rPr>
          <w:u w:val="single"/>
        </w:rPr>
      </w:pPr>
      <w:r w:rsidRPr="008B3B3F">
        <w:rPr>
          <w:u w:val="single"/>
        </w:rPr>
        <w:t>Řídi</w:t>
      </w:r>
      <w:r w:rsidR="008B3B3F" w:rsidRPr="008B3B3F">
        <w:rPr>
          <w:u w:val="single"/>
        </w:rPr>
        <w:t>cí výbor ITI PMO</w:t>
      </w:r>
      <w:r w:rsidR="008B3B3F">
        <w:t xml:space="preserve"> </w:t>
      </w:r>
      <w:r w:rsidR="003948C1">
        <w:t>–</w:t>
      </w:r>
      <w:r w:rsidR="008B3B3F">
        <w:t xml:space="preserve"> </w:t>
      </w:r>
      <w:r w:rsidR="003948C1">
        <w:t xml:space="preserve">je platformou bez právní subjektivity, </w:t>
      </w:r>
      <w:r w:rsidR="008B3B3F" w:rsidRPr="008B3B3F">
        <w:t>je</w:t>
      </w:r>
      <w:r w:rsidR="008B3B3F" w:rsidRPr="00FA5397">
        <w:t xml:space="preserve"> odpovědný vůči nositeli ITI a je v čele organizační struktury pro implementaci nástroje ITI</w:t>
      </w:r>
      <w:r w:rsidR="008B3B3F">
        <w:t xml:space="preserve">. Byl ustanoven </w:t>
      </w:r>
      <w:r w:rsidR="008B3B3F" w:rsidRPr="00FA5397">
        <w:t xml:space="preserve">usnesením </w:t>
      </w:r>
      <w:r w:rsidR="008B3B3F">
        <w:t>Rady hl. m. Prahy č. 2716 ze dne 10. 11. 2015. Složení Říd</w:t>
      </w:r>
      <w:r w:rsidR="003948C1">
        <w:t>ícího výboru vychází z MPIN a je založen na partnerském principu vycházejícím z řešeného území a témat.</w:t>
      </w:r>
      <w:r w:rsidR="008E5C34">
        <w:t xml:space="preserve"> Statut a jednací řád je uveden v příloze č. 1 tohoto operačního manuálu.</w:t>
      </w:r>
    </w:p>
    <w:p w14:paraId="145430EE" w14:textId="77777777" w:rsidR="00B449DF" w:rsidRPr="00B449DF" w:rsidRDefault="00B449DF" w:rsidP="002422AC">
      <w:pPr>
        <w:pStyle w:val="Odstavecseseznamem"/>
        <w:numPr>
          <w:ilvl w:val="0"/>
          <w:numId w:val="17"/>
        </w:numPr>
        <w:jc w:val="both"/>
      </w:pPr>
      <w:r w:rsidRPr="00B449DF">
        <w:t xml:space="preserve">Projednává a doporučuje statutárním orgánům nositele ITI ke schválení Strategii ITI. </w:t>
      </w:r>
    </w:p>
    <w:p w14:paraId="7CE5D799" w14:textId="77777777" w:rsidR="00B449DF" w:rsidRPr="00165807" w:rsidRDefault="00B449DF" w:rsidP="002422AC">
      <w:pPr>
        <w:pStyle w:val="Odstavecseseznamem"/>
        <w:numPr>
          <w:ilvl w:val="0"/>
          <w:numId w:val="17"/>
        </w:numPr>
        <w:jc w:val="both"/>
        <w:rPr>
          <w:color w:val="000000" w:themeColor="text1"/>
        </w:rPr>
      </w:pPr>
      <w:r w:rsidRPr="00165807">
        <w:rPr>
          <w:color w:val="000000" w:themeColor="text1"/>
        </w:rPr>
        <w:t>Projednává a schvaluje podstatné změny Strategie ITI (úpravy harmonogramu,</w:t>
      </w:r>
      <w:r w:rsidR="00521168" w:rsidRPr="00165807">
        <w:rPr>
          <w:color w:val="000000" w:themeColor="text1"/>
        </w:rPr>
        <w:t xml:space="preserve"> finančního plánu, indikátorů), </w:t>
      </w:r>
      <w:r w:rsidR="000336EE">
        <w:rPr>
          <w:color w:val="000000" w:themeColor="text1"/>
        </w:rPr>
        <w:t>stejně tak nepodstatné změny Strategie ITI (formální, gramatické úpravy)</w:t>
      </w:r>
      <w:r w:rsidR="00521168" w:rsidRPr="00165807">
        <w:rPr>
          <w:color w:val="000000" w:themeColor="text1"/>
        </w:rPr>
        <w:t>.</w:t>
      </w:r>
    </w:p>
    <w:p w14:paraId="188D112E" w14:textId="77777777" w:rsidR="00B449DF" w:rsidRPr="00165807" w:rsidRDefault="00B449DF" w:rsidP="002422AC">
      <w:pPr>
        <w:pStyle w:val="Odstavecseseznamem"/>
        <w:numPr>
          <w:ilvl w:val="0"/>
          <w:numId w:val="17"/>
        </w:numPr>
        <w:jc w:val="both"/>
        <w:rPr>
          <w:color w:val="000000" w:themeColor="text1"/>
        </w:rPr>
      </w:pPr>
      <w:r w:rsidRPr="00165807">
        <w:rPr>
          <w:color w:val="000000" w:themeColor="text1"/>
        </w:rPr>
        <w:t>S</w:t>
      </w:r>
      <w:r w:rsidR="00521168" w:rsidRPr="00165807">
        <w:rPr>
          <w:color w:val="000000" w:themeColor="text1"/>
        </w:rPr>
        <w:t xml:space="preserve">chvaluje monitorovací zprávy </w:t>
      </w:r>
      <w:r w:rsidR="000336EE">
        <w:rPr>
          <w:color w:val="000000" w:themeColor="text1"/>
        </w:rPr>
        <w:t xml:space="preserve">o plnění Strategie </w:t>
      </w:r>
      <w:r w:rsidR="00521168" w:rsidRPr="00165807">
        <w:rPr>
          <w:color w:val="000000" w:themeColor="text1"/>
        </w:rPr>
        <w:t>ITI</w:t>
      </w:r>
      <w:r w:rsidRPr="00165807">
        <w:rPr>
          <w:color w:val="000000" w:themeColor="text1"/>
        </w:rPr>
        <w:t>.</w:t>
      </w:r>
    </w:p>
    <w:p w14:paraId="76D8CA47" w14:textId="77777777" w:rsidR="000336EE" w:rsidRDefault="00B449DF" w:rsidP="002422AC">
      <w:pPr>
        <w:pStyle w:val="Odstavecseseznamem"/>
        <w:numPr>
          <w:ilvl w:val="0"/>
          <w:numId w:val="17"/>
        </w:numPr>
        <w:jc w:val="both"/>
        <w:rPr>
          <w:color w:val="000000" w:themeColor="text1"/>
        </w:rPr>
      </w:pPr>
      <w:r w:rsidRPr="00165807">
        <w:rPr>
          <w:color w:val="000000" w:themeColor="text1"/>
        </w:rPr>
        <w:t xml:space="preserve">Vydává doporučení týkající se realizace Strategie ITI </w:t>
      </w:r>
      <w:r w:rsidR="000336EE">
        <w:rPr>
          <w:color w:val="000000" w:themeColor="text1"/>
        </w:rPr>
        <w:t>statutárním orgánům</w:t>
      </w:r>
      <w:r w:rsidR="00521168" w:rsidRPr="00165807">
        <w:rPr>
          <w:color w:val="FF0000"/>
        </w:rPr>
        <w:t xml:space="preserve"> </w:t>
      </w:r>
      <w:r w:rsidR="00521168" w:rsidRPr="00165807">
        <w:rPr>
          <w:color w:val="000000" w:themeColor="text1"/>
        </w:rPr>
        <w:t>nositele</w:t>
      </w:r>
      <w:r w:rsidRPr="00165807">
        <w:rPr>
          <w:color w:val="000000" w:themeColor="text1"/>
        </w:rPr>
        <w:t xml:space="preserve"> ITI.</w:t>
      </w:r>
    </w:p>
    <w:p w14:paraId="75D50B50" w14:textId="77777777" w:rsidR="00521168" w:rsidRPr="000336EE" w:rsidRDefault="000336EE" w:rsidP="002422AC">
      <w:pPr>
        <w:pStyle w:val="Odstavecseseznamem"/>
        <w:numPr>
          <w:ilvl w:val="0"/>
          <w:numId w:val="17"/>
        </w:numPr>
        <w:jc w:val="both"/>
        <w:rPr>
          <w:color w:val="000000" w:themeColor="text1"/>
        </w:rPr>
      </w:pPr>
      <w:r>
        <w:rPr>
          <w:color w:val="000000" w:themeColor="text1"/>
        </w:rPr>
        <w:t>Schvaluje postupy a procesy výkonného týmu nositele ITI související s realizací Strategie ITI/schvaluje interní operační manuál nositele ITI.</w:t>
      </w:r>
    </w:p>
    <w:p w14:paraId="091FF048" w14:textId="77777777" w:rsidR="00B449DF" w:rsidRPr="00B449DF" w:rsidRDefault="008E5C34" w:rsidP="002422AC">
      <w:pPr>
        <w:pStyle w:val="Odstavecseseznamem"/>
        <w:numPr>
          <w:ilvl w:val="0"/>
          <w:numId w:val="17"/>
        </w:numPr>
        <w:jc w:val="both"/>
      </w:pPr>
      <w:r>
        <w:t>Projednává a s</w:t>
      </w:r>
      <w:r w:rsidR="00B449DF" w:rsidRPr="00B449DF">
        <w:t>chvaluje kritéria pro určení souladu projektů se Strategií ITI.</w:t>
      </w:r>
    </w:p>
    <w:p w14:paraId="2951A325" w14:textId="77777777" w:rsidR="00B449DF" w:rsidRDefault="00B449DF" w:rsidP="002422AC">
      <w:pPr>
        <w:pStyle w:val="Odstavecseseznamem"/>
        <w:numPr>
          <w:ilvl w:val="0"/>
          <w:numId w:val="17"/>
        </w:numPr>
        <w:jc w:val="both"/>
      </w:pPr>
      <w:r w:rsidRPr="00B449DF">
        <w:t>Vydává vyjádření o souladu/nesouladu projektového záměru (ze schváleného souboru) se Strategií ITI.</w:t>
      </w:r>
    </w:p>
    <w:p w14:paraId="3BEC83A1" w14:textId="77777777" w:rsidR="00521168" w:rsidRPr="00B449DF" w:rsidRDefault="00521168" w:rsidP="002422AC">
      <w:pPr>
        <w:pStyle w:val="Odstavecseseznamem"/>
        <w:numPr>
          <w:ilvl w:val="0"/>
          <w:numId w:val="17"/>
        </w:numPr>
        <w:jc w:val="both"/>
      </w:pPr>
      <w:r>
        <w:t>Projednává a schvaluje harmonogram výzev.</w:t>
      </w:r>
    </w:p>
    <w:p w14:paraId="7B82925F" w14:textId="77777777" w:rsidR="00165807" w:rsidRPr="00CB1AFA" w:rsidRDefault="00B449DF" w:rsidP="002422AC">
      <w:pPr>
        <w:pStyle w:val="Odstavecseseznamem"/>
        <w:numPr>
          <w:ilvl w:val="0"/>
          <w:numId w:val="17"/>
        </w:numPr>
        <w:jc w:val="both"/>
      </w:pPr>
      <w:r w:rsidRPr="00B449DF">
        <w:t xml:space="preserve">Projednává a schvaluje výzvy nositele ITI k předkládání projektových záměrů a </w:t>
      </w:r>
      <w:r w:rsidR="000336EE">
        <w:t>ustanovení/</w:t>
      </w:r>
      <w:r w:rsidRPr="00B449DF">
        <w:t>zařazení do pracovních skupin</w:t>
      </w:r>
      <w:r w:rsidR="000336EE">
        <w:t>/jmenuje členy pracovních skupin</w:t>
      </w:r>
      <w:r w:rsidRPr="00B449DF">
        <w:t>.</w:t>
      </w:r>
    </w:p>
    <w:p w14:paraId="5B365360" w14:textId="77777777" w:rsidR="00165807" w:rsidRDefault="00165807" w:rsidP="002422AC">
      <w:pPr>
        <w:jc w:val="both"/>
      </w:pPr>
      <w:r w:rsidRPr="00E76E49">
        <w:rPr>
          <w:bCs/>
          <w:u w:val="single"/>
        </w:rPr>
        <w:t>Pracovní skupiny</w:t>
      </w:r>
      <w:r w:rsidRPr="00FA5397">
        <w:rPr>
          <w:b/>
          <w:bCs/>
        </w:rPr>
        <w:t xml:space="preserve"> </w:t>
      </w:r>
      <w:r w:rsidR="00E76E49" w:rsidRPr="00CB1AFA">
        <w:rPr>
          <w:bCs/>
        </w:rPr>
        <w:t>–</w:t>
      </w:r>
      <w:r w:rsidR="00E76E49">
        <w:rPr>
          <w:b/>
          <w:bCs/>
        </w:rPr>
        <w:t xml:space="preserve"> </w:t>
      </w:r>
      <w:r w:rsidRPr="00FA5397">
        <w:t xml:space="preserve">slouží jako poradní orgán Řídícího výboru pro řešení obsahu </w:t>
      </w:r>
      <w:r w:rsidR="00F94C83">
        <w:t xml:space="preserve">Strategie </w:t>
      </w:r>
      <w:r w:rsidRPr="00FA5397">
        <w:t>ITI</w:t>
      </w:r>
      <w:r w:rsidR="00F94C83">
        <w:t xml:space="preserve"> prostřednictvím zpracování </w:t>
      </w:r>
      <w:r w:rsidR="000336EE">
        <w:t>projektů/</w:t>
      </w:r>
      <w:r w:rsidR="00F94C83">
        <w:t>souborů projektů, které naplňují stanovené cíle Strategie ITI a podmínky dané výzvy nositele IT</w:t>
      </w:r>
      <w:r w:rsidR="00E85C85">
        <w:t xml:space="preserve">I. </w:t>
      </w:r>
      <w:r w:rsidRPr="00FA5397">
        <w:t>Pro každou tematickou oblast je vytvořena jedna pracovní skupina</w:t>
      </w:r>
      <w:r w:rsidR="00E85C85">
        <w:t>/podskupina</w:t>
      </w:r>
      <w:r w:rsidRPr="00FA5397">
        <w:t xml:space="preserve">, všechny jsou otevřené a jejich složení se může měnit s ohledem na vyhlášenou výzvu k předkládání projektových záměrů naplňujících Strategii ITI. </w:t>
      </w:r>
      <w:r w:rsidR="00E85C85">
        <w:t xml:space="preserve">Pracovní skupinu </w:t>
      </w:r>
      <w:r w:rsidR="00F171A6">
        <w:t xml:space="preserve">včetně odborných členů </w:t>
      </w:r>
      <w:r w:rsidR="00E85C85">
        <w:t>ustanovuje Řídící výbor současně s vyhlášením výzvy nositele ITI. Statut a jednací řád je uveden v příloze č. 2 tohoto operačního manuálu.</w:t>
      </w:r>
    </w:p>
    <w:p w14:paraId="4E29764C" w14:textId="77777777" w:rsidR="00165807" w:rsidRPr="00B449DF" w:rsidRDefault="00165807" w:rsidP="002422AC">
      <w:pPr>
        <w:pStyle w:val="Odstavecseseznamem"/>
        <w:numPr>
          <w:ilvl w:val="0"/>
          <w:numId w:val="18"/>
        </w:numPr>
        <w:jc w:val="both"/>
      </w:pPr>
      <w:r w:rsidRPr="00B449DF">
        <w:t>Navrhuje řešení identifikovaných problémů</w:t>
      </w:r>
      <w:r w:rsidR="00F171A6">
        <w:t>, respektive návrhy na změny Strategie ITI</w:t>
      </w:r>
      <w:r w:rsidRPr="00B449DF">
        <w:t>.</w:t>
      </w:r>
    </w:p>
    <w:p w14:paraId="27AC1515" w14:textId="77777777" w:rsidR="00165807" w:rsidRDefault="00165807" w:rsidP="002422AC">
      <w:pPr>
        <w:pStyle w:val="Odstavecseseznamem"/>
        <w:numPr>
          <w:ilvl w:val="0"/>
          <w:numId w:val="18"/>
        </w:numPr>
        <w:jc w:val="both"/>
      </w:pPr>
      <w:r w:rsidRPr="00B449DF">
        <w:t xml:space="preserve">Snaží se dojít (konsensem) ke zpracování souboru projektů naplňující </w:t>
      </w:r>
      <w:r w:rsidR="00F171A6">
        <w:t>příslušnou výzvu</w:t>
      </w:r>
      <w:r w:rsidRPr="00B449DF">
        <w:t xml:space="preserve"> v celém svém rozsahu.</w:t>
      </w:r>
    </w:p>
    <w:p w14:paraId="0FB18772" w14:textId="77777777" w:rsidR="00165807" w:rsidRPr="00FA5397" w:rsidRDefault="000336EE" w:rsidP="002422AC">
      <w:pPr>
        <w:pStyle w:val="Odstavecseseznamem"/>
        <w:numPr>
          <w:ilvl w:val="0"/>
          <w:numId w:val="18"/>
        </w:numPr>
        <w:jc w:val="both"/>
      </w:pPr>
      <w:r>
        <w:lastRenderedPageBreak/>
        <w:t xml:space="preserve">Doporučuje Řídícímu výboru ke schválení projekty/soubory </w:t>
      </w:r>
      <w:r w:rsidR="004174F3">
        <w:t xml:space="preserve">integrovaných </w:t>
      </w:r>
      <w:r>
        <w:t>projektů včetně odborného stanoviska a předběžného zhodnocení naplnění kritérií Řídícího výboru.</w:t>
      </w:r>
    </w:p>
    <w:p w14:paraId="28A5D876" w14:textId="77777777" w:rsidR="00A42C7A" w:rsidRDefault="00546D22" w:rsidP="002422AC">
      <w:pPr>
        <w:jc w:val="both"/>
        <w:rPr>
          <w:bCs/>
        </w:rPr>
      </w:pPr>
      <w:r>
        <w:rPr>
          <w:b/>
          <w:bCs/>
          <w:u w:val="single"/>
        </w:rPr>
        <w:t xml:space="preserve">Výkonný tým </w:t>
      </w:r>
      <w:r w:rsidR="00A42C7A" w:rsidRPr="00546D22">
        <w:rPr>
          <w:b/>
          <w:bCs/>
          <w:u w:val="single"/>
        </w:rPr>
        <w:t>nositele ITI</w:t>
      </w:r>
      <w:r w:rsidR="00A42C7A">
        <w:rPr>
          <w:b/>
          <w:bCs/>
        </w:rPr>
        <w:t xml:space="preserve"> – </w:t>
      </w:r>
      <w:r w:rsidRPr="001D5665">
        <w:rPr>
          <w:bCs/>
        </w:rPr>
        <w:t xml:space="preserve">výkonná jednotka nositele ITI, zajišťující procesy související s realizací Strategie ITI a koordinací odpovědných subjektů. Je ustanovena na </w:t>
      </w:r>
      <w:r w:rsidR="00A42C7A" w:rsidRPr="001D5665">
        <w:rPr>
          <w:bCs/>
        </w:rPr>
        <w:t xml:space="preserve">IPR Praha, </w:t>
      </w:r>
      <w:r w:rsidRPr="001D5665">
        <w:rPr>
          <w:bCs/>
        </w:rPr>
        <w:t xml:space="preserve">v Sekci strategií a politik, v </w:t>
      </w:r>
      <w:r w:rsidR="00A42C7A" w:rsidRPr="001D5665">
        <w:rPr>
          <w:bCs/>
        </w:rPr>
        <w:t>Kancelář</w:t>
      </w:r>
      <w:r w:rsidRPr="001D5665">
        <w:rPr>
          <w:bCs/>
        </w:rPr>
        <w:t>i</w:t>
      </w:r>
      <w:r w:rsidR="00A42C7A" w:rsidRPr="001D5665">
        <w:rPr>
          <w:bCs/>
        </w:rPr>
        <w:t xml:space="preserve"> strategie a rozvoje</w:t>
      </w:r>
      <w:r w:rsidRPr="001D5665">
        <w:rPr>
          <w:bCs/>
        </w:rPr>
        <w:t>. Je složena z manažera ITI, asistenta manažera ITI, tematických/územních koordinátorů, koordinátora pro Stře</w:t>
      </w:r>
      <w:r w:rsidR="001D5665" w:rsidRPr="001D5665">
        <w:rPr>
          <w:bCs/>
        </w:rPr>
        <w:t>dočeský kraj a odborného konzultanta</w:t>
      </w:r>
      <w:r w:rsidRPr="001D5665">
        <w:rPr>
          <w:bCs/>
        </w:rPr>
        <w:t xml:space="preserve"> pro oblast dopravy.</w:t>
      </w:r>
    </w:p>
    <w:p w14:paraId="7D6DFB9C" w14:textId="77777777" w:rsidR="00E57A4A" w:rsidRDefault="00E57A4A" w:rsidP="002422AC">
      <w:pPr>
        <w:jc w:val="both"/>
        <w:rPr>
          <w:b/>
          <w:bCs/>
        </w:rPr>
        <w:sectPr w:rsidR="00E57A4A">
          <w:pgSz w:w="11906" w:h="16838"/>
          <w:pgMar w:top="1417" w:right="1417" w:bottom="1417" w:left="1417" w:header="708" w:footer="708" w:gutter="0"/>
          <w:cols w:space="708"/>
          <w:docGrid w:linePitch="360"/>
        </w:sectPr>
      </w:pPr>
    </w:p>
    <w:p w14:paraId="7F5A7A37" w14:textId="77777777" w:rsidR="00E57A4A" w:rsidRPr="00E57A4A" w:rsidRDefault="00E57A4A" w:rsidP="00E57A4A">
      <w:pPr>
        <w:spacing w:after="120"/>
        <w:jc w:val="both"/>
      </w:pPr>
      <w:r w:rsidRPr="00E57A4A">
        <w:lastRenderedPageBreak/>
        <w:t>Tabulka č. 2: Rozdělení činností výkonného týmu nositele ITI</w:t>
      </w:r>
    </w:p>
    <w:tbl>
      <w:tblPr>
        <w:tblW w:w="5000" w:type="pct"/>
        <w:tblBorders>
          <w:top w:val="single" w:sz="8"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3"/>
        <w:gridCol w:w="1382"/>
        <w:gridCol w:w="1383"/>
        <w:gridCol w:w="1383"/>
        <w:gridCol w:w="1383"/>
        <w:gridCol w:w="1380"/>
      </w:tblGrid>
      <w:tr w:rsidR="00E57A4A" w:rsidRPr="00620D8E" w14:paraId="1740075E" w14:textId="77777777" w:rsidTr="007034F7">
        <w:trPr>
          <w:trHeight w:val="300"/>
        </w:trPr>
        <w:tc>
          <w:tcPr>
            <w:tcW w:w="2531" w:type="pct"/>
            <w:shd w:val="clear" w:color="auto" w:fill="D1D3D4"/>
            <w:vAlign w:val="center"/>
          </w:tcPr>
          <w:p w14:paraId="4D0F9B92" w14:textId="77777777" w:rsidR="00E57A4A" w:rsidRPr="00620D8E" w:rsidRDefault="00E57A4A" w:rsidP="00E57A4A">
            <w:pPr>
              <w:spacing w:after="0"/>
              <w:rPr>
                <w:b/>
                <w:color w:val="000000"/>
                <w:sz w:val="20"/>
                <w:szCs w:val="20"/>
              </w:rPr>
            </w:pPr>
            <w:r w:rsidRPr="00620D8E">
              <w:rPr>
                <w:b/>
                <w:color w:val="000000"/>
                <w:sz w:val="20"/>
                <w:szCs w:val="20"/>
              </w:rPr>
              <w:t>Činnost/Agenda výkonného týmu nositele ITI</w:t>
            </w:r>
          </w:p>
        </w:tc>
        <w:tc>
          <w:tcPr>
            <w:tcW w:w="494" w:type="pct"/>
            <w:shd w:val="clear" w:color="auto" w:fill="D1D3D4"/>
            <w:noWrap/>
            <w:vAlign w:val="center"/>
            <w:hideMark/>
          </w:tcPr>
          <w:p w14:paraId="6AD01929" w14:textId="77777777" w:rsidR="00E57A4A" w:rsidRPr="00620D8E" w:rsidRDefault="00E57A4A" w:rsidP="00E57A4A">
            <w:pPr>
              <w:spacing w:after="0"/>
              <w:jc w:val="center"/>
              <w:rPr>
                <w:b/>
                <w:color w:val="000000"/>
                <w:sz w:val="20"/>
                <w:szCs w:val="20"/>
              </w:rPr>
            </w:pPr>
            <w:r w:rsidRPr="00620D8E">
              <w:rPr>
                <w:b/>
                <w:color w:val="000000"/>
                <w:sz w:val="20"/>
                <w:szCs w:val="20"/>
              </w:rPr>
              <w:t>Manažer ITI</w:t>
            </w:r>
          </w:p>
        </w:tc>
        <w:tc>
          <w:tcPr>
            <w:tcW w:w="494" w:type="pct"/>
            <w:shd w:val="clear" w:color="auto" w:fill="D1D3D4"/>
            <w:noWrap/>
            <w:vAlign w:val="center"/>
            <w:hideMark/>
          </w:tcPr>
          <w:p w14:paraId="4C623407" w14:textId="77777777" w:rsidR="00E57A4A" w:rsidRPr="00620D8E" w:rsidRDefault="00E57A4A" w:rsidP="00E57A4A">
            <w:pPr>
              <w:spacing w:after="0"/>
              <w:jc w:val="center"/>
              <w:rPr>
                <w:b/>
                <w:color w:val="000000"/>
                <w:sz w:val="20"/>
                <w:szCs w:val="20"/>
              </w:rPr>
            </w:pPr>
            <w:r w:rsidRPr="00620D8E">
              <w:rPr>
                <w:b/>
                <w:color w:val="000000"/>
                <w:sz w:val="20"/>
                <w:szCs w:val="20"/>
              </w:rPr>
              <w:t>Asistent manažera ITI</w:t>
            </w:r>
          </w:p>
        </w:tc>
        <w:tc>
          <w:tcPr>
            <w:tcW w:w="494" w:type="pct"/>
            <w:shd w:val="clear" w:color="auto" w:fill="D1D3D4"/>
            <w:noWrap/>
            <w:vAlign w:val="center"/>
            <w:hideMark/>
          </w:tcPr>
          <w:p w14:paraId="6E72CD60" w14:textId="77777777" w:rsidR="00E57A4A" w:rsidRPr="00620D8E" w:rsidRDefault="00E57A4A" w:rsidP="00E57A4A">
            <w:pPr>
              <w:spacing w:after="0"/>
              <w:jc w:val="center"/>
              <w:rPr>
                <w:b/>
                <w:color w:val="000000"/>
                <w:sz w:val="20"/>
                <w:szCs w:val="20"/>
              </w:rPr>
            </w:pPr>
            <w:r w:rsidRPr="00620D8E">
              <w:rPr>
                <w:b/>
                <w:color w:val="000000"/>
                <w:sz w:val="20"/>
                <w:szCs w:val="20"/>
              </w:rPr>
              <w:t>Územní/tematičtí koordinátoři</w:t>
            </w:r>
          </w:p>
        </w:tc>
        <w:tc>
          <w:tcPr>
            <w:tcW w:w="494" w:type="pct"/>
            <w:shd w:val="clear" w:color="auto" w:fill="D1D3D4"/>
            <w:noWrap/>
            <w:vAlign w:val="center"/>
            <w:hideMark/>
          </w:tcPr>
          <w:p w14:paraId="453DDE1A" w14:textId="77777777" w:rsidR="00E57A4A" w:rsidRPr="00620D8E" w:rsidRDefault="00E57A4A" w:rsidP="00E57A4A">
            <w:pPr>
              <w:spacing w:after="0"/>
              <w:jc w:val="center"/>
              <w:rPr>
                <w:b/>
                <w:color w:val="000000"/>
                <w:sz w:val="20"/>
                <w:szCs w:val="20"/>
              </w:rPr>
            </w:pPr>
            <w:r w:rsidRPr="00620D8E">
              <w:rPr>
                <w:b/>
                <w:color w:val="000000"/>
                <w:sz w:val="20"/>
                <w:szCs w:val="20"/>
              </w:rPr>
              <w:t>Koordinátor pro Středočeský kraj</w:t>
            </w:r>
          </w:p>
        </w:tc>
        <w:tc>
          <w:tcPr>
            <w:tcW w:w="493" w:type="pct"/>
            <w:shd w:val="clear" w:color="auto" w:fill="D1D3D4"/>
            <w:noWrap/>
            <w:vAlign w:val="center"/>
            <w:hideMark/>
          </w:tcPr>
          <w:p w14:paraId="717E5998" w14:textId="77777777" w:rsidR="00E57A4A" w:rsidRPr="00620D8E" w:rsidRDefault="00E57A4A" w:rsidP="00E57A4A">
            <w:pPr>
              <w:spacing w:after="0"/>
              <w:jc w:val="center"/>
              <w:rPr>
                <w:b/>
                <w:color w:val="000000"/>
                <w:sz w:val="20"/>
                <w:szCs w:val="20"/>
              </w:rPr>
            </w:pPr>
            <w:r w:rsidRPr="00620D8E">
              <w:rPr>
                <w:b/>
                <w:color w:val="000000"/>
                <w:sz w:val="20"/>
                <w:szCs w:val="20"/>
              </w:rPr>
              <w:t>Odborný konzultant pro oblast dopravy</w:t>
            </w:r>
          </w:p>
        </w:tc>
      </w:tr>
      <w:tr w:rsidR="00E57A4A" w:rsidRPr="00620D8E" w14:paraId="1EEC872F" w14:textId="77777777" w:rsidTr="007034F7">
        <w:trPr>
          <w:trHeight w:val="300"/>
        </w:trPr>
        <w:tc>
          <w:tcPr>
            <w:tcW w:w="2531" w:type="pct"/>
            <w:vAlign w:val="center"/>
          </w:tcPr>
          <w:p w14:paraId="0E677166" w14:textId="77777777" w:rsidR="00E57A4A" w:rsidRPr="00620D8E" w:rsidRDefault="00E57A4A" w:rsidP="00E57A4A">
            <w:pPr>
              <w:spacing w:after="0"/>
              <w:rPr>
                <w:color w:val="000000"/>
                <w:sz w:val="20"/>
                <w:szCs w:val="20"/>
              </w:rPr>
            </w:pPr>
            <w:r w:rsidRPr="00620D8E">
              <w:rPr>
                <w:color w:val="000000"/>
                <w:sz w:val="20"/>
                <w:szCs w:val="20"/>
              </w:rPr>
              <w:t>Zajištění agendy Řídícího výboru, příprava podkladů</w:t>
            </w:r>
          </w:p>
        </w:tc>
        <w:tc>
          <w:tcPr>
            <w:tcW w:w="494" w:type="pct"/>
            <w:shd w:val="clear" w:color="auto" w:fill="8ED8F8"/>
            <w:noWrap/>
            <w:vAlign w:val="bottom"/>
          </w:tcPr>
          <w:p w14:paraId="31761E23" w14:textId="77777777" w:rsidR="00E57A4A" w:rsidRPr="00620D8E" w:rsidRDefault="00E57A4A" w:rsidP="00E57A4A">
            <w:pPr>
              <w:spacing w:after="0"/>
              <w:jc w:val="right"/>
              <w:rPr>
                <w:color w:val="000000"/>
                <w:sz w:val="20"/>
                <w:szCs w:val="20"/>
              </w:rPr>
            </w:pPr>
          </w:p>
        </w:tc>
        <w:tc>
          <w:tcPr>
            <w:tcW w:w="494" w:type="pct"/>
            <w:shd w:val="clear" w:color="auto" w:fill="FFFFFF" w:themeFill="background1"/>
            <w:noWrap/>
            <w:vAlign w:val="bottom"/>
          </w:tcPr>
          <w:p w14:paraId="1B6EF484" w14:textId="77777777" w:rsidR="00E57A4A" w:rsidRPr="00620D8E" w:rsidRDefault="00E57A4A" w:rsidP="00E57A4A">
            <w:pPr>
              <w:spacing w:after="0"/>
              <w:jc w:val="right"/>
              <w:rPr>
                <w:color w:val="000000"/>
                <w:sz w:val="20"/>
                <w:szCs w:val="20"/>
              </w:rPr>
            </w:pPr>
          </w:p>
        </w:tc>
        <w:tc>
          <w:tcPr>
            <w:tcW w:w="494" w:type="pct"/>
            <w:shd w:val="clear" w:color="auto" w:fill="auto"/>
            <w:noWrap/>
            <w:vAlign w:val="bottom"/>
          </w:tcPr>
          <w:p w14:paraId="0AA73097" w14:textId="77777777" w:rsidR="00E57A4A" w:rsidRPr="00620D8E" w:rsidRDefault="00E57A4A" w:rsidP="00E57A4A">
            <w:pPr>
              <w:spacing w:after="0"/>
              <w:jc w:val="right"/>
              <w:rPr>
                <w:color w:val="000000"/>
                <w:sz w:val="20"/>
                <w:szCs w:val="20"/>
              </w:rPr>
            </w:pPr>
          </w:p>
        </w:tc>
        <w:tc>
          <w:tcPr>
            <w:tcW w:w="494" w:type="pct"/>
            <w:shd w:val="clear" w:color="auto" w:fill="auto"/>
            <w:noWrap/>
            <w:vAlign w:val="bottom"/>
          </w:tcPr>
          <w:p w14:paraId="4AFFD304" w14:textId="77777777" w:rsidR="00E57A4A" w:rsidRPr="00620D8E" w:rsidRDefault="00E57A4A" w:rsidP="00E57A4A">
            <w:pPr>
              <w:spacing w:after="0"/>
              <w:jc w:val="center"/>
              <w:rPr>
                <w:color w:val="000000"/>
                <w:sz w:val="20"/>
                <w:szCs w:val="20"/>
              </w:rPr>
            </w:pPr>
          </w:p>
        </w:tc>
        <w:tc>
          <w:tcPr>
            <w:tcW w:w="493" w:type="pct"/>
            <w:shd w:val="clear" w:color="auto" w:fill="auto"/>
            <w:noWrap/>
            <w:vAlign w:val="bottom"/>
          </w:tcPr>
          <w:p w14:paraId="534F2934" w14:textId="77777777" w:rsidR="00E57A4A" w:rsidRPr="00620D8E" w:rsidRDefault="00E57A4A" w:rsidP="00E57A4A">
            <w:pPr>
              <w:spacing w:after="0"/>
              <w:jc w:val="right"/>
              <w:rPr>
                <w:color w:val="000000"/>
                <w:sz w:val="20"/>
                <w:szCs w:val="20"/>
              </w:rPr>
            </w:pPr>
          </w:p>
        </w:tc>
      </w:tr>
      <w:tr w:rsidR="00E57A4A" w:rsidRPr="00620D8E" w14:paraId="40E40EBB" w14:textId="77777777" w:rsidTr="00FE381B">
        <w:trPr>
          <w:trHeight w:val="300"/>
        </w:trPr>
        <w:tc>
          <w:tcPr>
            <w:tcW w:w="2531" w:type="pct"/>
            <w:vAlign w:val="center"/>
          </w:tcPr>
          <w:p w14:paraId="730AE100" w14:textId="77777777" w:rsidR="00E57A4A" w:rsidRPr="00620D8E" w:rsidRDefault="00E57A4A" w:rsidP="00E57A4A">
            <w:pPr>
              <w:spacing w:after="0"/>
              <w:rPr>
                <w:color w:val="000000"/>
                <w:sz w:val="20"/>
                <w:szCs w:val="20"/>
              </w:rPr>
            </w:pPr>
            <w:r w:rsidRPr="00620D8E">
              <w:rPr>
                <w:color w:val="000000"/>
                <w:sz w:val="20"/>
                <w:szCs w:val="20"/>
              </w:rPr>
              <w:t>Předkládání souboru projektů/integrovaných projektů a dalších výstupů z pracovní skupiny Řídícímu výboru</w:t>
            </w:r>
          </w:p>
        </w:tc>
        <w:tc>
          <w:tcPr>
            <w:tcW w:w="494" w:type="pct"/>
            <w:shd w:val="clear" w:color="auto" w:fill="8ED8F8"/>
            <w:noWrap/>
            <w:vAlign w:val="bottom"/>
          </w:tcPr>
          <w:p w14:paraId="0366AF6B" w14:textId="77777777" w:rsidR="00E57A4A" w:rsidRPr="00620D8E" w:rsidRDefault="00E57A4A" w:rsidP="00E57A4A">
            <w:pPr>
              <w:spacing w:after="0"/>
              <w:jc w:val="right"/>
              <w:rPr>
                <w:color w:val="000000"/>
                <w:sz w:val="20"/>
                <w:szCs w:val="20"/>
              </w:rPr>
            </w:pPr>
          </w:p>
        </w:tc>
        <w:tc>
          <w:tcPr>
            <w:tcW w:w="494" w:type="pct"/>
            <w:shd w:val="clear" w:color="auto" w:fill="8ED8F8"/>
            <w:noWrap/>
            <w:vAlign w:val="bottom"/>
          </w:tcPr>
          <w:p w14:paraId="15645D70" w14:textId="77777777" w:rsidR="00E57A4A" w:rsidRPr="00620D8E" w:rsidRDefault="00E57A4A" w:rsidP="00E57A4A">
            <w:pPr>
              <w:spacing w:after="0"/>
              <w:jc w:val="right"/>
              <w:rPr>
                <w:color w:val="000000"/>
                <w:sz w:val="20"/>
                <w:szCs w:val="20"/>
              </w:rPr>
            </w:pPr>
          </w:p>
        </w:tc>
        <w:tc>
          <w:tcPr>
            <w:tcW w:w="494" w:type="pct"/>
            <w:shd w:val="clear" w:color="auto" w:fill="8ED8F8"/>
            <w:noWrap/>
            <w:vAlign w:val="bottom"/>
          </w:tcPr>
          <w:p w14:paraId="466142B1" w14:textId="77777777" w:rsidR="00E57A4A" w:rsidRPr="00620D8E" w:rsidRDefault="00E57A4A" w:rsidP="00E57A4A">
            <w:pPr>
              <w:spacing w:after="0"/>
              <w:jc w:val="right"/>
              <w:rPr>
                <w:color w:val="000000"/>
                <w:sz w:val="20"/>
                <w:szCs w:val="20"/>
              </w:rPr>
            </w:pPr>
          </w:p>
        </w:tc>
        <w:tc>
          <w:tcPr>
            <w:tcW w:w="494" w:type="pct"/>
            <w:shd w:val="clear" w:color="auto" w:fill="auto"/>
            <w:noWrap/>
            <w:vAlign w:val="bottom"/>
          </w:tcPr>
          <w:p w14:paraId="1C485233" w14:textId="77777777" w:rsidR="00E57A4A" w:rsidRPr="00620D8E" w:rsidRDefault="00E57A4A" w:rsidP="00E57A4A">
            <w:pPr>
              <w:spacing w:after="0"/>
              <w:jc w:val="center"/>
              <w:rPr>
                <w:color w:val="000000"/>
                <w:sz w:val="20"/>
                <w:szCs w:val="20"/>
              </w:rPr>
            </w:pPr>
          </w:p>
        </w:tc>
        <w:tc>
          <w:tcPr>
            <w:tcW w:w="493" w:type="pct"/>
            <w:shd w:val="clear" w:color="auto" w:fill="auto"/>
            <w:noWrap/>
            <w:vAlign w:val="bottom"/>
          </w:tcPr>
          <w:p w14:paraId="1D863676" w14:textId="77777777" w:rsidR="00E57A4A" w:rsidRPr="00620D8E" w:rsidRDefault="00E57A4A" w:rsidP="00E57A4A">
            <w:pPr>
              <w:spacing w:after="0"/>
              <w:jc w:val="right"/>
              <w:rPr>
                <w:color w:val="000000"/>
                <w:sz w:val="20"/>
                <w:szCs w:val="20"/>
              </w:rPr>
            </w:pPr>
          </w:p>
        </w:tc>
      </w:tr>
      <w:tr w:rsidR="00E57A4A" w:rsidRPr="00620D8E" w14:paraId="18810DDD" w14:textId="77777777" w:rsidTr="007034F7">
        <w:trPr>
          <w:trHeight w:val="300"/>
        </w:trPr>
        <w:tc>
          <w:tcPr>
            <w:tcW w:w="2531" w:type="pct"/>
            <w:vAlign w:val="center"/>
          </w:tcPr>
          <w:p w14:paraId="0815E8D0" w14:textId="77777777" w:rsidR="00E57A4A" w:rsidRPr="00620D8E" w:rsidRDefault="00E57A4A" w:rsidP="00E57A4A">
            <w:pPr>
              <w:spacing w:after="0"/>
              <w:rPr>
                <w:color w:val="000000"/>
                <w:sz w:val="20"/>
                <w:szCs w:val="20"/>
              </w:rPr>
            </w:pPr>
            <w:r w:rsidRPr="00620D8E">
              <w:rPr>
                <w:color w:val="000000"/>
                <w:sz w:val="20"/>
                <w:szCs w:val="20"/>
              </w:rPr>
              <w:t>Administrace změn Strategie ITI</w:t>
            </w:r>
          </w:p>
        </w:tc>
        <w:tc>
          <w:tcPr>
            <w:tcW w:w="494" w:type="pct"/>
            <w:shd w:val="clear" w:color="auto" w:fill="8ED8F8"/>
            <w:noWrap/>
            <w:vAlign w:val="bottom"/>
          </w:tcPr>
          <w:p w14:paraId="4B9134F9" w14:textId="77777777" w:rsidR="00E57A4A" w:rsidRPr="00620D8E" w:rsidRDefault="00E57A4A" w:rsidP="00E57A4A">
            <w:pPr>
              <w:spacing w:after="0"/>
              <w:jc w:val="right"/>
              <w:rPr>
                <w:color w:val="000000"/>
                <w:sz w:val="20"/>
                <w:szCs w:val="20"/>
              </w:rPr>
            </w:pPr>
          </w:p>
        </w:tc>
        <w:tc>
          <w:tcPr>
            <w:tcW w:w="494" w:type="pct"/>
            <w:shd w:val="clear" w:color="auto" w:fill="8ED8F8"/>
            <w:noWrap/>
            <w:vAlign w:val="bottom"/>
          </w:tcPr>
          <w:p w14:paraId="1CAA2441" w14:textId="77777777" w:rsidR="00E57A4A" w:rsidRPr="00620D8E" w:rsidRDefault="00E57A4A" w:rsidP="00E57A4A">
            <w:pPr>
              <w:spacing w:after="0"/>
              <w:jc w:val="right"/>
              <w:rPr>
                <w:color w:val="000000"/>
                <w:sz w:val="20"/>
                <w:szCs w:val="20"/>
              </w:rPr>
            </w:pPr>
          </w:p>
        </w:tc>
        <w:tc>
          <w:tcPr>
            <w:tcW w:w="494" w:type="pct"/>
            <w:shd w:val="clear" w:color="auto" w:fill="auto"/>
            <w:noWrap/>
            <w:vAlign w:val="bottom"/>
          </w:tcPr>
          <w:p w14:paraId="463D8564" w14:textId="77777777" w:rsidR="00E57A4A" w:rsidRPr="00620D8E" w:rsidRDefault="00E57A4A" w:rsidP="00E57A4A">
            <w:pPr>
              <w:spacing w:after="0"/>
              <w:jc w:val="right"/>
              <w:rPr>
                <w:color w:val="000000"/>
                <w:sz w:val="20"/>
                <w:szCs w:val="20"/>
              </w:rPr>
            </w:pPr>
          </w:p>
        </w:tc>
        <w:tc>
          <w:tcPr>
            <w:tcW w:w="494" w:type="pct"/>
            <w:shd w:val="clear" w:color="auto" w:fill="auto"/>
            <w:noWrap/>
            <w:vAlign w:val="bottom"/>
          </w:tcPr>
          <w:p w14:paraId="41331483" w14:textId="77777777" w:rsidR="00E57A4A" w:rsidRPr="00620D8E" w:rsidRDefault="00E57A4A" w:rsidP="00E57A4A">
            <w:pPr>
              <w:spacing w:after="0"/>
              <w:jc w:val="center"/>
              <w:rPr>
                <w:color w:val="000000"/>
                <w:sz w:val="20"/>
                <w:szCs w:val="20"/>
              </w:rPr>
            </w:pPr>
          </w:p>
        </w:tc>
        <w:tc>
          <w:tcPr>
            <w:tcW w:w="493" w:type="pct"/>
            <w:shd w:val="clear" w:color="auto" w:fill="auto"/>
            <w:noWrap/>
            <w:vAlign w:val="bottom"/>
          </w:tcPr>
          <w:p w14:paraId="5FA6AE7E" w14:textId="77777777" w:rsidR="00E57A4A" w:rsidRPr="00620D8E" w:rsidRDefault="00E57A4A" w:rsidP="00E57A4A">
            <w:pPr>
              <w:spacing w:after="0"/>
              <w:jc w:val="right"/>
              <w:rPr>
                <w:color w:val="000000"/>
                <w:sz w:val="20"/>
                <w:szCs w:val="20"/>
              </w:rPr>
            </w:pPr>
          </w:p>
        </w:tc>
      </w:tr>
      <w:tr w:rsidR="00E57A4A" w:rsidRPr="00620D8E" w14:paraId="597B653F" w14:textId="77777777" w:rsidTr="007034F7">
        <w:trPr>
          <w:trHeight w:val="300"/>
        </w:trPr>
        <w:tc>
          <w:tcPr>
            <w:tcW w:w="2531" w:type="pct"/>
            <w:vAlign w:val="center"/>
          </w:tcPr>
          <w:p w14:paraId="29FD94F4" w14:textId="77777777" w:rsidR="00E57A4A" w:rsidRPr="00620D8E" w:rsidRDefault="00E57A4A" w:rsidP="00E57A4A">
            <w:pPr>
              <w:spacing w:after="0"/>
              <w:rPr>
                <w:color w:val="000000"/>
                <w:sz w:val="20"/>
                <w:szCs w:val="20"/>
              </w:rPr>
            </w:pPr>
            <w:r w:rsidRPr="00620D8E">
              <w:rPr>
                <w:color w:val="000000"/>
                <w:sz w:val="20"/>
                <w:szCs w:val="20"/>
              </w:rPr>
              <w:t>Administrace monitorovacích zpráv o plnění Strategie ITI</w:t>
            </w:r>
          </w:p>
        </w:tc>
        <w:tc>
          <w:tcPr>
            <w:tcW w:w="494" w:type="pct"/>
            <w:shd w:val="clear" w:color="auto" w:fill="8ED8F8"/>
            <w:noWrap/>
            <w:vAlign w:val="bottom"/>
          </w:tcPr>
          <w:p w14:paraId="00481AED" w14:textId="77777777" w:rsidR="00E57A4A" w:rsidRPr="00620D8E" w:rsidRDefault="00E57A4A" w:rsidP="00E57A4A">
            <w:pPr>
              <w:spacing w:after="0"/>
              <w:jc w:val="right"/>
              <w:rPr>
                <w:color w:val="000000"/>
                <w:sz w:val="20"/>
                <w:szCs w:val="20"/>
              </w:rPr>
            </w:pPr>
          </w:p>
        </w:tc>
        <w:tc>
          <w:tcPr>
            <w:tcW w:w="494" w:type="pct"/>
            <w:shd w:val="clear" w:color="auto" w:fill="8ED8F8"/>
            <w:noWrap/>
            <w:vAlign w:val="bottom"/>
          </w:tcPr>
          <w:p w14:paraId="693DB81B" w14:textId="77777777" w:rsidR="00E57A4A" w:rsidRPr="00620D8E" w:rsidRDefault="00E57A4A" w:rsidP="00E57A4A">
            <w:pPr>
              <w:spacing w:after="0"/>
              <w:jc w:val="right"/>
              <w:rPr>
                <w:color w:val="000000"/>
                <w:sz w:val="20"/>
                <w:szCs w:val="20"/>
              </w:rPr>
            </w:pPr>
          </w:p>
        </w:tc>
        <w:tc>
          <w:tcPr>
            <w:tcW w:w="494" w:type="pct"/>
            <w:shd w:val="clear" w:color="auto" w:fill="auto"/>
            <w:noWrap/>
            <w:vAlign w:val="bottom"/>
          </w:tcPr>
          <w:p w14:paraId="7FCCE4FC" w14:textId="77777777" w:rsidR="00E57A4A" w:rsidRPr="00620D8E" w:rsidRDefault="00E57A4A" w:rsidP="00E57A4A">
            <w:pPr>
              <w:spacing w:after="0"/>
              <w:jc w:val="right"/>
              <w:rPr>
                <w:color w:val="000000"/>
                <w:sz w:val="20"/>
                <w:szCs w:val="20"/>
              </w:rPr>
            </w:pPr>
          </w:p>
        </w:tc>
        <w:tc>
          <w:tcPr>
            <w:tcW w:w="494" w:type="pct"/>
            <w:shd w:val="clear" w:color="auto" w:fill="auto"/>
            <w:noWrap/>
            <w:vAlign w:val="bottom"/>
          </w:tcPr>
          <w:p w14:paraId="72798577" w14:textId="77777777" w:rsidR="00E57A4A" w:rsidRPr="00620D8E" w:rsidRDefault="00E57A4A" w:rsidP="00E57A4A">
            <w:pPr>
              <w:spacing w:after="0"/>
              <w:jc w:val="center"/>
              <w:rPr>
                <w:color w:val="000000"/>
                <w:sz w:val="20"/>
                <w:szCs w:val="20"/>
              </w:rPr>
            </w:pPr>
          </w:p>
        </w:tc>
        <w:tc>
          <w:tcPr>
            <w:tcW w:w="493" w:type="pct"/>
            <w:shd w:val="clear" w:color="auto" w:fill="auto"/>
            <w:noWrap/>
            <w:vAlign w:val="bottom"/>
          </w:tcPr>
          <w:p w14:paraId="3B02120E" w14:textId="77777777" w:rsidR="00E57A4A" w:rsidRPr="00620D8E" w:rsidRDefault="00E57A4A" w:rsidP="00E57A4A">
            <w:pPr>
              <w:spacing w:after="0"/>
              <w:jc w:val="right"/>
              <w:rPr>
                <w:color w:val="000000"/>
                <w:sz w:val="20"/>
                <w:szCs w:val="20"/>
              </w:rPr>
            </w:pPr>
          </w:p>
        </w:tc>
      </w:tr>
      <w:tr w:rsidR="00E57A4A" w:rsidRPr="00620D8E" w14:paraId="1AB243B9" w14:textId="77777777" w:rsidTr="007034F7">
        <w:trPr>
          <w:trHeight w:val="300"/>
        </w:trPr>
        <w:tc>
          <w:tcPr>
            <w:tcW w:w="2531" w:type="pct"/>
            <w:vAlign w:val="center"/>
          </w:tcPr>
          <w:p w14:paraId="6DE80AA2" w14:textId="77777777" w:rsidR="00E57A4A" w:rsidRPr="00620D8E" w:rsidRDefault="00E57A4A" w:rsidP="00E57A4A">
            <w:pPr>
              <w:spacing w:after="0"/>
              <w:rPr>
                <w:color w:val="000000"/>
                <w:sz w:val="20"/>
                <w:szCs w:val="20"/>
              </w:rPr>
            </w:pPr>
            <w:r w:rsidRPr="00620D8E">
              <w:rPr>
                <w:color w:val="000000"/>
                <w:sz w:val="20"/>
                <w:szCs w:val="20"/>
              </w:rPr>
              <w:t>Administrace a zveřejňování výzev nositele ITI</w:t>
            </w:r>
          </w:p>
        </w:tc>
        <w:tc>
          <w:tcPr>
            <w:tcW w:w="494" w:type="pct"/>
            <w:shd w:val="clear" w:color="auto" w:fill="8ED8F8"/>
            <w:noWrap/>
            <w:vAlign w:val="bottom"/>
          </w:tcPr>
          <w:p w14:paraId="79ECE681" w14:textId="77777777" w:rsidR="00E57A4A" w:rsidRPr="00620D8E" w:rsidRDefault="00E57A4A" w:rsidP="00E57A4A">
            <w:pPr>
              <w:spacing w:after="0"/>
              <w:jc w:val="right"/>
              <w:rPr>
                <w:color w:val="000000"/>
                <w:sz w:val="20"/>
                <w:szCs w:val="20"/>
              </w:rPr>
            </w:pPr>
          </w:p>
        </w:tc>
        <w:tc>
          <w:tcPr>
            <w:tcW w:w="494" w:type="pct"/>
            <w:shd w:val="clear" w:color="auto" w:fill="8ED8F8"/>
            <w:noWrap/>
            <w:vAlign w:val="bottom"/>
          </w:tcPr>
          <w:p w14:paraId="1053D43C" w14:textId="77777777" w:rsidR="00E57A4A" w:rsidRPr="00620D8E" w:rsidRDefault="00E57A4A" w:rsidP="00E57A4A">
            <w:pPr>
              <w:spacing w:after="0"/>
              <w:jc w:val="right"/>
              <w:rPr>
                <w:color w:val="000000"/>
                <w:sz w:val="20"/>
                <w:szCs w:val="20"/>
              </w:rPr>
            </w:pPr>
          </w:p>
        </w:tc>
        <w:tc>
          <w:tcPr>
            <w:tcW w:w="494" w:type="pct"/>
            <w:shd w:val="clear" w:color="auto" w:fill="auto"/>
            <w:noWrap/>
            <w:vAlign w:val="bottom"/>
          </w:tcPr>
          <w:p w14:paraId="7B01AE87" w14:textId="77777777" w:rsidR="00E57A4A" w:rsidRPr="00620D8E" w:rsidRDefault="00E57A4A" w:rsidP="00E57A4A">
            <w:pPr>
              <w:spacing w:after="0"/>
              <w:jc w:val="right"/>
              <w:rPr>
                <w:color w:val="000000"/>
                <w:sz w:val="20"/>
                <w:szCs w:val="20"/>
              </w:rPr>
            </w:pPr>
          </w:p>
        </w:tc>
        <w:tc>
          <w:tcPr>
            <w:tcW w:w="494" w:type="pct"/>
            <w:shd w:val="clear" w:color="auto" w:fill="8ED8F8"/>
            <w:noWrap/>
            <w:vAlign w:val="bottom"/>
          </w:tcPr>
          <w:p w14:paraId="0A915BBF" w14:textId="77777777" w:rsidR="00E57A4A" w:rsidRPr="00620D8E" w:rsidRDefault="00E57A4A" w:rsidP="00E57A4A">
            <w:pPr>
              <w:spacing w:after="0"/>
              <w:jc w:val="center"/>
              <w:rPr>
                <w:color w:val="000000"/>
                <w:sz w:val="20"/>
                <w:szCs w:val="20"/>
              </w:rPr>
            </w:pPr>
          </w:p>
        </w:tc>
        <w:tc>
          <w:tcPr>
            <w:tcW w:w="493" w:type="pct"/>
            <w:shd w:val="clear" w:color="auto" w:fill="auto"/>
            <w:noWrap/>
            <w:vAlign w:val="bottom"/>
          </w:tcPr>
          <w:p w14:paraId="057954AE" w14:textId="77777777" w:rsidR="00E57A4A" w:rsidRPr="00620D8E" w:rsidRDefault="00E57A4A" w:rsidP="00E57A4A">
            <w:pPr>
              <w:spacing w:after="0"/>
              <w:jc w:val="right"/>
              <w:rPr>
                <w:color w:val="000000"/>
                <w:sz w:val="20"/>
                <w:szCs w:val="20"/>
              </w:rPr>
            </w:pPr>
          </w:p>
        </w:tc>
      </w:tr>
      <w:tr w:rsidR="00E57A4A" w:rsidRPr="00620D8E" w14:paraId="52EDABDD" w14:textId="77777777" w:rsidTr="007034F7">
        <w:trPr>
          <w:trHeight w:val="300"/>
        </w:trPr>
        <w:tc>
          <w:tcPr>
            <w:tcW w:w="2531" w:type="pct"/>
            <w:vAlign w:val="center"/>
          </w:tcPr>
          <w:p w14:paraId="43DCBFA3" w14:textId="77777777" w:rsidR="00E57A4A" w:rsidRPr="00620D8E" w:rsidRDefault="00E57A4A" w:rsidP="00E57A4A">
            <w:pPr>
              <w:spacing w:after="0"/>
              <w:rPr>
                <w:color w:val="000000"/>
                <w:sz w:val="20"/>
                <w:szCs w:val="20"/>
              </w:rPr>
            </w:pPr>
            <w:r w:rsidRPr="00620D8E">
              <w:rPr>
                <w:color w:val="000000"/>
                <w:sz w:val="20"/>
                <w:szCs w:val="20"/>
              </w:rPr>
              <w:t>Příprava výzev a souvisejících podkladů z věcného hlediska</w:t>
            </w:r>
          </w:p>
        </w:tc>
        <w:tc>
          <w:tcPr>
            <w:tcW w:w="494" w:type="pct"/>
            <w:shd w:val="clear" w:color="auto" w:fill="8ED8F8"/>
            <w:noWrap/>
            <w:vAlign w:val="bottom"/>
          </w:tcPr>
          <w:p w14:paraId="06B0A93C" w14:textId="77777777" w:rsidR="00E57A4A" w:rsidRPr="00620D8E" w:rsidRDefault="00E57A4A" w:rsidP="00E57A4A">
            <w:pPr>
              <w:spacing w:after="0"/>
              <w:jc w:val="right"/>
              <w:rPr>
                <w:color w:val="000000"/>
                <w:sz w:val="20"/>
                <w:szCs w:val="20"/>
              </w:rPr>
            </w:pPr>
          </w:p>
        </w:tc>
        <w:tc>
          <w:tcPr>
            <w:tcW w:w="494" w:type="pct"/>
            <w:shd w:val="clear" w:color="auto" w:fill="8ED8F8"/>
            <w:noWrap/>
            <w:vAlign w:val="bottom"/>
          </w:tcPr>
          <w:p w14:paraId="42590E2E" w14:textId="77777777" w:rsidR="00E57A4A" w:rsidRPr="00620D8E" w:rsidRDefault="00E57A4A" w:rsidP="00E57A4A">
            <w:pPr>
              <w:spacing w:after="0"/>
              <w:jc w:val="right"/>
              <w:rPr>
                <w:color w:val="000000"/>
                <w:sz w:val="20"/>
                <w:szCs w:val="20"/>
              </w:rPr>
            </w:pPr>
          </w:p>
        </w:tc>
        <w:tc>
          <w:tcPr>
            <w:tcW w:w="494" w:type="pct"/>
            <w:shd w:val="clear" w:color="auto" w:fill="8ED8F8"/>
            <w:noWrap/>
            <w:vAlign w:val="bottom"/>
          </w:tcPr>
          <w:p w14:paraId="6D81DB11" w14:textId="77777777" w:rsidR="00E57A4A" w:rsidRPr="00620D8E" w:rsidRDefault="00E57A4A" w:rsidP="00E57A4A">
            <w:pPr>
              <w:spacing w:after="0"/>
              <w:jc w:val="right"/>
              <w:rPr>
                <w:color w:val="000000"/>
                <w:sz w:val="20"/>
                <w:szCs w:val="20"/>
              </w:rPr>
            </w:pPr>
          </w:p>
        </w:tc>
        <w:tc>
          <w:tcPr>
            <w:tcW w:w="494" w:type="pct"/>
            <w:shd w:val="clear" w:color="auto" w:fill="8ED8F8"/>
            <w:noWrap/>
            <w:vAlign w:val="bottom"/>
          </w:tcPr>
          <w:p w14:paraId="29BE0BA5" w14:textId="77777777" w:rsidR="00E57A4A" w:rsidRPr="00620D8E" w:rsidRDefault="00E57A4A" w:rsidP="00E57A4A">
            <w:pPr>
              <w:spacing w:after="0"/>
              <w:jc w:val="center"/>
              <w:rPr>
                <w:color w:val="000000"/>
                <w:sz w:val="20"/>
                <w:szCs w:val="20"/>
              </w:rPr>
            </w:pPr>
          </w:p>
        </w:tc>
        <w:tc>
          <w:tcPr>
            <w:tcW w:w="493" w:type="pct"/>
            <w:shd w:val="clear" w:color="auto" w:fill="8ED8F8"/>
            <w:noWrap/>
            <w:vAlign w:val="bottom"/>
          </w:tcPr>
          <w:p w14:paraId="7AD18524" w14:textId="77777777" w:rsidR="00E57A4A" w:rsidRPr="00620D8E" w:rsidRDefault="00E57A4A" w:rsidP="00E57A4A">
            <w:pPr>
              <w:spacing w:after="0"/>
              <w:jc w:val="right"/>
              <w:rPr>
                <w:color w:val="000000"/>
                <w:sz w:val="20"/>
                <w:szCs w:val="20"/>
              </w:rPr>
            </w:pPr>
          </w:p>
        </w:tc>
      </w:tr>
      <w:tr w:rsidR="00E57A4A" w:rsidRPr="00620D8E" w14:paraId="4FF80D24" w14:textId="77777777" w:rsidTr="007034F7">
        <w:trPr>
          <w:trHeight w:val="300"/>
        </w:trPr>
        <w:tc>
          <w:tcPr>
            <w:tcW w:w="2531" w:type="pct"/>
            <w:vAlign w:val="center"/>
          </w:tcPr>
          <w:p w14:paraId="02E72BCF" w14:textId="77777777" w:rsidR="00E57A4A" w:rsidRPr="00620D8E" w:rsidRDefault="00E57A4A" w:rsidP="00E57A4A">
            <w:pPr>
              <w:spacing w:after="0"/>
              <w:rPr>
                <w:color w:val="000000"/>
                <w:sz w:val="20"/>
                <w:szCs w:val="20"/>
              </w:rPr>
            </w:pPr>
            <w:r w:rsidRPr="00620D8E">
              <w:rPr>
                <w:color w:val="000000"/>
                <w:sz w:val="20"/>
                <w:szCs w:val="20"/>
              </w:rPr>
              <w:t>Administrace projektové žádosti na realizaci Strategie ITI do OPTP</w:t>
            </w:r>
          </w:p>
        </w:tc>
        <w:tc>
          <w:tcPr>
            <w:tcW w:w="494" w:type="pct"/>
            <w:shd w:val="clear" w:color="auto" w:fill="8ED8F8"/>
            <w:noWrap/>
            <w:vAlign w:val="bottom"/>
          </w:tcPr>
          <w:p w14:paraId="7988549A" w14:textId="77777777" w:rsidR="00E57A4A" w:rsidRPr="00620D8E" w:rsidRDefault="00E57A4A" w:rsidP="00E57A4A">
            <w:pPr>
              <w:spacing w:after="0"/>
              <w:jc w:val="right"/>
              <w:rPr>
                <w:color w:val="000000"/>
                <w:sz w:val="20"/>
                <w:szCs w:val="20"/>
              </w:rPr>
            </w:pPr>
          </w:p>
        </w:tc>
        <w:tc>
          <w:tcPr>
            <w:tcW w:w="494" w:type="pct"/>
            <w:shd w:val="clear" w:color="auto" w:fill="auto"/>
            <w:noWrap/>
            <w:vAlign w:val="bottom"/>
          </w:tcPr>
          <w:p w14:paraId="7E227ED2" w14:textId="77777777" w:rsidR="00E57A4A" w:rsidRPr="00620D8E" w:rsidRDefault="00E57A4A" w:rsidP="00E57A4A">
            <w:pPr>
              <w:spacing w:after="0"/>
              <w:jc w:val="right"/>
              <w:rPr>
                <w:color w:val="000000"/>
                <w:sz w:val="20"/>
                <w:szCs w:val="20"/>
              </w:rPr>
            </w:pPr>
          </w:p>
        </w:tc>
        <w:tc>
          <w:tcPr>
            <w:tcW w:w="494" w:type="pct"/>
            <w:shd w:val="clear" w:color="auto" w:fill="auto"/>
            <w:noWrap/>
            <w:vAlign w:val="bottom"/>
          </w:tcPr>
          <w:p w14:paraId="0C683E32" w14:textId="77777777" w:rsidR="00E57A4A" w:rsidRPr="00620D8E" w:rsidRDefault="00E57A4A" w:rsidP="00E57A4A">
            <w:pPr>
              <w:spacing w:after="0"/>
              <w:jc w:val="right"/>
              <w:rPr>
                <w:color w:val="000000"/>
                <w:sz w:val="20"/>
                <w:szCs w:val="20"/>
              </w:rPr>
            </w:pPr>
          </w:p>
        </w:tc>
        <w:tc>
          <w:tcPr>
            <w:tcW w:w="494" w:type="pct"/>
            <w:shd w:val="clear" w:color="auto" w:fill="auto"/>
            <w:noWrap/>
            <w:vAlign w:val="bottom"/>
          </w:tcPr>
          <w:p w14:paraId="1626BA0A" w14:textId="77777777" w:rsidR="00E57A4A" w:rsidRPr="00620D8E" w:rsidRDefault="00E57A4A" w:rsidP="00E57A4A">
            <w:pPr>
              <w:spacing w:after="0"/>
              <w:jc w:val="center"/>
              <w:rPr>
                <w:color w:val="000000"/>
                <w:sz w:val="20"/>
                <w:szCs w:val="20"/>
              </w:rPr>
            </w:pPr>
          </w:p>
        </w:tc>
        <w:tc>
          <w:tcPr>
            <w:tcW w:w="493" w:type="pct"/>
            <w:shd w:val="clear" w:color="auto" w:fill="auto"/>
            <w:noWrap/>
            <w:vAlign w:val="bottom"/>
          </w:tcPr>
          <w:p w14:paraId="66BBDC1C" w14:textId="77777777" w:rsidR="00E57A4A" w:rsidRPr="00620D8E" w:rsidRDefault="00E57A4A" w:rsidP="00E57A4A">
            <w:pPr>
              <w:spacing w:after="0"/>
              <w:jc w:val="right"/>
              <w:rPr>
                <w:color w:val="000000"/>
                <w:sz w:val="20"/>
                <w:szCs w:val="20"/>
              </w:rPr>
            </w:pPr>
          </w:p>
        </w:tc>
      </w:tr>
      <w:tr w:rsidR="00E57A4A" w:rsidRPr="00620D8E" w14:paraId="2135C657" w14:textId="77777777" w:rsidTr="007034F7">
        <w:trPr>
          <w:trHeight w:val="300"/>
        </w:trPr>
        <w:tc>
          <w:tcPr>
            <w:tcW w:w="2531" w:type="pct"/>
            <w:vAlign w:val="center"/>
          </w:tcPr>
          <w:p w14:paraId="7A1CF84A" w14:textId="77777777" w:rsidR="00E57A4A" w:rsidRPr="00620D8E" w:rsidRDefault="00E57A4A" w:rsidP="00E57A4A">
            <w:pPr>
              <w:spacing w:after="0"/>
              <w:rPr>
                <w:color w:val="000000"/>
                <w:sz w:val="20"/>
                <w:szCs w:val="20"/>
              </w:rPr>
            </w:pPr>
            <w:r w:rsidRPr="00620D8E">
              <w:rPr>
                <w:color w:val="000000"/>
                <w:sz w:val="20"/>
                <w:szCs w:val="20"/>
              </w:rPr>
              <w:t>Zajišťování včasného řešení případných problémů</w:t>
            </w:r>
          </w:p>
        </w:tc>
        <w:tc>
          <w:tcPr>
            <w:tcW w:w="494" w:type="pct"/>
            <w:shd w:val="clear" w:color="auto" w:fill="8ED8F8"/>
            <w:noWrap/>
            <w:vAlign w:val="bottom"/>
          </w:tcPr>
          <w:p w14:paraId="446E2365" w14:textId="77777777" w:rsidR="00E57A4A" w:rsidRPr="00620D8E" w:rsidRDefault="00E57A4A" w:rsidP="00E57A4A">
            <w:pPr>
              <w:spacing w:after="0"/>
              <w:jc w:val="right"/>
              <w:rPr>
                <w:color w:val="000000"/>
                <w:sz w:val="20"/>
                <w:szCs w:val="20"/>
              </w:rPr>
            </w:pPr>
          </w:p>
        </w:tc>
        <w:tc>
          <w:tcPr>
            <w:tcW w:w="494" w:type="pct"/>
            <w:shd w:val="clear" w:color="auto" w:fill="auto"/>
            <w:noWrap/>
            <w:vAlign w:val="bottom"/>
          </w:tcPr>
          <w:p w14:paraId="5050C4EA" w14:textId="77777777" w:rsidR="00E57A4A" w:rsidRPr="00620D8E" w:rsidRDefault="00E57A4A" w:rsidP="00E57A4A">
            <w:pPr>
              <w:spacing w:after="0"/>
              <w:jc w:val="right"/>
              <w:rPr>
                <w:color w:val="000000"/>
                <w:sz w:val="20"/>
                <w:szCs w:val="20"/>
              </w:rPr>
            </w:pPr>
          </w:p>
        </w:tc>
        <w:tc>
          <w:tcPr>
            <w:tcW w:w="494" w:type="pct"/>
            <w:shd w:val="clear" w:color="auto" w:fill="auto"/>
            <w:noWrap/>
            <w:vAlign w:val="bottom"/>
          </w:tcPr>
          <w:p w14:paraId="459F1C13" w14:textId="77777777" w:rsidR="00E57A4A" w:rsidRPr="00620D8E" w:rsidRDefault="00E57A4A" w:rsidP="00E57A4A">
            <w:pPr>
              <w:spacing w:after="0"/>
              <w:jc w:val="right"/>
              <w:rPr>
                <w:color w:val="000000"/>
                <w:sz w:val="20"/>
                <w:szCs w:val="20"/>
              </w:rPr>
            </w:pPr>
          </w:p>
        </w:tc>
        <w:tc>
          <w:tcPr>
            <w:tcW w:w="494" w:type="pct"/>
            <w:shd w:val="clear" w:color="auto" w:fill="auto"/>
            <w:noWrap/>
            <w:vAlign w:val="bottom"/>
          </w:tcPr>
          <w:p w14:paraId="0404E14B" w14:textId="77777777" w:rsidR="00E57A4A" w:rsidRPr="00620D8E" w:rsidRDefault="00E57A4A" w:rsidP="00E57A4A">
            <w:pPr>
              <w:spacing w:after="0"/>
              <w:jc w:val="center"/>
              <w:rPr>
                <w:color w:val="000000"/>
                <w:sz w:val="20"/>
                <w:szCs w:val="20"/>
              </w:rPr>
            </w:pPr>
          </w:p>
        </w:tc>
        <w:tc>
          <w:tcPr>
            <w:tcW w:w="493" w:type="pct"/>
            <w:shd w:val="clear" w:color="auto" w:fill="auto"/>
            <w:noWrap/>
            <w:vAlign w:val="bottom"/>
          </w:tcPr>
          <w:p w14:paraId="4A43AC4C" w14:textId="77777777" w:rsidR="00E57A4A" w:rsidRPr="00620D8E" w:rsidRDefault="00E57A4A" w:rsidP="00E57A4A">
            <w:pPr>
              <w:spacing w:after="0"/>
              <w:jc w:val="right"/>
              <w:rPr>
                <w:color w:val="000000"/>
                <w:sz w:val="20"/>
                <w:szCs w:val="20"/>
              </w:rPr>
            </w:pPr>
          </w:p>
        </w:tc>
      </w:tr>
      <w:tr w:rsidR="00E57A4A" w:rsidRPr="00620D8E" w14:paraId="3AA0CF6E" w14:textId="77777777" w:rsidTr="007034F7">
        <w:trPr>
          <w:trHeight w:val="300"/>
        </w:trPr>
        <w:tc>
          <w:tcPr>
            <w:tcW w:w="2531" w:type="pct"/>
            <w:vAlign w:val="center"/>
          </w:tcPr>
          <w:p w14:paraId="2706AC35" w14:textId="77777777" w:rsidR="00E57A4A" w:rsidRPr="00620D8E" w:rsidRDefault="00E57A4A" w:rsidP="00E57A4A">
            <w:pPr>
              <w:spacing w:after="0"/>
              <w:rPr>
                <w:color w:val="000000"/>
                <w:sz w:val="20"/>
                <w:szCs w:val="20"/>
              </w:rPr>
            </w:pPr>
            <w:r w:rsidRPr="00620D8E">
              <w:rPr>
                <w:color w:val="000000"/>
                <w:sz w:val="20"/>
                <w:szCs w:val="20"/>
              </w:rPr>
              <w:t>Vyhodnocování pokroku v realizaci Strategie ITI (naplňování cílů a indikátorů)</w:t>
            </w:r>
          </w:p>
        </w:tc>
        <w:tc>
          <w:tcPr>
            <w:tcW w:w="494" w:type="pct"/>
            <w:shd w:val="clear" w:color="auto" w:fill="8ED8F8"/>
            <w:noWrap/>
            <w:vAlign w:val="bottom"/>
          </w:tcPr>
          <w:p w14:paraId="4609345C" w14:textId="77777777" w:rsidR="00E57A4A" w:rsidRPr="00620D8E" w:rsidRDefault="00E57A4A" w:rsidP="00E57A4A">
            <w:pPr>
              <w:spacing w:after="0"/>
              <w:jc w:val="right"/>
              <w:rPr>
                <w:color w:val="000000"/>
                <w:sz w:val="20"/>
                <w:szCs w:val="20"/>
              </w:rPr>
            </w:pPr>
          </w:p>
        </w:tc>
        <w:tc>
          <w:tcPr>
            <w:tcW w:w="494" w:type="pct"/>
            <w:shd w:val="clear" w:color="auto" w:fill="8ED8F8"/>
            <w:noWrap/>
            <w:vAlign w:val="bottom"/>
          </w:tcPr>
          <w:p w14:paraId="6A2A95B8" w14:textId="77777777" w:rsidR="00E57A4A" w:rsidRPr="00620D8E" w:rsidRDefault="00E57A4A" w:rsidP="00E57A4A">
            <w:pPr>
              <w:spacing w:after="0"/>
              <w:jc w:val="right"/>
              <w:rPr>
                <w:color w:val="000000"/>
                <w:sz w:val="20"/>
                <w:szCs w:val="20"/>
              </w:rPr>
            </w:pPr>
          </w:p>
        </w:tc>
        <w:tc>
          <w:tcPr>
            <w:tcW w:w="494" w:type="pct"/>
            <w:shd w:val="clear" w:color="auto" w:fill="8ED8F8"/>
            <w:noWrap/>
            <w:vAlign w:val="bottom"/>
          </w:tcPr>
          <w:p w14:paraId="7EBEAE0C" w14:textId="77777777" w:rsidR="00E57A4A" w:rsidRPr="00620D8E" w:rsidRDefault="00E57A4A" w:rsidP="00E57A4A">
            <w:pPr>
              <w:spacing w:after="0"/>
              <w:jc w:val="right"/>
              <w:rPr>
                <w:color w:val="000000"/>
                <w:sz w:val="20"/>
                <w:szCs w:val="20"/>
              </w:rPr>
            </w:pPr>
          </w:p>
        </w:tc>
        <w:tc>
          <w:tcPr>
            <w:tcW w:w="494" w:type="pct"/>
            <w:shd w:val="clear" w:color="auto" w:fill="8ED8F8"/>
            <w:noWrap/>
            <w:vAlign w:val="bottom"/>
          </w:tcPr>
          <w:p w14:paraId="74280C60" w14:textId="77777777" w:rsidR="00E57A4A" w:rsidRPr="00620D8E" w:rsidRDefault="00E57A4A" w:rsidP="00E57A4A">
            <w:pPr>
              <w:spacing w:after="0"/>
              <w:jc w:val="center"/>
              <w:rPr>
                <w:color w:val="000000"/>
                <w:sz w:val="20"/>
                <w:szCs w:val="20"/>
              </w:rPr>
            </w:pPr>
          </w:p>
        </w:tc>
        <w:tc>
          <w:tcPr>
            <w:tcW w:w="493" w:type="pct"/>
            <w:shd w:val="clear" w:color="auto" w:fill="8ED8F8"/>
            <w:noWrap/>
            <w:vAlign w:val="bottom"/>
          </w:tcPr>
          <w:p w14:paraId="3F6FAF31" w14:textId="77777777" w:rsidR="00E57A4A" w:rsidRPr="00620D8E" w:rsidRDefault="00E57A4A" w:rsidP="00E57A4A">
            <w:pPr>
              <w:spacing w:after="0"/>
              <w:jc w:val="right"/>
              <w:rPr>
                <w:color w:val="000000"/>
                <w:sz w:val="20"/>
                <w:szCs w:val="20"/>
              </w:rPr>
            </w:pPr>
          </w:p>
        </w:tc>
      </w:tr>
      <w:tr w:rsidR="00E57A4A" w:rsidRPr="00620D8E" w14:paraId="33D8AE0B" w14:textId="77777777" w:rsidTr="007034F7">
        <w:trPr>
          <w:trHeight w:val="300"/>
        </w:trPr>
        <w:tc>
          <w:tcPr>
            <w:tcW w:w="2531" w:type="pct"/>
            <w:vAlign w:val="center"/>
          </w:tcPr>
          <w:p w14:paraId="464286A1" w14:textId="77777777" w:rsidR="00E57A4A" w:rsidRPr="00620D8E" w:rsidRDefault="00E57A4A" w:rsidP="00E57A4A">
            <w:pPr>
              <w:spacing w:after="0"/>
              <w:rPr>
                <w:color w:val="000000"/>
                <w:sz w:val="20"/>
                <w:szCs w:val="20"/>
              </w:rPr>
            </w:pPr>
            <w:r w:rsidRPr="00620D8E">
              <w:rPr>
                <w:color w:val="000000"/>
                <w:sz w:val="20"/>
                <w:szCs w:val="20"/>
              </w:rPr>
              <w:t>Organizační zajišťování chodu pracovních skupin, příprava podkladů</w:t>
            </w:r>
          </w:p>
        </w:tc>
        <w:tc>
          <w:tcPr>
            <w:tcW w:w="494" w:type="pct"/>
            <w:shd w:val="clear" w:color="auto" w:fill="8ED8F8"/>
            <w:noWrap/>
            <w:vAlign w:val="bottom"/>
          </w:tcPr>
          <w:p w14:paraId="013395E6" w14:textId="77777777" w:rsidR="00E57A4A" w:rsidRPr="00620D8E" w:rsidRDefault="00E57A4A" w:rsidP="00E57A4A">
            <w:pPr>
              <w:spacing w:after="0"/>
              <w:jc w:val="right"/>
              <w:rPr>
                <w:color w:val="000000"/>
                <w:sz w:val="20"/>
                <w:szCs w:val="20"/>
              </w:rPr>
            </w:pPr>
          </w:p>
        </w:tc>
        <w:tc>
          <w:tcPr>
            <w:tcW w:w="494" w:type="pct"/>
            <w:shd w:val="clear" w:color="auto" w:fill="8ED8F8"/>
            <w:noWrap/>
            <w:vAlign w:val="bottom"/>
          </w:tcPr>
          <w:p w14:paraId="330A5001" w14:textId="77777777" w:rsidR="00E57A4A" w:rsidRPr="00620D8E" w:rsidRDefault="00E57A4A" w:rsidP="00E57A4A">
            <w:pPr>
              <w:spacing w:after="0"/>
              <w:jc w:val="right"/>
              <w:rPr>
                <w:color w:val="000000"/>
                <w:sz w:val="20"/>
                <w:szCs w:val="20"/>
              </w:rPr>
            </w:pPr>
          </w:p>
        </w:tc>
        <w:tc>
          <w:tcPr>
            <w:tcW w:w="494" w:type="pct"/>
            <w:shd w:val="clear" w:color="auto" w:fill="8ED8F8"/>
            <w:noWrap/>
            <w:vAlign w:val="bottom"/>
          </w:tcPr>
          <w:p w14:paraId="2DABF9BA" w14:textId="77777777" w:rsidR="00E57A4A" w:rsidRPr="00620D8E" w:rsidRDefault="00E57A4A" w:rsidP="00E57A4A">
            <w:pPr>
              <w:spacing w:after="0"/>
              <w:jc w:val="right"/>
              <w:rPr>
                <w:color w:val="000000"/>
                <w:sz w:val="20"/>
                <w:szCs w:val="20"/>
              </w:rPr>
            </w:pPr>
          </w:p>
        </w:tc>
        <w:tc>
          <w:tcPr>
            <w:tcW w:w="494" w:type="pct"/>
            <w:shd w:val="clear" w:color="auto" w:fill="8ED8F8"/>
            <w:noWrap/>
            <w:vAlign w:val="bottom"/>
          </w:tcPr>
          <w:p w14:paraId="39981EDD" w14:textId="77777777" w:rsidR="00E57A4A" w:rsidRPr="00620D8E" w:rsidRDefault="00E57A4A" w:rsidP="00E57A4A">
            <w:pPr>
              <w:spacing w:after="0"/>
              <w:jc w:val="center"/>
              <w:rPr>
                <w:color w:val="000000"/>
                <w:sz w:val="20"/>
                <w:szCs w:val="20"/>
              </w:rPr>
            </w:pPr>
          </w:p>
        </w:tc>
        <w:tc>
          <w:tcPr>
            <w:tcW w:w="493" w:type="pct"/>
            <w:shd w:val="clear" w:color="auto" w:fill="auto"/>
            <w:noWrap/>
            <w:vAlign w:val="bottom"/>
          </w:tcPr>
          <w:p w14:paraId="1BE4CEA7" w14:textId="77777777" w:rsidR="00E57A4A" w:rsidRPr="00620D8E" w:rsidRDefault="00E57A4A" w:rsidP="00E57A4A">
            <w:pPr>
              <w:spacing w:after="0"/>
              <w:jc w:val="right"/>
              <w:rPr>
                <w:color w:val="000000"/>
                <w:sz w:val="20"/>
                <w:szCs w:val="20"/>
              </w:rPr>
            </w:pPr>
          </w:p>
        </w:tc>
      </w:tr>
      <w:tr w:rsidR="00E57A4A" w:rsidRPr="00620D8E" w14:paraId="6C20CFA1" w14:textId="77777777" w:rsidTr="007034F7">
        <w:trPr>
          <w:trHeight w:val="300"/>
        </w:trPr>
        <w:tc>
          <w:tcPr>
            <w:tcW w:w="2531" w:type="pct"/>
            <w:vAlign w:val="center"/>
          </w:tcPr>
          <w:p w14:paraId="1A999984" w14:textId="77777777" w:rsidR="00E57A4A" w:rsidRPr="00620D8E" w:rsidRDefault="00E57A4A" w:rsidP="00E57A4A">
            <w:pPr>
              <w:spacing w:after="0"/>
              <w:rPr>
                <w:color w:val="000000"/>
                <w:sz w:val="20"/>
                <w:szCs w:val="20"/>
              </w:rPr>
            </w:pPr>
            <w:r w:rsidRPr="00620D8E">
              <w:rPr>
                <w:color w:val="000000"/>
                <w:sz w:val="20"/>
                <w:szCs w:val="20"/>
              </w:rPr>
              <w:t>Komunikace s příjemci/žadateli</w:t>
            </w:r>
          </w:p>
        </w:tc>
        <w:tc>
          <w:tcPr>
            <w:tcW w:w="494" w:type="pct"/>
            <w:shd w:val="clear" w:color="auto" w:fill="8ED8F8"/>
            <w:noWrap/>
            <w:vAlign w:val="bottom"/>
          </w:tcPr>
          <w:p w14:paraId="11A3154D" w14:textId="77777777" w:rsidR="00E57A4A" w:rsidRPr="00620D8E" w:rsidRDefault="00E57A4A" w:rsidP="00E57A4A">
            <w:pPr>
              <w:spacing w:after="0"/>
              <w:jc w:val="right"/>
              <w:rPr>
                <w:color w:val="000000"/>
                <w:sz w:val="20"/>
                <w:szCs w:val="20"/>
              </w:rPr>
            </w:pPr>
          </w:p>
        </w:tc>
        <w:tc>
          <w:tcPr>
            <w:tcW w:w="494" w:type="pct"/>
            <w:shd w:val="clear" w:color="auto" w:fill="8ED8F8"/>
            <w:noWrap/>
            <w:vAlign w:val="bottom"/>
          </w:tcPr>
          <w:p w14:paraId="3874F53A" w14:textId="77777777" w:rsidR="00E57A4A" w:rsidRPr="00620D8E" w:rsidRDefault="00E57A4A" w:rsidP="00E57A4A">
            <w:pPr>
              <w:spacing w:after="0"/>
              <w:jc w:val="right"/>
              <w:rPr>
                <w:color w:val="000000"/>
                <w:sz w:val="20"/>
                <w:szCs w:val="20"/>
              </w:rPr>
            </w:pPr>
          </w:p>
        </w:tc>
        <w:tc>
          <w:tcPr>
            <w:tcW w:w="494" w:type="pct"/>
            <w:shd w:val="clear" w:color="auto" w:fill="8ED8F8"/>
            <w:noWrap/>
            <w:vAlign w:val="bottom"/>
          </w:tcPr>
          <w:p w14:paraId="79F08C22" w14:textId="77777777" w:rsidR="00E57A4A" w:rsidRPr="00620D8E" w:rsidRDefault="00E57A4A" w:rsidP="00E57A4A">
            <w:pPr>
              <w:spacing w:after="0"/>
              <w:jc w:val="right"/>
              <w:rPr>
                <w:color w:val="000000"/>
                <w:sz w:val="20"/>
                <w:szCs w:val="20"/>
              </w:rPr>
            </w:pPr>
          </w:p>
        </w:tc>
        <w:tc>
          <w:tcPr>
            <w:tcW w:w="494" w:type="pct"/>
            <w:shd w:val="clear" w:color="auto" w:fill="8ED8F8"/>
            <w:noWrap/>
            <w:vAlign w:val="bottom"/>
          </w:tcPr>
          <w:p w14:paraId="1C3CDAEE" w14:textId="77777777" w:rsidR="00E57A4A" w:rsidRPr="00620D8E" w:rsidRDefault="00E57A4A" w:rsidP="00E57A4A">
            <w:pPr>
              <w:spacing w:after="0"/>
              <w:jc w:val="center"/>
              <w:rPr>
                <w:color w:val="000000"/>
                <w:sz w:val="20"/>
                <w:szCs w:val="20"/>
              </w:rPr>
            </w:pPr>
          </w:p>
        </w:tc>
        <w:tc>
          <w:tcPr>
            <w:tcW w:w="493" w:type="pct"/>
            <w:shd w:val="clear" w:color="auto" w:fill="8ED8F8"/>
            <w:noWrap/>
            <w:vAlign w:val="bottom"/>
          </w:tcPr>
          <w:p w14:paraId="65A7A98F" w14:textId="77777777" w:rsidR="00E57A4A" w:rsidRPr="00620D8E" w:rsidRDefault="00E57A4A" w:rsidP="00E57A4A">
            <w:pPr>
              <w:spacing w:after="0"/>
              <w:jc w:val="right"/>
              <w:rPr>
                <w:color w:val="000000"/>
                <w:sz w:val="20"/>
                <w:szCs w:val="20"/>
              </w:rPr>
            </w:pPr>
          </w:p>
        </w:tc>
      </w:tr>
      <w:tr w:rsidR="00E57A4A" w:rsidRPr="00620D8E" w14:paraId="2CD00C21" w14:textId="77777777" w:rsidTr="007034F7">
        <w:trPr>
          <w:trHeight w:val="300"/>
        </w:trPr>
        <w:tc>
          <w:tcPr>
            <w:tcW w:w="2531" w:type="pct"/>
            <w:vAlign w:val="center"/>
          </w:tcPr>
          <w:p w14:paraId="41CA36EB" w14:textId="77777777" w:rsidR="00E57A4A" w:rsidRPr="00620D8E" w:rsidRDefault="00E57A4A" w:rsidP="00E57A4A">
            <w:pPr>
              <w:spacing w:after="0"/>
              <w:rPr>
                <w:color w:val="000000"/>
                <w:sz w:val="20"/>
                <w:szCs w:val="20"/>
              </w:rPr>
            </w:pPr>
            <w:r w:rsidRPr="00620D8E">
              <w:rPr>
                <w:color w:val="000000"/>
                <w:sz w:val="20"/>
                <w:szCs w:val="20"/>
              </w:rPr>
              <w:t>Koordinace spolupráce subjektů v území, podněcování vytváření partnerství</w:t>
            </w:r>
          </w:p>
        </w:tc>
        <w:tc>
          <w:tcPr>
            <w:tcW w:w="494" w:type="pct"/>
            <w:shd w:val="clear" w:color="auto" w:fill="8ED8F8"/>
            <w:noWrap/>
            <w:vAlign w:val="bottom"/>
          </w:tcPr>
          <w:p w14:paraId="05A9B0B6" w14:textId="77777777" w:rsidR="00E57A4A" w:rsidRPr="00620D8E" w:rsidRDefault="00E57A4A" w:rsidP="00E57A4A">
            <w:pPr>
              <w:spacing w:after="0"/>
              <w:jc w:val="right"/>
              <w:rPr>
                <w:color w:val="000000"/>
                <w:sz w:val="20"/>
                <w:szCs w:val="20"/>
              </w:rPr>
            </w:pPr>
          </w:p>
        </w:tc>
        <w:tc>
          <w:tcPr>
            <w:tcW w:w="494" w:type="pct"/>
            <w:shd w:val="clear" w:color="auto" w:fill="auto"/>
            <w:noWrap/>
            <w:vAlign w:val="bottom"/>
          </w:tcPr>
          <w:p w14:paraId="59ECF9B4" w14:textId="77777777" w:rsidR="00E57A4A" w:rsidRPr="00620D8E" w:rsidRDefault="00E57A4A" w:rsidP="00E57A4A">
            <w:pPr>
              <w:spacing w:after="0"/>
              <w:jc w:val="right"/>
              <w:rPr>
                <w:color w:val="000000"/>
                <w:sz w:val="20"/>
                <w:szCs w:val="20"/>
              </w:rPr>
            </w:pPr>
          </w:p>
        </w:tc>
        <w:tc>
          <w:tcPr>
            <w:tcW w:w="494" w:type="pct"/>
            <w:shd w:val="clear" w:color="auto" w:fill="8ED8F8"/>
            <w:noWrap/>
            <w:vAlign w:val="bottom"/>
          </w:tcPr>
          <w:p w14:paraId="73344215" w14:textId="77777777" w:rsidR="00E57A4A" w:rsidRPr="00620D8E" w:rsidRDefault="00E57A4A" w:rsidP="00E57A4A">
            <w:pPr>
              <w:spacing w:after="0"/>
              <w:jc w:val="right"/>
              <w:rPr>
                <w:color w:val="000000"/>
                <w:sz w:val="20"/>
                <w:szCs w:val="20"/>
              </w:rPr>
            </w:pPr>
          </w:p>
        </w:tc>
        <w:tc>
          <w:tcPr>
            <w:tcW w:w="494" w:type="pct"/>
            <w:shd w:val="clear" w:color="auto" w:fill="8ED8F8"/>
            <w:noWrap/>
            <w:vAlign w:val="bottom"/>
          </w:tcPr>
          <w:p w14:paraId="36D81BB6" w14:textId="77777777" w:rsidR="00E57A4A" w:rsidRPr="00620D8E" w:rsidRDefault="00E57A4A" w:rsidP="00E57A4A">
            <w:pPr>
              <w:spacing w:after="0"/>
              <w:jc w:val="center"/>
              <w:rPr>
                <w:color w:val="000000"/>
                <w:sz w:val="20"/>
                <w:szCs w:val="20"/>
              </w:rPr>
            </w:pPr>
          </w:p>
        </w:tc>
        <w:tc>
          <w:tcPr>
            <w:tcW w:w="493" w:type="pct"/>
            <w:shd w:val="clear" w:color="auto" w:fill="8ED8F8"/>
            <w:noWrap/>
            <w:vAlign w:val="bottom"/>
          </w:tcPr>
          <w:p w14:paraId="1BABE72B" w14:textId="77777777" w:rsidR="00E57A4A" w:rsidRPr="00620D8E" w:rsidRDefault="00E57A4A" w:rsidP="00E57A4A">
            <w:pPr>
              <w:spacing w:after="0"/>
              <w:jc w:val="right"/>
              <w:rPr>
                <w:color w:val="000000"/>
                <w:sz w:val="20"/>
                <w:szCs w:val="20"/>
              </w:rPr>
            </w:pPr>
          </w:p>
        </w:tc>
      </w:tr>
      <w:tr w:rsidR="00E57A4A" w:rsidRPr="00620D8E" w14:paraId="3F3D497A" w14:textId="77777777" w:rsidTr="007034F7">
        <w:trPr>
          <w:trHeight w:val="300"/>
        </w:trPr>
        <w:tc>
          <w:tcPr>
            <w:tcW w:w="2531" w:type="pct"/>
            <w:vAlign w:val="center"/>
          </w:tcPr>
          <w:p w14:paraId="446E079C" w14:textId="77777777" w:rsidR="00E57A4A" w:rsidRPr="00620D8E" w:rsidRDefault="00E57A4A" w:rsidP="00E57A4A">
            <w:pPr>
              <w:spacing w:after="0"/>
              <w:rPr>
                <w:color w:val="000000"/>
                <w:sz w:val="20"/>
                <w:szCs w:val="20"/>
              </w:rPr>
            </w:pPr>
            <w:r w:rsidRPr="00620D8E">
              <w:rPr>
                <w:color w:val="000000"/>
                <w:sz w:val="20"/>
                <w:szCs w:val="20"/>
              </w:rPr>
              <w:t>Podněcování absorpční kapacity</w:t>
            </w:r>
          </w:p>
        </w:tc>
        <w:tc>
          <w:tcPr>
            <w:tcW w:w="494" w:type="pct"/>
            <w:shd w:val="clear" w:color="auto" w:fill="auto"/>
            <w:noWrap/>
            <w:vAlign w:val="bottom"/>
          </w:tcPr>
          <w:p w14:paraId="4C26B94C" w14:textId="77777777" w:rsidR="00E57A4A" w:rsidRPr="00620D8E" w:rsidRDefault="00E57A4A" w:rsidP="00E57A4A">
            <w:pPr>
              <w:spacing w:after="0"/>
              <w:jc w:val="right"/>
              <w:rPr>
                <w:color w:val="000000"/>
                <w:sz w:val="20"/>
                <w:szCs w:val="20"/>
              </w:rPr>
            </w:pPr>
          </w:p>
        </w:tc>
        <w:tc>
          <w:tcPr>
            <w:tcW w:w="494" w:type="pct"/>
            <w:shd w:val="clear" w:color="auto" w:fill="8ED8F8"/>
            <w:noWrap/>
            <w:vAlign w:val="bottom"/>
          </w:tcPr>
          <w:p w14:paraId="049F7959" w14:textId="77777777" w:rsidR="00E57A4A" w:rsidRPr="00620D8E" w:rsidRDefault="00E57A4A" w:rsidP="00E57A4A">
            <w:pPr>
              <w:spacing w:after="0"/>
              <w:jc w:val="right"/>
              <w:rPr>
                <w:color w:val="000000"/>
                <w:sz w:val="20"/>
                <w:szCs w:val="20"/>
              </w:rPr>
            </w:pPr>
          </w:p>
        </w:tc>
        <w:tc>
          <w:tcPr>
            <w:tcW w:w="494" w:type="pct"/>
            <w:shd w:val="clear" w:color="auto" w:fill="8ED8F8"/>
            <w:noWrap/>
            <w:vAlign w:val="bottom"/>
          </w:tcPr>
          <w:p w14:paraId="74FEEB8C" w14:textId="77777777" w:rsidR="00E57A4A" w:rsidRPr="00620D8E" w:rsidRDefault="00E57A4A" w:rsidP="00E57A4A">
            <w:pPr>
              <w:spacing w:after="0"/>
              <w:jc w:val="right"/>
              <w:rPr>
                <w:color w:val="000000"/>
                <w:sz w:val="20"/>
                <w:szCs w:val="20"/>
              </w:rPr>
            </w:pPr>
          </w:p>
        </w:tc>
        <w:tc>
          <w:tcPr>
            <w:tcW w:w="494" w:type="pct"/>
            <w:shd w:val="clear" w:color="auto" w:fill="8ED8F8"/>
            <w:noWrap/>
            <w:vAlign w:val="bottom"/>
          </w:tcPr>
          <w:p w14:paraId="729F5E1B" w14:textId="77777777" w:rsidR="00E57A4A" w:rsidRPr="00620D8E" w:rsidRDefault="00E57A4A" w:rsidP="00E57A4A">
            <w:pPr>
              <w:spacing w:after="0"/>
              <w:jc w:val="center"/>
              <w:rPr>
                <w:color w:val="000000"/>
                <w:sz w:val="20"/>
                <w:szCs w:val="20"/>
              </w:rPr>
            </w:pPr>
          </w:p>
        </w:tc>
        <w:tc>
          <w:tcPr>
            <w:tcW w:w="493" w:type="pct"/>
            <w:shd w:val="clear" w:color="auto" w:fill="8ED8F8"/>
            <w:noWrap/>
            <w:vAlign w:val="bottom"/>
          </w:tcPr>
          <w:p w14:paraId="66EA2293" w14:textId="77777777" w:rsidR="00E57A4A" w:rsidRPr="00620D8E" w:rsidRDefault="00E57A4A" w:rsidP="00E57A4A">
            <w:pPr>
              <w:spacing w:after="0"/>
              <w:jc w:val="right"/>
              <w:rPr>
                <w:color w:val="000000"/>
                <w:sz w:val="20"/>
                <w:szCs w:val="20"/>
              </w:rPr>
            </w:pPr>
          </w:p>
        </w:tc>
      </w:tr>
      <w:tr w:rsidR="00E57A4A" w:rsidRPr="00620D8E" w14:paraId="3879234A" w14:textId="77777777" w:rsidTr="007034F7">
        <w:trPr>
          <w:trHeight w:val="300"/>
        </w:trPr>
        <w:tc>
          <w:tcPr>
            <w:tcW w:w="2531" w:type="pct"/>
            <w:vAlign w:val="center"/>
          </w:tcPr>
          <w:p w14:paraId="2D38B2A0" w14:textId="77777777" w:rsidR="00E57A4A" w:rsidRPr="00620D8E" w:rsidRDefault="00E57A4A" w:rsidP="00E57A4A">
            <w:pPr>
              <w:spacing w:after="0"/>
              <w:rPr>
                <w:color w:val="000000"/>
                <w:sz w:val="20"/>
                <w:szCs w:val="20"/>
              </w:rPr>
            </w:pPr>
            <w:r w:rsidRPr="00620D8E">
              <w:rPr>
                <w:color w:val="000000"/>
                <w:sz w:val="20"/>
                <w:szCs w:val="20"/>
              </w:rPr>
              <w:t>Zajišťování publicity a PR pro ITI</w:t>
            </w:r>
          </w:p>
        </w:tc>
        <w:tc>
          <w:tcPr>
            <w:tcW w:w="494" w:type="pct"/>
            <w:shd w:val="clear" w:color="auto" w:fill="8ED8F8"/>
            <w:noWrap/>
            <w:vAlign w:val="bottom"/>
          </w:tcPr>
          <w:p w14:paraId="73296DC7" w14:textId="77777777" w:rsidR="00E57A4A" w:rsidRPr="00620D8E" w:rsidRDefault="00E57A4A" w:rsidP="00E57A4A">
            <w:pPr>
              <w:spacing w:after="0"/>
              <w:jc w:val="right"/>
              <w:rPr>
                <w:color w:val="000000"/>
                <w:sz w:val="20"/>
                <w:szCs w:val="20"/>
              </w:rPr>
            </w:pPr>
          </w:p>
        </w:tc>
        <w:tc>
          <w:tcPr>
            <w:tcW w:w="494" w:type="pct"/>
            <w:shd w:val="clear" w:color="auto" w:fill="8ED8F8"/>
            <w:noWrap/>
            <w:vAlign w:val="bottom"/>
          </w:tcPr>
          <w:p w14:paraId="17655A57" w14:textId="77777777" w:rsidR="00E57A4A" w:rsidRPr="00620D8E" w:rsidRDefault="00E57A4A" w:rsidP="00E57A4A">
            <w:pPr>
              <w:spacing w:after="0"/>
              <w:jc w:val="right"/>
              <w:rPr>
                <w:color w:val="000000"/>
                <w:sz w:val="20"/>
                <w:szCs w:val="20"/>
              </w:rPr>
            </w:pPr>
          </w:p>
        </w:tc>
        <w:tc>
          <w:tcPr>
            <w:tcW w:w="494" w:type="pct"/>
            <w:shd w:val="clear" w:color="auto" w:fill="auto"/>
            <w:noWrap/>
            <w:vAlign w:val="bottom"/>
          </w:tcPr>
          <w:p w14:paraId="26477693" w14:textId="77777777" w:rsidR="00E57A4A" w:rsidRPr="00620D8E" w:rsidRDefault="00E57A4A" w:rsidP="00E57A4A">
            <w:pPr>
              <w:spacing w:after="0"/>
              <w:jc w:val="right"/>
              <w:rPr>
                <w:color w:val="000000"/>
                <w:sz w:val="20"/>
                <w:szCs w:val="20"/>
              </w:rPr>
            </w:pPr>
          </w:p>
        </w:tc>
        <w:tc>
          <w:tcPr>
            <w:tcW w:w="494" w:type="pct"/>
            <w:shd w:val="clear" w:color="auto" w:fill="auto"/>
            <w:noWrap/>
            <w:vAlign w:val="bottom"/>
          </w:tcPr>
          <w:p w14:paraId="1E9CBD5F" w14:textId="77777777" w:rsidR="00E57A4A" w:rsidRPr="00620D8E" w:rsidRDefault="00E57A4A" w:rsidP="00E57A4A">
            <w:pPr>
              <w:spacing w:after="0"/>
              <w:jc w:val="center"/>
              <w:rPr>
                <w:color w:val="000000"/>
                <w:sz w:val="20"/>
                <w:szCs w:val="20"/>
              </w:rPr>
            </w:pPr>
          </w:p>
        </w:tc>
        <w:tc>
          <w:tcPr>
            <w:tcW w:w="493" w:type="pct"/>
            <w:shd w:val="clear" w:color="auto" w:fill="auto"/>
            <w:noWrap/>
            <w:vAlign w:val="bottom"/>
          </w:tcPr>
          <w:p w14:paraId="7E19A26D" w14:textId="77777777" w:rsidR="00E57A4A" w:rsidRPr="00620D8E" w:rsidRDefault="00E57A4A" w:rsidP="00E57A4A">
            <w:pPr>
              <w:spacing w:after="0"/>
              <w:jc w:val="right"/>
              <w:rPr>
                <w:color w:val="000000"/>
                <w:sz w:val="20"/>
                <w:szCs w:val="20"/>
              </w:rPr>
            </w:pPr>
          </w:p>
        </w:tc>
      </w:tr>
      <w:tr w:rsidR="00E57A4A" w:rsidRPr="00620D8E" w14:paraId="60495A17" w14:textId="77777777" w:rsidTr="007034F7">
        <w:trPr>
          <w:trHeight w:val="300"/>
        </w:trPr>
        <w:tc>
          <w:tcPr>
            <w:tcW w:w="5000" w:type="pct"/>
            <w:gridSpan w:val="6"/>
            <w:shd w:val="clear" w:color="auto" w:fill="D1D3D4"/>
            <w:vAlign w:val="center"/>
          </w:tcPr>
          <w:p w14:paraId="1A4B92BF" w14:textId="77777777" w:rsidR="00E57A4A" w:rsidRPr="00620D8E" w:rsidRDefault="00E57A4A" w:rsidP="00E57A4A">
            <w:pPr>
              <w:spacing w:after="0"/>
              <w:rPr>
                <w:color w:val="000000"/>
                <w:sz w:val="20"/>
                <w:szCs w:val="20"/>
              </w:rPr>
            </w:pPr>
            <w:r w:rsidRPr="00620D8E">
              <w:rPr>
                <w:b/>
                <w:color w:val="000000"/>
                <w:sz w:val="20"/>
                <w:szCs w:val="20"/>
              </w:rPr>
              <w:t>Povinné členství zástupce nositele ITI</w:t>
            </w:r>
          </w:p>
        </w:tc>
      </w:tr>
      <w:tr w:rsidR="00E57A4A" w:rsidRPr="00620D8E" w14:paraId="3A65D429" w14:textId="77777777" w:rsidTr="007034F7">
        <w:trPr>
          <w:trHeight w:val="300"/>
        </w:trPr>
        <w:tc>
          <w:tcPr>
            <w:tcW w:w="2531" w:type="pct"/>
            <w:vAlign w:val="center"/>
          </w:tcPr>
          <w:p w14:paraId="791200BD" w14:textId="77777777" w:rsidR="00E57A4A" w:rsidRPr="00620D8E" w:rsidRDefault="00E57A4A" w:rsidP="00E57A4A">
            <w:pPr>
              <w:spacing w:after="0"/>
              <w:rPr>
                <w:color w:val="000000"/>
                <w:sz w:val="20"/>
                <w:szCs w:val="20"/>
              </w:rPr>
            </w:pPr>
            <w:r w:rsidRPr="00620D8E">
              <w:rPr>
                <w:color w:val="000000"/>
                <w:sz w:val="20"/>
                <w:szCs w:val="20"/>
              </w:rPr>
              <w:t>Člen Řídícího výboru ITI (bez hlasovacího práva)</w:t>
            </w:r>
          </w:p>
        </w:tc>
        <w:tc>
          <w:tcPr>
            <w:tcW w:w="494" w:type="pct"/>
            <w:shd w:val="clear" w:color="auto" w:fill="8ED8F8"/>
            <w:noWrap/>
            <w:vAlign w:val="bottom"/>
          </w:tcPr>
          <w:p w14:paraId="42B35170" w14:textId="77777777" w:rsidR="00E57A4A" w:rsidRPr="00620D8E" w:rsidRDefault="00E57A4A" w:rsidP="00E57A4A">
            <w:pPr>
              <w:spacing w:after="0"/>
              <w:jc w:val="right"/>
              <w:rPr>
                <w:color w:val="000000"/>
                <w:sz w:val="20"/>
                <w:szCs w:val="20"/>
              </w:rPr>
            </w:pPr>
          </w:p>
        </w:tc>
        <w:tc>
          <w:tcPr>
            <w:tcW w:w="494" w:type="pct"/>
            <w:shd w:val="clear" w:color="auto" w:fill="8ED8F8"/>
            <w:noWrap/>
            <w:vAlign w:val="center"/>
          </w:tcPr>
          <w:p w14:paraId="74481C69" w14:textId="77777777" w:rsidR="00E57A4A" w:rsidRPr="00620D8E" w:rsidRDefault="00E57A4A" w:rsidP="00E57A4A">
            <w:pPr>
              <w:spacing w:after="0"/>
              <w:jc w:val="center"/>
              <w:rPr>
                <w:color w:val="000000"/>
                <w:sz w:val="20"/>
                <w:szCs w:val="20"/>
              </w:rPr>
            </w:pPr>
            <w:r w:rsidRPr="00620D8E">
              <w:rPr>
                <w:color w:val="000000"/>
                <w:sz w:val="20"/>
                <w:szCs w:val="20"/>
              </w:rPr>
              <w:t>náhradník</w:t>
            </w:r>
          </w:p>
        </w:tc>
        <w:tc>
          <w:tcPr>
            <w:tcW w:w="494" w:type="pct"/>
            <w:shd w:val="clear" w:color="auto" w:fill="auto"/>
            <w:noWrap/>
            <w:vAlign w:val="bottom"/>
          </w:tcPr>
          <w:p w14:paraId="0D76E979" w14:textId="77777777" w:rsidR="00E57A4A" w:rsidRPr="00620D8E" w:rsidRDefault="00E57A4A" w:rsidP="00E57A4A">
            <w:pPr>
              <w:spacing w:after="0"/>
              <w:jc w:val="right"/>
              <w:rPr>
                <w:color w:val="000000"/>
                <w:sz w:val="20"/>
                <w:szCs w:val="20"/>
              </w:rPr>
            </w:pPr>
          </w:p>
        </w:tc>
        <w:tc>
          <w:tcPr>
            <w:tcW w:w="494" w:type="pct"/>
            <w:shd w:val="clear" w:color="auto" w:fill="auto"/>
            <w:noWrap/>
            <w:vAlign w:val="bottom"/>
          </w:tcPr>
          <w:p w14:paraId="25E78E37" w14:textId="77777777" w:rsidR="00E57A4A" w:rsidRPr="00620D8E" w:rsidRDefault="00E57A4A" w:rsidP="00E57A4A">
            <w:pPr>
              <w:spacing w:after="0"/>
              <w:jc w:val="center"/>
              <w:rPr>
                <w:color w:val="000000"/>
                <w:sz w:val="20"/>
                <w:szCs w:val="20"/>
              </w:rPr>
            </w:pPr>
          </w:p>
        </w:tc>
        <w:tc>
          <w:tcPr>
            <w:tcW w:w="493" w:type="pct"/>
            <w:shd w:val="clear" w:color="auto" w:fill="auto"/>
            <w:noWrap/>
            <w:vAlign w:val="bottom"/>
          </w:tcPr>
          <w:p w14:paraId="3F47A3DB" w14:textId="77777777" w:rsidR="00E57A4A" w:rsidRPr="00620D8E" w:rsidRDefault="00E57A4A" w:rsidP="00E57A4A">
            <w:pPr>
              <w:spacing w:after="0"/>
              <w:jc w:val="right"/>
              <w:rPr>
                <w:color w:val="000000"/>
                <w:sz w:val="20"/>
                <w:szCs w:val="20"/>
              </w:rPr>
            </w:pPr>
          </w:p>
        </w:tc>
      </w:tr>
      <w:tr w:rsidR="00E57A4A" w:rsidRPr="00620D8E" w14:paraId="75E9621F" w14:textId="77777777" w:rsidTr="007034F7">
        <w:trPr>
          <w:trHeight w:val="300"/>
        </w:trPr>
        <w:tc>
          <w:tcPr>
            <w:tcW w:w="2531" w:type="pct"/>
            <w:vAlign w:val="center"/>
          </w:tcPr>
          <w:p w14:paraId="6F890D4C" w14:textId="77777777" w:rsidR="00E57A4A" w:rsidRPr="00620D8E" w:rsidRDefault="00E57A4A" w:rsidP="00E57A4A">
            <w:pPr>
              <w:spacing w:after="0"/>
              <w:rPr>
                <w:color w:val="000000"/>
                <w:sz w:val="20"/>
                <w:szCs w:val="20"/>
              </w:rPr>
            </w:pPr>
            <w:r w:rsidRPr="00620D8E">
              <w:rPr>
                <w:color w:val="000000"/>
                <w:sz w:val="20"/>
                <w:szCs w:val="20"/>
              </w:rPr>
              <w:t>Člen Národní stále konference (s hlasovacím právem)</w:t>
            </w:r>
          </w:p>
        </w:tc>
        <w:tc>
          <w:tcPr>
            <w:tcW w:w="494" w:type="pct"/>
            <w:shd w:val="clear" w:color="auto" w:fill="8ED8F8"/>
            <w:noWrap/>
            <w:vAlign w:val="bottom"/>
          </w:tcPr>
          <w:p w14:paraId="77D005BB" w14:textId="77777777" w:rsidR="00E57A4A" w:rsidRPr="00620D8E" w:rsidRDefault="00E57A4A" w:rsidP="00E57A4A">
            <w:pPr>
              <w:spacing w:after="0"/>
              <w:jc w:val="right"/>
              <w:rPr>
                <w:color w:val="000000"/>
                <w:sz w:val="20"/>
                <w:szCs w:val="20"/>
              </w:rPr>
            </w:pPr>
          </w:p>
        </w:tc>
        <w:tc>
          <w:tcPr>
            <w:tcW w:w="494" w:type="pct"/>
            <w:shd w:val="clear" w:color="auto" w:fill="8ED8F8"/>
            <w:noWrap/>
            <w:vAlign w:val="center"/>
          </w:tcPr>
          <w:p w14:paraId="0278D125" w14:textId="77777777" w:rsidR="00E57A4A" w:rsidRPr="00620D8E" w:rsidRDefault="00E57A4A" w:rsidP="00E57A4A">
            <w:pPr>
              <w:spacing w:after="0"/>
              <w:jc w:val="center"/>
              <w:rPr>
                <w:color w:val="000000"/>
                <w:sz w:val="20"/>
                <w:szCs w:val="20"/>
              </w:rPr>
            </w:pPr>
            <w:r w:rsidRPr="00620D8E">
              <w:rPr>
                <w:color w:val="000000"/>
                <w:sz w:val="20"/>
                <w:szCs w:val="20"/>
              </w:rPr>
              <w:t>náhradník</w:t>
            </w:r>
          </w:p>
        </w:tc>
        <w:tc>
          <w:tcPr>
            <w:tcW w:w="494" w:type="pct"/>
            <w:shd w:val="clear" w:color="auto" w:fill="auto"/>
            <w:noWrap/>
            <w:vAlign w:val="bottom"/>
          </w:tcPr>
          <w:p w14:paraId="6FFC35CE" w14:textId="77777777" w:rsidR="00E57A4A" w:rsidRPr="00620D8E" w:rsidRDefault="00E57A4A" w:rsidP="00E57A4A">
            <w:pPr>
              <w:spacing w:after="0"/>
              <w:jc w:val="right"/>
              <w:rPr>
                <w:color w:val="000000"/>
                <w:sz w:val="20"/>
                <w:szCs w:val="20"/>
              </w:rPr>
            </w:pPr>
          </w:p>
        </w:tc>
        <w:tc>
          <w:tcPr>
            <w:tcW w:w="494" w:type="pct"/>
            <w:shd w:val="clear" w:color="auto" w:fill="auto"/>
            <w:noWrap/>
            <w:vAlign w:val="bottom"/>
          </w:tcPr>
          <w:p w14:paraId="39A916FA" w14:textId="77777777" w:rsidR="00E57A4A" w:rsidRPr="00620D8E" w:rsidRDefault="00E57A4A" w:rsidP="00E57A4A">
            <w:pPr>
              <w:spacing w:after="0"/>
              <w:jc w:val="center"/>
              <w:rPr>
                <w:color w:val="000000"/>
                <w:sz w:val="20"/>
                <w:szCs w:val="20"/>
              </w:rPr>
            </w:pPr>
          </w:p>
        </w:tc>
        <w:tc>
          <w:tcPr>
            <w:tcW w:w="493" w:type="pct"/>
            <w:shd w:val="clear" w:color="auto" w:fill="auto"/>
            <w:noWrap/>
            <w:vAlign w:val="bottom"/>
          </w:tcPr>
          <w:p w14:paraId="26E33808" w14:textId="77777777" w:rsidR="00E57A4A" w:rsidRPr="00620D8E" w:rsidRDefault="00E57A4A" w:rsidP="00E57A4A">
            <w:pPr>
              <w:spacing w:after="0"/>
              <w:jc w:val="right"/>
              <w:rPr>
                <w:color w:val="000000"/>
                <w:sz w:val="20"/>
                <w:szCs w:val="20"/>
              </w:rPr>
            </w:pPr>
          </w:p>
        </w:tc>
      </w:tr>
      <w:tr w:rsidR="00E57A4A" w:rsidRPr="00620D8E" w14:paraId="07EE00AD" w14:textId="77777777" w:rsidTr="007034F7">
        <w:trPr>
          <w:trHeight w:val="300"/>
        </w:trPr>
        <w:tc>
          <w:tcPr>
            <w:tcW w:w="2531" w:type="pct"/>
            <w:vAlign w:val="center"/>
          </w:tcPr>
          <w:p w14:paraId="15662997" w14:textId="77777777" w:rsidR="00E57A4A" w:rsidRPr="00620D8E" w:rsidRDefault="00E57A4A" w:rsidP="00E57A4A">
            <w:pPr>
              <w:spacing w:after="0"/>
              <w:rPr>
                <w:color w:val="000000"/>
                <w:sz w:val="20"/>
                <w:szCs w:val="20"/>
              </w:rPr>
            </w:pPr>
            <w:r w:rsidRPr="00620D8E">
              <w:rPr>
                <w:color w:val="000000"/>
                <w:sz w:val="20"/>
                <w:szCs w:val="20"/>
              </w:rPr>
              <w:t>Člen Regionální stálé konference Středočeského kraje (bez hlasovacího práva)</w:t>
            </w:r>
          </w:p>
        </w:tc>
        <w:tc>
          <w:tcPr>
            <w:tcW w:w="494" w:type="pct"/>
            <w:shd w:val="clear" w:color="auto" w:fill="8ED8F8"/>
            <w:noWrap/>
            <w:vAlign w:val="bottom"/>
          </w:tcPr>
          <w:p w14:paraId="0B562FBE" w14:textId="77777777" w:rsidR="00E57A4A" w:rsidRPr="00620D8E" w:rsidRDefault="00E57A4A" w:rsidP="00E57A4A">
            <w:pPr>
              <w:spacing w:after="0"/>
              <w:jc w:val="right"/>
              <w:rPr>
                <w:color w:val="000000"/>
                <w:sz w:val="20"/>
                <w:szCs w:val="20"/>
              </w:rPr>
            </w:pPr>
          </w:p>
        </w:tc>
        <w:tc>
          <w:tcPr>
            <w:tcW w:w="494" w:type="pct"/>
            <w:shd w:val="clear" w:color="auto" w:fill="8ED8F8"/>
            <w:noWrap/>
            <w:vAlign w:val="center"/>
          </w:tcPr>
          <w:p w14:paraId="0472541C" w14:textId="77777777" w:rsidR="00E57A4A" w:rsidRPr="00620D8E" w:rsidRDefault="00E57A4A" w:rsidP="00E57A4A">
            <w:pPr>
              <w:spacing w:after="0"/>
              <w:jc w:val="center"/>
              <w:rPr>
                <w:color w:val="000000"/>
                <w:sz w:val="20"/>
                <w:szCs w:val="20"/>
              </w:rPr>
            </w:pPr>
            <w:r w:rsidRPr="00620D8E">
              <w:rPr>
                <w:color w:val="000000"/>
                <w:sz w:val="20"/>
                <w:szCs w:val="20"/>
              </w:rPr>
              <w:t>náhradník</w:t>
            </w:r>
          </w:p>
        </w:tc>
        <w:tc>
          <w:tcPr>
            <w:tcW w:w="494" w:type="pct"/>
            <w:shd w:val="clear" w:color="auto" w:fill="auto"/>
            <w:noWrap/>
            <w:vAlign w:val="bottom"/>
          </w:tcPr>
          <w:p w14:paraId="31115F9C" w14:textId="77777777" w:rsidR="00E57A4A" w:rsidRPr="00620D8E" w:rsidRDefault="00E57A4A" w:rsidP="00E57A4A">
            <w:pPr>
              <w:spacing w:after="0"/>
              <w:jc w:val="right"/>
              <w:rPr>
                <w:color w:val="000000"/>
                <w:sz w:val="20"/>
                <w:szCs w:val="20"/>
              </w:rPr>
            </w:pPr>
          </w:p>
        </w:tc>
        <w:tc>
          <w:tcPr>
            <w:tcW w:w="494" w:type="pct"/>
            <w:shd w:val="clear" w:color="auto" w:fill="auto"/>
            <w:noWrap/>
            <w:vAlign w:val="bottom"/>
          </w:tcPr>
          <w:p w14:paraId="028DA84F" w14:textId="77777777" w:rsidR="00E57A4A" w:rsidRPr="00620D8E" w:rsidRDefault="00E57A4A" w:rsidP="00E57A4A">
            <w:pPr>
              <w:spacing w:after="0"/>
              <w:jc w:val="center"/>
              <w:rPr>
                <w:color w:val="000000"/>
                <w:sz w:val="20"/>
                <w:szCs w:val="20"/>
              </w:rPr>
            </w:pPr>
          </w:p>
        </w:tc>
        <w:tc>
          <w:tcPr>
            <w:tcW w:w="493" w:type="pct"/>
            <w:shd w:val="clear" w:color="auto" w:fill="auto"/>
            <w:noWrap/>
            <w:vAlign w:val="bottom"/>
          </w:tcPr>
          <w:p w14:paraId="0F7EA0DD" w14:textId="77777777" w:rsidR="00E57A4A" w:rsidRPr="00620D8E" w:rsidRDefault="00E57A4A" w:rsidP="00E57A4A">
            <w:pPr>
              <w:spacing w:after="0"/>
              <w:jc w:val="right"/>
              <w:rPr>
                <w:color w:val="000000"/>
                <w:sz w:val="20"/>
                <w:szCs w:val="20"/>
              </w:rPr>
            </w:pPr>
          </w:p>
        </w:tc>
      </w:tr>
      <w:tr w:rsidR="00E57A4A" w:rsidRPr="00620D8E" w14:paraId="7DA20A84" w14:textId="77777777" w:rsidTr="007034F7">
        <w:trPr>
          <w:trHeight w:val="300"/>
        </w:trPr>
        <w:tc>
          <w:tcPr>
            <w:tcW w:w="2531" w:type="pct"/>
            <w:vAlign w:val="center"/>
          </w:tcPr>
          <w:p w14:paraId="509CB4C7" w14:textId="77777777" w:rsidR="00E57A4A" w:rsidRPr="00620D8E" w:rsidRDefault="00E57A4A" w:rsidP="00E57A4A">
            <w:pPr>
              <w:spacing w:after="0"/>
              <w:rPr>
                <w:color w:val="000000"/>
                <w:sz w:val="20"/>
                <w:szCs w:val="20"/>
              </w:rPr>
            </w:pPr>
            <w:r w:rsidRPr="00620D8E">
              <w:rPr>
                <w:color w:val="000000"/>
                <w:sz w:val="20"/>
                <w:szCs w:val="20"/>
              </w:rPr>
              <w:t>Člen pracovní skupiny Vzdělávání RSK – příprava KAP SČK (s hlasovacím právem)</w:t>
            </w:r>
          </w:p>
        </w:tc>
        <w:tc>
          <w:tcPr>
            <w:tcW w:w="494" w:type="pct"/>
            <w:shd w:val="clear" w:color="auto" w:fill="8ED8F8"/>
            <w:noWrap/>
            <w:vAlign w:val="bottom"/>
          </w:tcPr>
          <w:p w14:paraId="26D01E85" w14:textId="77777777" w:rsidR="00E57A4A" w:rsidRPr="00620D8E" w:rsidRDefault="00E57A4A" w:rsidP="00E57A4A">
            <w:pPr>
              <w:spacing w:after="0"/>
              <w:jc w:val="right"/>
              <w:rPr>
                <w:color w:val="000000"/>
                <w:sz w:val="20"/>
                <w:szCs w:val="20"/>
              </w:rPr>
            </w:pPr>
          </w:p>
        </w:tc>
        <w:tc>
          <w:tcPr>
            <w:tcW w:w="494" w:type="pct"/>
            <w:shd w:val="clear" w:color="auto" w:fill="8ED8F8"/>
            <w:noWrap/>
            <w:vAlign w:val="center"/>
          </w:tcPr>
          <w:p w14:paraId="192FA132" w14:textId="77777777" w:rsidR="00E57A4A" w:rsidRPr="00620D8E" w:rsidRDefault="00E57A4A" w:rsidP="00E57A4A">
            <w:pPr>
              <w:spacing w:after="0"/>
              <w:jc w:val="center"/>
              <w:rPr>
                <w:color w:val="000000"/>
                <w:sz w:val="20"/>
                <w:szCs w:val="20"/>
              </w:rPr>
            </w:pPr>
            <w:r w:rsidRPr="00620D8E">
              <w:rPr>
                <w:color w:val="000000"/>
                <w:sz w:val="20"/>
                <w:szCs w:val="20"/>
              </w:rPr>
              <w:t>náhradník</w:t>
            </w:r>
          </w:p>
        </w:tc>
        <w:tc>
          <w:tcPr>
            <w:tcW w:w="494" w:type="pct"/>
            <w:shd w:val="clear" w:color="auto" w:fill="auto"/>
            <w:noWrap/>
            <w:vAlign w:val="bottom"/>
          </w:tcPr>
          <w:p w14:paraId="5347BC93" w14:textId="77777777" w:rsidR="00E57A4A" w:rsidRPr="00620D8E" w:rsidRDefault="00E57A4A" w:rsidP="00E57A4A">
            <w:pPr>
              <w:spacing w:after="0"/>
              <w:jc w:val="right"/>
              <w:rPr>
                <w:color w:val="000000"/>
                <w:sz w:val="20"/>
                <w:szCs w:val="20"/>
              </w:rPr>
            </w:pPr>
          </w:p>
        </w:tc>
        <w:tc>
          <w:tcPr>
            <w:tcW w:w="494" w:type="pct"/>
            <w:shd w:val="clear" w:color="auto" w:fill="auto"/>
            <w:noWrap/>
            <w:vAlign w:val="bottom"/>
          </w:tcPr>
          <w:p w14:paraId="021A4333" w14:textId="77777777" w:rsidR="00E57A4A" w:rsidRPr="00620D8E" w:rsidRDefault="00E57A4A" w:rsidP="00E57A4A">
            <w:pPr>
              <w:spacing w:after="0"/>
              <w:jc w:val="center"/>
              <w:rPr>
                <w:color w:val="000000"/>
                <w:sz w:val="20"/>
                <w:szCs w:val="20"/>
              </w:rPr>
            </w:pPr>
          </w:p>
        </w:tc>
        <w:tc>
          <w:tcPr>
            <w:tcW w:w="493" w:type="pct"/>
            <w:shd w:val="clear" w:color="auto" w:fill="auto"/>
            <w:noWrap/>
            <w:vAlign w:val="bottom"/>
          </w:tcPr>
          <w:p w14:paraId="4490AF4E" w14:textId="77777777" w:rsidR="00E57A4A" w:rsidRPr="00620D8E" w:rsidRDefault="00E57A4A" w:rsidP="00E57A4A">
            <w:pPr>
              <w:spacing w:after="0"/>
              <w:jc w:val="right"/>
              <w:rPr>
                <w:color w:val="000000"/>
                <w:sz w:val="20"/>
                <w:szCs w:val="20"/>
              </w:rPr>
            </w:pPr>
          </w:p>
        </w:tc>
      </w:tr>
      <w:tr w:rsidR="00E57A4A" w:rsidRPr="00620D8E" w14:paraId="1260B2AB" w14:textId="77777777" w:rsidTr="007034F7">
        <w:trPr>
          <w:trHeight w:val="300"/>
        </w:trPr>
        <w:tc>
          <w:tcPr>
            <w:tcW w:w="2531" w:type="pct"/>
            <w:vAlign w:val="center"/>
          </w:tcPr>
          <w:p w14:paraId="4C7A7039" w14:textId="77777777" w:rsidR="00E57A4A" w:rsidRPr="00620D8E" w:rsidRDefault="00E57A4A" w:rsidP="00E57A4A">
            <w:pPr>
              <w:spacing w:after="0"/>
              <w:rPr>
                <w:color w:val="000000"/>
                <w:sz w:val="20"/>
                <w:szCs w:val="20"/>
              </w:rPr>
            </w:pPr>
            <w:r w:rsidRPr="00620D8E">
              <w:rPr>
                <w:color w:val="000000"/>
                <w:sz w:val="20"/>
                <w:szCs w:val="20"/>
              </w:rPr>
              <w:t>Člen Řídícího výboru MAP v 13 ORP Středočeského kraje (území PMO)</w:t>
            </w:r>
          </w:p>
        </w:tc>
        <w:tc>
          <w:tcPr>
            <w:tcW w:w="494" w:type="pct"/>
            <w:shd w:val="clear" w:color="auto" w:fill="8ED8F8"/>
            <w:noWrap/>
            <w:vAlign w:val="center"/>
          </w:tcPr>
          <w:p w14:paraId="103027BB" w14:textId="77777777" w:rsidR="00E57A4A" w:rsidRPr="00620D8E" w:rsidRDefault="00E57A4A" w:rsidP="00E57A4A">
            <w:pPr>
              <w:spacing w:after="0"/>
              <w:jc w:val="center"/>
              <w:rPr>
                <w:color w:val="000000"/>
                <w:sz w:val="20"/>
                <w:szCs w:val="20"/>
              </w:rPr>
            </w:pPr>
            <w:r w:rsidRPr="00620D8E">
              <w:rPr>
                <w:color w:val="000000"/>
                <w:sz w:val="20"/>
                <w:szCs w:val="20"/>
              </w:rPr>
              <w:t>13x</w:t>
            </w:r>
          </w:p>
        </w:tc>
        <w:tc>
          <w:tcPr>
            <w:tcW w:w="494" w:type="pct"/>
            <w:shd w:val="clear" w:color="auto" w:fill="8ED8F8"/>
            <w:noWrap/>
            <w:vAlign w:val="center"/>
          </w:tcPr>
          <w:p w14:paraId="2270EF6D" w14:textId="77777777" w:rsidR="00E57A4A" w:rsidRPr="00620D8E" w:rsidRDefault="00E57A4A" w:rsidP="00E57A4A">
            <w:pPr>
              <w:spacing w:after="0"/>
              <w:jc w:val="center"/>
              <w:rPr>
                <w:color w:val="000000"/>
                <w:sz w:val="20"/>
                <w:szCs w:val="20"/>
              </w:rPr>
            </w:pPr>
            <w:r w:rsidRPr="00620D8E">
              <w:rPr>
                <w:color w:val="000000"/>
                <w:sz w:val="20"/>
                <w:szCs w:val="20"/>
              </w:rPr>
              <w:t>náhradník</w:t>
            </w:r>
          </w:p>
        </w:tc>
        <w:tc>
          <w:tcPr>
            <w:tcW w:w="494" w:type="pct"/>
            <w:shd w:val="clear" w:color="auto" w:fill="auto"/>
            <w:noWrap/>
            <w:vAlign w:val="bottom"/>
          </w:tcPr>
          <w:p w14:paraId="619DEECE" w14:textId="77777777" w:rsidR="00E57A4A" w:rsidRPr="00620D8E" w:rsidRDefault="00E57A4A" w:rsidP="00E57A4A">
            <w:pPr>
              <w:spacing w:after="0"/>
              <w:jc w:val="right"/>
              <w:rPr>
                <w:color w:val="000000"/>
                <w:sz w:val="20"/>
                <w:szCs w:val="20"/>
              </w:rPr>
            </w:pPr>
          </w:p>
        </w:tc>
        <w:tc>
          <w:tcPr>
            <w:tcW w:w="494" w:type="pct"/>
            <w:shd w:val="clear" w:color="auto" w:fill="auto"/>
            <w:noWrap/>
            <w:vAlign w:val="bottom"/>
          </w:tcPr>
          <w:p w14:paraId="02DF363F" w14:textId="77777777" w:rsidR="00E57A4A" w:rsidRPr="00620D8E" w:rsidRDefault="00E57A4A" w:rsidP="00E57A4A">
            <w:pPr>
              <w:spacing w:after="0"/>
              <w:jc w:val="center"/>
              <w:rPr>
                <w:color w:val="000000"/>
                <w:sz w:val="20"/>
                <w:szCs w:val="20"/>
              </w:rPr>
            </w:pPr>
          </w:p>
        </w:tc>
        <w:tc>
          <w:tcPr>
            <w:tcW w:w="493" w:type="pct"/>
            <w:shd w:val="clear" w:color="auto" w:fill="auto"/>
            <w:noWrap/>
            <w:vAlign w:val="bottom"/>
          </w:tcPr>
          <w:p w14:paraId="4830C775" w14:textId="77777777" w:rsidR="00E57A4A" w:rsidRPr="00620D8E" w:rsidRDefault="00E57A4A" w:rsidP="00E57A4A">
            <w:pPr>
              <w:spacing w:after="0"/>
              <w:jc w:val="right"/>
              <w:rPr>
                <w:color w:val="000000"/>
                <w:sz w:val="20"/>
                <w:szCs w:val="20"/>
              </w:rPr>
            </w:pPr>
          </w:p>
        </w:tc>
      </w:tr>
      <w:tr w:rsidR="00E57A4A" w:rsidRPr="00620D8E" w14:paraId="6097F295" w14:textId="77777777" w:rsidTr="007034F7">
        <w:trPr>
          <w:trHeight w:val="300"/>
        </w:trPr>
        <w:tc>
          <w:tcPr>
            <w:tcW w:w="2531" w:type="pct"/>
            <w:vAlign w:val="center"/>
          </w:tcPr>
          <w:p w14:paraId="22B30877" w14:textId="77777777" w:rsidR="00E57A4A" w:rsidRPr="00620D8E" w:rsidRDefault="00E57A4A" w:rsidP="00E57A4A">
            <w:pPr>
              <w:spacing w:after="0"/>
              <w:rPr>
                <w:color w:val="000000"/>
                <w:sz w:val="20"/>
                <w:szCs w:val="20"/>
              </w:rPr>
            </w:pPr>
            <w:r w:rsidRPr="00620D8E">
              <w:rPr>
                <w:color w:val="000000"/>
                <w:sz w:val="20"/>
                <w:szCs w:val="20"/>
              </w:rPr>
              <w:t>Člen Monitorovacího výboru OPPPR</w:t>
            </w:r>
          </w:p>
        </w:tc>
        <w:tc>
          <w:tcPr>
            <w:tcW w:w="494" w:type="pct"/>
            <w:shd w:val="clear" w:color="auto" w:fill="8ED8F8"/>
            <w:noWrap/>
            <w:vAlign w:val="bottom"/>
          </w:tcPr>
          <w:p w14:paraId="49587580" w14:textId="77777777" w:rsidR="00E57A4A" w:rsidRPr="00620D8E" w:rsidRDefault="00E57A4A" w:rsidP="00E57A4A">
            <w:pPr>
              <w:spacing w:after="0"/>
              <w:jc w:val="right"/>
              <w:rPr>
                <w:color w:val="000000"/>
                <w:sz w:val="20"/>
                <w:szCs w:val="20"/>
              </w:rPr>
            </w:pPr>
          </w:p>
        </w:tc>
        <w:tc>
          <w:tcPr>
            <w:tcW w:w="494" w:type="pct"/>
            <w:shd w:val="clear" w:color="auto" w:fill="8ED8F8"/>
            <w:noWrap/>
            <w:vAlign w:val="center"/>
          </w:tcPr>
          <w:p w14:paraId="61A09926" w14:textId="77777777" w:rsidR="00E57A4A" w:rsidRPr="00620D8E" w:rsidRDefault="00E57A4A" w:rsidP="00E57A4A">
            <w:pPr>
              <w:spacing w:after="0"/>
              <w:jc w:val="center"/>
              <w:rPr>
                <w:color w:val="000000"/>
                <w:sz w:val="20"/>
                <w:szCs w:val="20"/>
              </w:rPr>
            </w:pPr>
            <w:r w:rsidRPr="00620D8E">
              <w:rPr>
                <w:color w:val="000000"/>
                <w:sz w:val="20"/>
                <w:szCs w:val="20"/>
              </w:rPr>
              <w:t>náhradník</w:t>
            </w:r>
          </w:p>
        </w:tc>
        <w:tc>
          <w:tcPr>
            <w:tcW w:w="494" w:type="pct"/>
            <w:shd w:val="clear" w:color="auto" w:fill="auto"/>
            <w:noWrap/>
            <w:vAlign w:val="bottom"/>
          </w:tcPr>
          <w:p w14:paraId="692024FD" w14:textId="77777777" w:rsidR="00E57A4A" w:rsidRPr="00620D8E" w:rsidRDefault="00E57A4A" w:rsidP="00E57A4A">
            <w:pPr>
              <w:spacing w:after="0"/>
              <w:jc w:val="right"/>
              <w:rPr>
                <w:color w:val="000000"/>
                <w:sz w:val="20"/>
                <w:szCs w:val="20"/>
              </w:rPr>
            </w:pPr>
          </w:p>
        </w:tc>
        <w:tc>
          <w:tcPr>
            <w:tcW w:w="494" w:type="pct"/>
            <w:shd w:val="clear" w:color="auto" w:fill="auto"/>
            <w:noWrap/>
            <w:vAlign w:val="bottom"/>
          </w:tcPr>
          <w:p w14:paraId="1137E41E" w14:textId="77777777" w:rsidR="00E57A4A" w:rsidRPr="00620D8E" w:rsidRDefault="00E57A4A" w:rsidP="00E57A4A">
            <w:pPr>
              <w:spacing w:after="0"/>
              <w:jc w:val="center"/>
              <w:rPr>
                <w:color w:val="000000"/>
                <w:sz w:val="20"/>
                <w:szCs w:val="20"/>
              </w:rPr>
            </w:pPr>
          </w:p>
        </w:tc>
        <w:tc>
          <w:tcPr>
            <w:tcW w:w="493" w:type="pct"/>
            <w:shd w:val="clear" w:color="auto" w:fill="auto"/>
            <w:noWrap/>
            <w:vAlign w:val="bottom"/>
          </w:tcPr>
          <w:p w14:paraId="2836FD16" w14:textId="77777777" w:rsidR="00E57A4A" w:rsidRPr="00620D8E" w:rsidRDefault="00E57A4A" w:rsidP="00E57A4A">
            <w:pPr>
              <w:spacing w:after="0"/>
              <w:jc w:val="right"/>
              <w:rPr>
                <w:color w:val="000000"/>
                <w:sz w:val="20"/>
                <w:szCs w:val="20"/>
              </w:rPr>
            </w:pPr>
          </w:p>
        </w:tc>
      </w:tr>
    </w:tbl>
    <w:p w14:paraId="404223CF" w14:textId="77777777" w:rsidR="00E57A4A" w:rsidRDefault="00E57A4A" w:rsidP="00E76E49">
      <w:pPr>
        <w:jc w:val="both"/>
        <w:rPr>
          <w:b/>
          <w:bCs/>
        </w:rPr>
        <w:sectPr w:rsidR="00E57A4A" w:rsidSect="00E57A4A">
          <w:pgSz w:w="16838" w:h="11906" w:orient="landscape"/>
          <w:pgMar w:top="1417" w:right="1417" w:bottom="1417" w:left="1417" w:header="708" w:footer="708" w:gutter="0"/>
          <w:cols w:space="708"/>
          <w:docGrid w:linePitch="360"/>
        </w:sectPr>
      </w:pPr>
    </w:p>
    <w:p w14:paraId="44648255" w14:textId="77777777" w:rsidR="00CB1AFA" w:rsidRDefault="00CB1AFA" w:rsidP="00CB1AFA">
      <w:pPr>
        <w:pStyle w:val="Nadpis1"/>
        <w:spacing w:before="0"/>
      </w:pPr>
      <w:bookmarkStart w:id="38" w:name="_Toc478740130"/>
      <w:r>
        <w:lastRenderedPageBreak/>
        <w:t>Proces schvalování integrovaných projektů</w:t>
      </w:r>
      <w:bookmarkEnd w:id="38"/>
    </w:p>
    <w:p w14:paraId="5EE8D151" w14:textId="77777777" w:rsidR="00222120" w:rsidRDefault="005A1CB5" w:rsidP="002422AC">
      <w:pPr>
        <w:jc w:val="both"/>
      </w:pPr>
      <w:r>
        <w:t>Proces předkládání a schvalování integrovaných projektů v sobě zahrnuje dvě fáze. První fáze představuje zpracování a hodnocení projektového záměru, který je předkládán na základě výzvy nositele ITI do pracovních skupin a následně Řídícímu výboru ITI PMO</w:t>
      </w:r>
      <w:r w:rsidR="00DC7FE3">
        <w:t>,</w:t>
      </w:r>
      <w:r>
        <w:t xml:space="preserve"> a poté zpracování a hodnocení kompletní žádosti o podporu, která se registruje do výzvy ZS ITI v MS 2014+.</w:t>
      </w:r>
    </w:p>
    <w:p w14:paraId="24B2F37C" w14:textId="77777777" w:rsidR="005A1CB5" w:rsidRDefault="005A1CB5" w:rsidP="002422AC">
      <w:pPr>
        <w:jc w:val="both"/>
      </w:pPr>
      <w:r>
        <w:t xml:space="preserve">Řídicí výbor ITI PMO vydá vyjádření o souladu/nesouladu projektového záměru se Strategií ITI, toto vyjádření je povinnou přílohou žádosti o podporu, registrované v MS2014+. </w:t>
      </w:r>
    </w:p>
    <w:p w14:paraId="00339479" w14:textId="77777777" w:rsidR="000E5E6E" w:rsidRDefault="005A1CB5" w:rsidP="002422AC">
      <w:pPr>
        <w:jc w:val="both"/>
      </w:pPr>
      <w:r>
        <w:t>Výzva nositele ITI může být vyhlášena až po vyhlášení výzvy Řídícího orgánu, zacílené na integrovaný nástroj ITI. Výzva Řídícího orgánu je vyhlášena pro všechny aglomerace ITI</w:t>
      </w:r>
      <w:r w:rsidR="000E5E6E">
        <w:t>, případně pro aglomerace, které svoji integrovanou strategií cílí do daného specifického cíle</w:t>
      </w:r>
      <w:r>
        <w:t>.</w:t>
      </w:r>
    </w:p>
    <w:p w14:paraId="55D390D1" w14:textId="77777777" w:rsidR="005A1CB5" w:rsidRDefault="000E5E6E" w:rsidP="002422AC">
      <w:pPr>
        <w:jc w:val="both"/>
      </w:pPr>
      <w:r>
        <w:t>V rámci schvalování integrovaných nástrojů v případě financování z IROP do procesu vstupuje zprostředkující subjekt ITI, který provádí společně s Řídícím orgánem hodnocení žádostí o podporu.</w:t>
      </w:r>
    </w:p>
    <w:p w14:paraId="306777DF" w14:textId="77777777" w:rsidR="000E5E6E" w:rsidRPr="00222120" w:rsidRDefault="000E5E6E" w:rsidP="002422AC">
      <w:pPr>
        <w:jc w:val="both"/>
      </w:pPr>
      <w:r>
        <w:t>V následujícím postupu je znázorněn proces schvalování integrovaných projektů při zapojení zprostředkujícího subjektu ITI a bez jeho zapojení.</w:t>
      </w:r>
    </w:p>
    <w:p w14:paraId="0C6E74FD" w14:textId="77777777" w:rsidR="00A12C80" w:rsidRDefault="000E5E6E" w:rsidP="000E5E6E">
      <w:pPr>
        <w:pStyle w:val="Nadpis2"/>
      </w:pPr>
      <w:bookmarkStart w:id="39" w:name="_Toc478740131"/>
      <w:r w:rsidRPr="000E5E6E">
        <w:t xml:space="preserve">Proces schvalování integrovaných projektů </w:t>
      </w:r>
      <w:r>
        <w:rPr>
          <w:u w:val="single"/>
        </w:rPr>
        <w:t>při za</w:t>
      </w:r>
      <w:r w:rsidR="00A12C80" w:rsidRPr="00042B75">
        <w:rPr>
          <w:u w:val="single"/>
        </w:rPr>
        <w:t>pojení</w:t>
      </w:r>
      <w:r w:rsidR="00A12C80" w:rsidRPr="00311F70">
        <w:t xml:space="preserve"> </w:t>
      </w:r>
      <w:r>
        <w:t xml:space="preserve">zprostředkujícího subjektu ITI </w:t>
      </w:r>
      <w:r w:rsidR="00A12C80" w:rsidRPr="00311F70">
        <w:t>(v případě IROP)</w:t>
      </w:r>
      <w:bookmarkEnd w:id="39"/>
    </w:p>
    <w:p w14:paraId="048AD2A0" w14:textId="77777777" w:rsidR="00E36A26" w:rsidRDefault="0056262F" w:rsidP="00E36A26">
      <w:r>
        <w:rPr>
          <w:noProof/>
          <w:lang w:eastAsia="cs-CZ"/>
        </w:rPr>
        <mc:AlternateContent>
          <mc:Choice Requires="wps">
            <w:drawing>
              <wp:anchor distT="0" distB="0" distL="114300" distR="114300" simplePos="0" relativeHeight="251752448" behindDoc="0" locked="0" layoutInCell="1" allowOverlap="1" wp14:anchorId="05707406" wp14:editId="461FD076">
                <wp:simplePos x="0" y="0"/>
                <wp:positionH relativeFrom="column">
                  <wp:posOffset>4322445</wp:posOffset>
                </wp:positionH>
                <wp:positionV relativeFrom="paragraph">
                  <wp:posOffset>204470</wp:posOffset>
                </wp:positionV>
                <wp:extent cx="1362075" cy="971550"/>
                <wp:effectExtent l="0" t="0" r="28575" b="19050"/>
                <wp:wrapNone/>
                <wp:docPr id="37" name="Zaoblený obdélník 37"/>
                <wp:cNvGraphicFramePr/>
                <a:graphic xmlns:a="http://schemas.openxmlformats.org/drawingml/2006/main">
                  <a:graphicData uri="http://schemas.microsoft.com/office/word/2010/wordprocessingShape">
                    <wps:wsp>
                      <wps:cNvSpPr/>
                      <wps:spPr>
                        <a:xfrm>
                          <a:off x="0" y="0"/>
                          <a:ext cx="1362075" cy="971550"/>
                        </a:xfrm>
                        <a:prstGeom prst="roundRect">
                          <a:avLst/>
                        </a:prstGeom>
                        <a:solidFill>
                          <a:srgbClr val="8ED8F8"/>
                        </a:solidFill>
                      </wps:spPr>
                      <wps:style>
                        <a:lnRef idx="2">
                          <a:schemeClr val="accent1">
                            <a:shade val="50000"/>
                          </a:schemeClr>
                        </a:lnRef>
                        <a:fillRef idx="1">
                          <a:schemeClr val="accent1"/>
                        </a:fillRef>
                        <a:effectRef idx="0">
                          <a:schemeClr val="accent1"/>
                        </a:effectRef>
                        <a:fontRef idx="minor">
                          <a:schemeClr val="lt1"/>
                        </a:fontRef>
                      </wps:style>
                      <wps:txbx>
                        <w:txbxContent>
                          <w:p w14:paraId="3B7299EC" w14:textId="77777777" w:rsidR="00012885" w:rsidRPr="0056262F" w:rsidRDefault="00012885" w:rsidP="0056262F">
                            <w:pPr>
                              <w:jc w:val="center"/>
                              <w:rPr>
                                <w:color w:val="000000" w:themeColor="text1"/>
                              </w:rPr>
                            </w:pPr>
                            <w:r w:rsidRPr="0056262F">
                              <w:rPr>
                                <w:color w:val="000000" w:themeColor="text1"/>
                              </w:rPr>
                              <w:t>Zaslání projektového záměru nositeli ITI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707406" id="Zaoblený obdélník 37" o:spid="_x0000_s1040" style="position:absolute;margin-left:340.35pt;margin-top:16.1pt;width:107.25pt;height:76.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" fillcolor="#8ed8f8" strokecolor="#1f4d78 [1604]" strokeweight="1pt">
                <v:stroke joinstyle="miter"/>
                <v:textbox>
                  <w:txbxContent>
                    <w:p w14:paraId="3B7299EC" w14:textId="77777777" w:rsidR="00012885" w:rsidRPr="0056262F" w:rsidRDefault="00012885" w:rsidP="0056262F">
                      <w:pPr>
                        <w:jc w:val="center"/>
                        <w:rPr>
                          <w:color w:val="000000" w:themeColor="text1"/>
                        </w:rPr>
                      </w:pPr>
                      <w:r w:rsidRPr="0056262F">
                        <w:rPr>
                          <w:color w:val="000000" w:themeColor="text1"/>
                        </w:rPr>
                        <w:t>Zaslání projektového záměru nositeli ITI</w:t>
                      </w:r>
                    </w:p>
                  </w:txbxContent>
                </v:textbox>
              </v:roundrect>
            </w:pict>
          </mc:Fallback>
        </mc:AlternateContent>
      </w:r>
      <w:r>
        <w:rPr>
          <w:noProof/>
          <w:lang w:eastAsia="cs-CZ"/>
        </w:rPr>
        <mc:AlternateContent>
          <mc:Choice Requires="wps">
            <w:drawing>
              <wp:anchor distT="0" distB="0" distL="114300" distR="114300" simplePos="0" relativeHeight="251750400" behindDoc="0" locked="0" layoutInCell="1" allowOverlap="1" wp14:anchorId="4D8D273E" wp14:editId="3B275056">
                <wp:simplePos x="0" y="0"/>
                <wp:positionH relativeFrom="column">
                  <wp:posOffset>2099945</wp:posOffset>
                </wp:positionH>
                <wp:positionV relativeFrom="paragraph">
                  <wp:posOffset>204470</wp:posOffset>
                </wp:positionV>
                <wp:extent cx="1362075" cy="971550"/>
                <wp:effectExtent l="0" t="0" r="28575" b="19050"/>
                <wp:wrapNone/>
                <wp:docPr id="33" name="Zaoblený obdélník 33"/>
                <wp:cNvGraphicFramePr/>
                <a:graphic xmlns:a="http://schemas.openxmlformats.org/drawingml/2006/main">
                  <a:graphicData uri="http://schemas.microsoft.com/office/word/2010/wordprocessingShape">
                    <wps:wsp>
                      <wps:cNvSpPr/>
                      <wps:spPr>
                        <a:xfrm>
                          <a:off x="0" y="0"/>
                          <a:ext cx="1362075" cy="971550"/>
                        </a:xfrm>
                        <a:prstGeom prst="roundRect">
                          <a:avLst/>
                        </a:prstGeom>
                        <a:solidFill>
                          <a:srgbClr val="8ED8F8"/>
                        </a:solidFill>
                      </wps:spPr>
                      <wps:style>
                        <a:lnRef idx="2">
                          <a:schemeClr val="accent1">
                            <a:shade val="50000"/>
                          </a:schemeClr>
                        </a:lnRef>
                        <a:fillRef idx="1">
                          <a:schemeClr val="accent1"/>
                        </a:fillRef>
                        <a:effectRef idx="0">
                          <a:schemeClr val="accent1"/>
                        </a:effectRef>
                        <a:fontRef idx="minor">
                          <a:schemeClr val="lt1"/>
                        </a:fontRef>
                      </wps:style>
                      <wps:txbx>
                        <w:txbxContent>
                          <w:p w14:paraId="113BE689" w14:textId="77777777" w:rsidR="00012885" w:rsidRPr="0056262F" w:rsidRDefault="00012885" w:rsidP="0056262F">
                            <w:pPr>
                              <w:jc w:val="center"/>
                              <w:rPr>
                                <w:color w:val="000000" w:themeColor="text1"/>
                              </w:rPr>
                            </w:pPr>
                            <w:r w:rsidRPr="0056262F">
                              <w:rPr>
                                <w:color w:val="000000" w:themeColor="text1"/>
                              </w:rPr>
                              <w:t>Výzva nositele ITI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8D273E" id="Zaoblený obdélník 33" o:spid="_x0000_s1041" style="position:absolute;margin-left:165.35pt;margin-top:16.1pt;width:107.25pt;height:76.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" fillcolor="#8ed8f8" strokecolor="#1f4d78 [1604]" strokeweight="1pt">
                <v:stroke joinstyle="miter"/>
                <v:textbox>
                  <w:txbxContent>
                    <w:p w14:paraId="113BE689" w14:textId="77777777" w:rsidR="00012885" w:rsidRPr="0056262F" w:rsidRDefault="00012885" w:rsidP="0056262F">
                      <w:pPr>
                        <w:jc w:val="center"/>
                        <w:rPr>
                          <w:color w:val="000000" w:themeColor="text1"/>
                        </w:rPr>
                      </w:pPr>
                      <w:r w:rsidRPr="0056262F">
                        <w:rPr>
                          <w:color w:val="000000" w:themeColor="text1"/>
                        </w:rPr>
                        <w:t>Výzva nositele ITI</w:t>
                      </w:r>
                    </w:p>
                  </w:txbxContent>
                </v:textbox>
              </v:roundrect>
            </w:pict>
          </mc:Fallback>
        </mc:AlternateContent>
      </w:r>
      <w:r>
        <w:rPr>
          <w:noProof/>
          <w:lang w:eastAsia="cs-CZ"/>
        </w:rPr>
        <mc:AlternateContent>
          <mc:Choice Requires="wps">
            <w:drawing>
              <wp:anchor distT="0" distB="0" distL="114300" distR="114300" simplePos="0" relativeHeight="251730944" behindDoc="0" locked="0" layoutInCell="1" allowOverlap="1" wp14:anchorId="6E41D2C6" wp14:editId="6E3FE678">
                <wp:simplePos x="0" y="0"/>
                <wp:positionH relativeFrom="column">
                  <wp:posOffset>13970</wp:posOffset>
                </wp:positionH>
                <wp:positionV relativeFrom="paragraph">
                  <wp:posOffset>204470</wp:posOffset>
                </wp:positionV>
                <wp:extent cx="1362075" cy="971550"/>
                <wp:effectExtent l="0" t="0" r="28575" b="19050"/>
                <wp:wrapNone/>
                <wp:docPr id="13" name="Zaoblený obdélník 13"/>
                <wp:cNvGraphicFramePr/>
                <a:graphic xmlns:a="http://schemas.openxmlformats.org/drawingml/2006/main">
                  <a:graphicData uri="http://schemas.microsoft.com/office/word/2010/wordprocessingShape">
                    <wps:wsp>
                      <wps:cNvSpPr/>
                      <wps:spPr>
                        <a:xfrm>
                          <a:off x="0" y="0"/>
                          <a:ext cx="1362075" cy="971550"/>
                        </a:xfrm>
                        <a:prstGeom prst="roundRect">
                          <a:avLst/>
                        </a:prstGeom>
                        <a:solidFill>
                          <a:srgbClr val="8ED8F8"/>
                        </a:solidFill>
                      </wps:spPr>
                      <wps:style>
                        <a:lnRef idx="2">
                          <a:schemeClr val="accent1">
                            <a:shade val="50000"/>
                          </a:schemeClr>
                        </a:lnRef>
                        <a:fillRef idx="1">
                          <a:schemeClr val="accent1"/>
                        </a:fillRef>
                        <a:effectRef idx="0">
                          <a:schemeClr val="accent1"/>
                        </a:effectRef>
                        <a:fontRef idx="minor">
                          <a:schemeClr val="lt1"/>
                        </a:fontRef>
                      </wps:style>
                      <wps:txbx>
                        <w:txbxContent>
                          <w:p w14:paraId="4291C719" w14:textId="77777777" w:rsidR="00012885" w:rsidRDefault="00012885" w:rsidP="0056262F">
                            <w:pPr>
                              <w:shd w:val="clear" w:color="auto" w:fill="8ED8F8"/>
                              <w:jc w:val="center"/>
                            </w:pPr>
                            <w:r w:rsidRPr="0056262F">
                              <w:t>Výzva Řídícího orgánu zacílená pro ITI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E41D2C6" id="Zaoblený obdélník 13" o:spid="_x0000_s1042" style="position:absolute;margin-left:1.1pt;margin-top:16.1pt;width:107.25pt;height:76.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" fillcolor="#8ed8f8" strokecolor="#1f4d78 [1604]" strokeweight="1pt">
                <v:stroke joinstyle="miter"/>
                <v:textbox>
                  <w:txbxContent>
                    <w:p w14:paraId="4291C719" w14:textId="77777777" w:rsidR="00012885" w:rsidRDefault="00012885" w:rsidP="0056262F">
                      <w:pPr>
                        <w:shd w:val="clear" w:color="auto" w:fill="8ED8F8"/>
                        <w:jc w:val="center"/>
                      </w:pPr>
                      <w:r w:rsidRPr="0056262F">
                        <w:t>Výzva Řídícího orgánu zacílená pro ITI</w:t>
                      </w:r>
                    </w:p>
                  </w:txbxContent>
                </v:textbox>
              </v:roundrect>
            </w:pict>
          </mc:Fallback>
        </mc:AlternateContent>
      </w:r>
    </w:p>
    <w:p w14:paraId="5CBEE6E4" w14:textId="77777777" w:rsidR="00E36A26" w:rsidRDefault="00E36A26" w:rsidP="00E36A26"/>
    <w:p w14:paraId="22AC9D75" w14:textId="77777777" w:rsidR="00E36A26" w:rsidRDefault="0056262F" w:rsidP="00E36A26">
      <w:r>
        <w:rPr>
          <w:noProof/>
          <w:lang w:eastAsia="cs-CZ"/>
        </w:rPr>
        <mc:AlternateContent>
          <mc:Choice Requires="wps">
            <w:drawing>
              <wp:anchor distT="0" distB="0" distL="114300" distR="114300" simplePos="0" relativeHeight="251754496" behindDoc="0" locked="0" layoutInCell="1" allowOverlap="1" wp14:anchorId="24798334" wp14:editId="64AB343C">
                <wp:simplePos x="0" y="0"/>
                <wp:positionH relativeFrom="column">
                  <wp:posOffset>3776980</wp:posOffset>
                </wp:positionH>
                <wp:positionV relativeFrom="paragraph">
                  <wp:posOffset>24130</wp:posOffset>
                </wp:positionV>
                <wp:extent cx="257175" cy="171450"/>
                <wp:effectExtent l="0" t="19050" r="47625" b="38100"/>
                <wp:wrapNone/>
                <wp:docPr id="40" name="Šipka doprava 40"/>
                <wp:cNvGraphicFramePr/>
                <a:graphic xmlns:a="http://schemas.openxmlformats.org/drawingml/2006/main">
                  <a:graphicData uri="http://schemas.microsoft.com/office/word/2010/wordprocessingShape">
                    <wps:wsp>
                      <wps:cNvSpPr/>
                      <wps:spPr>
                        <a:xfrm>
                          <a:off x="0" y="0"/>
                          <a:ext cx="257175" cy="171450"/>
                        </a:xfrm>
                        <a:prstGeom prst="rightArrow">
                          <a:avLst/>
                        </a:prstGeom>
                        <a:solidFill>
                          <a:srgbClr val="00AEEF"/>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BF8EFFD"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Šipka doprava 40" o:spid="_x0000_s1026" type="#_x0000_t13" style="position:absolute;margin-left:297.4pt;margin-top:1.9pt;width:20.25pt;height:13.5pt;z-index:2517544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" adj="14400" fillcolor="#00aeef" strokecolor="#1f4d78 [1604]" strokeweight="1pt"/>
            </w:pict>
          </mc:Fallback>
        </mc:AlternateContent>
      </w:r>
      <w:r>
        <w:rPr>
          <w:noProof/>
          <w:lang w:eastAsia="cs-CZ"/>
        </w:rPr>
        <mc:AlternateContent>
          <mc:Choice Requires="wps">
            <w:drawing>
              <wp:anchor distT="0" distB="0" distL="114300" distR="114300" simplePos="0" relativeHeight="251734016" behindDoc="0" locked="0" layoutInCell="1" allowOverlap="1" wp14:anchorId="16FFD38A" wp14:editId="6F6324A1">
                <wp:simplePos x="0" y="0"/>
                <wp:positionH relativeFrom="column">
                  <wp:posOffset>1614805</wp:posOffset>
                </wp:positionH>
                <wp:positionV relativeFrom="paragraph">
                  <wp:posOffset>24130</wp:posOffset>
                </wp:positionV>
                <wp:extent cx="257175" cy="171450"/>
                <wp:effectExtent l="0" t="19050" r="47625" b="38100"/>
                <wp:wrapNone/>
                <wp:docPr id="16" name="Šipka doprava 16"/>
                <wp:cNvGraphicFramePr/>
                <a:graphic xmlns:a="http://schemas.openxmlformats.org/drawingml/2006/main">
                  <a:graphicData uri="http://schemas.microsoft.com/office/word/2010/wordprocessingShape">
                    <wps:wsp>
                      <wps:cNvSpPr/>
                      <wps:spPr>
                        <a:xfrm>
                          <a:off x="0" y="0"/>
                          <a:ext cx="257175" cy="171450"/>
                        </a:xfrm>
                        <a:prstGeom prst="rightArrow">
                          <a:avLst/>
                        </a:prstGeom>
                        <a:solidFill>
                          <a:srgbClr val="00AEEF"/>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6D1D40F" id="Šipka doprava 16" o:spid="_x0000_s1026" type="#_x0000_t13" style="position:absolute;margin-left:127.15pt;margin-top:1.9pt;width:20.25pt;height:13.5pt;z-index:251734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" adj="14400" fillcolor="#00aeef" strokecolor="#1f4d78 [1604]" strokeweight="1pt"/>
            </w:pict>
          </mc:Fallback>
        </mc:AlternateContent>
      </w:r>
    </w:p>
    <w:p w14:paraId="5321692B" w14:textId="77777777" w:rsidR="00E36A26" w:rsidRDefault="00E36A26" w:rsidP="00E36A26"/>
    <w:p w14:paraId="43CC8464" w14:textId="77777777" w:rsidR="00E36A26" w:rsidRDefault="0056262F" w:rsidP="00E36A26">
      <w:r>
        <w:rPr>
          <w:noProof/>
          <w:lang w:eastAsia="cs-CZ"/>
        </w:rPr>
        <mc:AlternateContent>
          <mc:Choice Requires="wps">
            <w:drawing>
              <wp:anchor distT="0" distB="0" distL="114300" distR="114300" simplePos="0" relativeHeight="251748352" behindDoc="0" locked="0" layoutInCell="1" allowOverlap="1" wp14:anchorId="498129FA" wp14:editId="7B342E77">
                <wp:simplePos x="0" y="0"/>
                <wp:positionH relativeFrom="column">
                  <wp:posOffset>4958080</wp:posOffset>
                </wp:positionH>
                <wp:positionV relativeFrom="paragraph">
                  <wp:posOffset>86995</wp:posOffset>
                </wp:positionV>
                <wp:extent cx="146050" cy="250825"/>
                <wp:effectExtent l="19050" t="0" r="25400" b="34925"/>
                <wp:wrapNone/>
                <wp:docPr id="32" name="Šipka dolů 32"/>
                <wp:cNvGraphicFramePr/>
                <a:graphic xmlns:a="http://schemas.openxmlformats.org/drawingml/2006/main">
                  <a:graphicData uri="http://schemas.microsoft.com/office/word/2010/wordprocessingShape">
                    <wps:wsp>
                      <wps:cNvSpPr/>
                      <wps:spPr>
                        <a:xfrm>
                          <a:off x="0" y="0"/>
                          <a:ext cx="146050" cy="250825"/>
                        </a:xfrm>
                        <a:prstGeom prst="downArrow">
                          <a:avLst/>
                        </a:prstGeom>
                        <a:solidFill>
                          <a:srgbClr val="00AEEF"/>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C6042F3" id="Šipka dolů 32" o:spid="_x0000_s1026" type="#_x0000_t67" style="position:absolute;margin-left:390.4pt;margin-top:6.85pt;width:11.5pt;height:19.7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" adj="15311" fillcolor="#00aeef" strokecolor="#1f4d78 [1604]" strokeweight="1pt"/>
            </w:pict>
          </mc:Fallback>
        </mc:AlternateContent>
      </w:r>
    </w:p>
    <w:p w14:paraId="17FFCE24" w14:textId="77777777" w:rsidR="00E36A26" w:rsidRPr="00E36A26" w:rsidRDefault="0056262F" w:rsidP="00E36A26">
      <w:r>
        <w:rPr>
          <w:noProof/>
          <w:lang w:eastAsia="cs-CZ"/>
        </w:rPr>
        <mc:AlternateContent>
          <mc:Choice Requires="wps">
            <w:drawing>
              <wp:anchor distT="0" distB="0" distL="114300" distR="114300" simplePos="0" relativeHeight="251760640" behindDoc="0" locked="0" layoutInCell="1" allowOverlap="1" wp14:anchorId="1BE7727C" wp14:editId="191FBE37">
                <wp:simplePos x="0" y="0"/>
                <wp:positionH relativeFrom="column">
                  <wp:posOffset>17145</wp:posOffset>
                </wp:positionH>
                <wp:positionV relativeFrom="paragraph">
                  <wp:posOffset>138430</wp:posOffset>
                </wp:positionV>
                <wp:extent cx="1362075" cy="971550"/>
                <wp:effectExtent l="0" t="0" r="28575" b="19050"/>
                <wp:wrapNone/>
                <wp:docPr id="44" name="Zaoblený obdélník 44"/>
                <wp:cNvGraphicFramePr/>
                <a:graphic xmlns:a="http://schemas.openxmlformats.org/drawingml/2006/main">
                  <a:graphicData uri="http://schemas.microsoft.com/office/word/2010/wordprocessingShape">
                    <wps:wsp>
                      <wps:cNvSpPr/>
                      <wps:spPr>
                        <a:xfrm>
                          <a:off x="0" y="0"/>
                          <a:ext cx="1362075" cy="971550"/>
                        </a:xfrm>
                        <a:prstGeom prst="roundRect">
                          <a:avLst/>
                        </a:prstGeom>
                        <a:solidFill>
                          <a:srgbClr val="8ED8F8"/>
                        </a:solidFill>
                      </wps:spPr>
                      <wps:style>
                        <a:lnRef idx="2">
                          <a:schemeClr val="accent1">
                            <a:shade val="50000"/>
                          </a:schemeClr>
                        </a:lnRef>
                        <a:fillRef idx="1">
                          <a:schemeClr val="accent1"/>
                        </a:fillRef>
                        <a:effectRef idx="0">
                          <a:schemeClr val="accent1"/>
                        </a:effectRef>
                        <a:fontRef idx="minor">
                          <a:schemeClr val="lt1"/>
                        </a:fontRef>
                      </wps:style>
                      <wps:txbx>
                        <w:txbxContent>
                          <w:p w14:paraId="444D04BA" w14:textId="77777777" w:rsidR="00012885" w:rsidRPr="0056262F" w:rsidRDefault="00012885" w:rsidP="0056262F">
                            <w:pPr>
                              <w:jc w:val="center"/>
                              <w:rPr>
                                <w:color w:val="000000" w:themeColor="text1"/>
                              </w:rPr>
                            </w:pPr>
                            <w:r w:rsidRPr="0056262F">
                              <w:rPr>
                                <w:color w:val="000000" w:themeColor="text1"/>
                              </w:rPr>
                              <w:t>Vydání vyjád</w:t>
                            </w:r>
                            <w:r>
                              <w:rPr>
                                <w:color w:val="000000" w:themeColor="text1"/>
                              </w:rPr>
                              <w:t>ření Řídícího výboru ITI</w:t>
                            </w:r>
                            <w:r w:rsidRPr="0056262F">
                              <w:rPr>
                                <w:color w:val="000000" w:themeColor="text1"/>
                              </w:rPr>
                              <w:t xml:space="preserve"> o souladu nebo nesouladu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BE7727C" id="Zaoblený obdélník 44" o:spid="_x0000_s1043" style="position:absolute;margin-left:1.35pt;margin-top:10.9pt;width:107.25pt;height:76.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" fillcolor="#8ed8f8" strokecolor="#1f4d78 [1604]" strokeweight="1pt">
                <v:stroke joinstyle="miter"/>
                <v:textbox>
                  <w:txbxContent>
                    <w:p w14:paraId="444D04BA" w14:textId="77777777" w:rsidR="00012885" w:rsidRPr="0056262F" w:rsidRDefault="00012885" w:rsidP="0056262F">
                      <w:pPr>
                        <w:jc w:val="center"/>
                        <w:rPr>
                          <w:color w:val="000000" w:themeColor="text1"/>
                        </w:rPr>
                      </w:pPr>
                      <w:r w:rsidRPr="0056262F">
                        <w:rPr>
                          <w:color w:val="000000" w:themeColor="text1"/>
                        </w:rPr>
                        <w:t>Vydání vyjád</w:t>
                      </w:r>
                      <w:r>
                        <w:rPr>
                          <w:color w:val="000000" w:themeColor="text1"/>
                        </w:rPr>
                        <w:t>ření Řídícího výboru ITI</w:t>
                      </w:r>
                      <w:r w:rsidRPr="0056262F">
                        <w:rPr>
                          <w:color w:val="000000" w:themeColor="text1"/>
                        </w:rPr>
                        <w:t xml:space="preserve"> o souladu nebo nesouladu</w:t>
                      </w:r>
                    </w:p>
                  </w:txbxContent>
                </v:textbox>
              </v:roundrect>
            </w:pict>
          </mc:Fallback>
        </mc:AlternateContent>
      </w:r>
      <w:r>
        <w:rPr>
          <w:noProof/>
          <w:lang w:eastAsia="cs-CZ"/>
        </w:rPr>
        <mc:AlternateContent>
          <mc:Choice Requires="wps">
            <w:drawing>
              <wp:anchor distT="0" distB="0" distL="114300" distR="114300" simplePos="0" relativeHeight="251758592" behindDoc="0" locked="0" layoutInCell="1" allowOverlap="1" wp14:anchorId="71D0FC2D" wp14:editId="79672D06">
                <wp:simplePos x="0" y="0"/>
                <wp:positionH relativeFrom="column">
                  <wp:posOffset>2150745</wp:posOffset>
                </wp:positionH>
                <wp:positionV relativeFrom="paragraph">
                  <wp:posOffset>138430</wp:posOffset>
                </wp:positionV>
                <wp:extent cx="1362075" cy="971550"/>
                <wp:effectExtent l="0" t="0" r="28575" b="19050"/>
                <wp:wrapNone/>
                <wp:docPr id="43" name="Zaoblený obdélník 43"/>
                <wp:cNvGraphicFramePr/>
                <a:graphic xmlns:a="http://schemas.openxmlformats.org/drawingml/2006/main">
                  <a:graphicData uri="http://schemas.microsoft.com/office/word/2010/wordprocessingShape">
                    <wps:wsp>
                      <wps:cNvSpPr/>
                      <wps:spPr>
                        <a:xfrm>
                          <a:off x="0" y="0"/>
                          <a:ext cx="1362075" cy="971550"/>
                        </a:xfrm>
                        <a:prstGeom prst="roundRect">
                          <a:avLst/>
                        </a:prstGeom>
                        <a:solidFill>
                          <a:srgbClr val="8ED8F8"/>
                        </a:solidFill>
                      </wps:spPr>
                      <wps:style>
                        <a:lnRef idx="2">
                          <a:schemeClr val="accent1">
                            <a:shade val="50000"/>
                          </a:schemeClr>
                        </a:lnRef>
                        <a:fillRef idx="1">
                          <a:schemeClr val="accent1"/>
                        </a:fillRef>
                        <a:effectRef idx="0">
                          <a:schemeClr val="accent1"/>
                        </a:effectRef>
                        <a:fontRef idx="minor">
                          <a:schemeClr val="lt1"/>
                        </a:fontRef>
                      </wps:style>
                      <wps:txbx>
                        <w:txbxContent>
                          <w:p w14:paraId="7A7401B7" w14:textId="77777777" w:rsidR="00012885" w:rsidRPr="0056262F" w:rsidRDefault="00012885" w:rsidP="0056262F">
                            <w:pPr>
                              <w:jc w:val="center"/>
                              <w:rPr>
                                <w:color w:val="000000" w:themeColor="text1"/>
                              </w:rPr>
                            </w:pPr>
                            <w:r w:rsidRPr="0056262F">
                              <w:rPr>
                                <w:color w:val="000000" w:themeColor="text1"/>
                              </w:rPr>
                              <w:t>Posou</w:t>
                            </w:r>
                            <w:r>
                              <w:rPr>
                                <w:color w:val="000000" w:themeColor="text1"/>
                              </w:rPr>
                              <w:t>zení souladu se Strategií ITI Řídícím výborem ITI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1D0FC2D" id="Zaoblený obdélník 43" o:spid="_x0000_s1044" style="position:absolute;margin-left:169.35pt;margin-top:10.9pt;width:107.25pt;height:76.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" fillcolor="#8ed8f8" strokecolor="#1f4d78 [1604]" strokeweight="1pt">
                <v:stroke joinstyle="miter"/>
                <v:textbox>
                  <w:txbxContent>
                    <w:p w14:paraId="7A7401B7" w14:textId="77777777" w:rsidR="00012885" w:rsidRPr="0056262F" w:rsidRDefault="00012885" w:rsidP="0056262F">
                      <w:pPr>
                        <w:jc w:val="center"/>
                        <w:rPr>
                          <w:color w:val="000000" w:themeColor="text1"/>
                        </w:rPr>
                      </w:pPr>
                      <w:r w:rsidRPr="0056262F">
                        <w:rPr>
                          <w:color w:val="000000" w:themeColor="text1"/>
                        </w:rPr>
                        <w:t>Posou</w:t>
                      </w:r>
                      <w:r>
                        <w:rPr>
                          <w:color w:val="000000" w:themeColor="text1"/>
                        </w:rPr>
                        <w:t>zení souladu se Strategií ITI Řídícím výborem ITI</w:t>
                      </w:r>
                    </w:p>
                  </w:txbxContent>
                </v:textbox>
              </v:roundrect>
            </w:pict>
          </mc:Fallback>
        </mc:AlternateContent>
      </w:r>
      <w:r>
        <w:rPr>
          <w:noProof/>
          <w:lang w:eastAsia="cs-CZ"/>
        </w:rPr>
        <mc:AlternateContent>
          <mc:Choice Requires="wps">
            <w:drawing>
              <wp:anchor distT="0" distB="0" distL="114300" distR="114300" simplePos="0" relativeHeight="251756544" behindDoc="0" locked="0" layoutInCell="1" allowOverlap="1" wp14:anchorId="063747ED" wp14:editId="11CF159C">
                <wp:simplePos x="0" y="0"/>
                <wp:positionH relativeFrom="column">
                  <wp:posOffset>4322445</wp:posOffset>
                </wp:positionH>
                <wp:positionV relativeFrom="paragraph">
                  <wp:posOffset>138430</wp:posOffset>
                </wp:positionV>
                <wp:extent cx="1362075" cy="971550"/>
                <wp:effectExtent l="0" t="0" r="28575" b="19050"/>
                <wp:wrapNone/>
                <wp:docPr id="41" name="Zaoblený obdélník 41"/>
                <wp:cNvGraphicFramePr/>
                <a:graphic xmlns:a="http://schemas.openxmlformats.org/drawingml/2006/main">
                  <a:graphicData uri="http://schemas.microsoft.com/office/word/2010/wordprocessingShape">
                    <wps:wsp>
                      <wps:cNvSpPr/>
                      <wps:spPr>
                        <a:xfrm>
                          <a:off x="0" y="0"/>
                          <a:ext cx="1362075" cy="971550"/>
                        </a:xfrm>
                        <a:prstGeom prst="roundRect">
                          <a:avLst/>
                        </a:prstGeom>
                        <a:solidFill>
                          <a:srgbClr val="8ED8F8"/>
                        </a:solidFill>
                      </wps:spPr>
                      <wps:style>
                        <a:lnRef idx="2">
                          <a:schemeClr val="accent1">
                            <a:shade val="50000"/>
                          </a:schemeClr>
                        </a:lnRef>
                        <a:fillRef idx="1">
                          <a:schemeClr val="accent1"/>
                        </a:fillRef>
                        <a:effectRef idx="0">
                          <a:schemeClr val="accent1"/>
                        </a:effectRef>
                        <a:fontRef idx="minor">
                          <a:schemeClr val="lt1"/>
                        </a:fontRef>
                      </wps:style>
                      <wps:txbx>
                        <w:txbxContent>
                          <w:p w14:paraId="7DD8FC8C" w14:textId="77777777" w:rsidR="00012885" w:rsidRPr="0056262F" w:rsidRDefault="00012885" w:rsidP="0056262F">
                            <w:pPr>
                              <w:jc w:val="center"/>
                              <w:rPr>
                                <w:color w:val="000000" w:themeColor="text1"/>
                              </w:rPr>
                            </w:pPr>
                            <w:r w:rsidRPr="0056262F">
                              <w:rPr>
                                <w:color w:val="000000" w:themeColor="text1"/>
                              </w:rPr>
                              <w:t>Před</w:t>
                            </w:r>
                            <w:r>
                              <w:rPr>
                                <w:color w:val="000000" w:themeColor="text1"/>
                              </w:rPr>
                              <w:t>stavení projektového záměru v pracovní skupině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63747ED" id="Zaoblený obdélník 41" o:spid="_x0000_s1045" style="position:absolute;margin-left:340.35pt;margin-top:10.9pt;width:107.25pt;height:76.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" fillcolor="#8ed8f8" strokecolor="#1f4d78 [1604]" strokeweight="1pt">
                <v:stroke joinstyle="miter"/>
                <v:textbox>
                  <w:txbxContent>
                    <w:p w14:paraId="7DD8FC8C" w14:textId="77777777" w:rsidR="00012885" w:rsidRPr="0056262F" w:rsidRDefault="00012885" w:rsidP="0056262F">
                      <w:pPr>
                        <w:jc w:val="center"/>
                        <w:rPr>
                          <w:color w:val="000000" w:themeColor="text1"/>
                        </w:rPr>
                      </w:pPr>
                      <w:r w:rsidRPr="0056262F">
                        <w:rPr>
                          <w:color w:val="000000" w:themeColor="text1"/>
                        </w:rPr>
                        <w:t>Před</w:t>
                      </w:r>
                      <w:r>
                        <w:rPr>
                          <w:color w:val="000000" w:themeColor="text1"/>
                        </w:rPr>
                        <w:t>stavení projektového záměru v pracovní skupině</w:t>
                      </w:r>
                    </w:p>
                  </w:txbxContent>
                </v:textbox>
              </v:roundrect>
            </w:pict>
          </mc:Fallback>
        </mc:AlternateContent>
      </w:r>
    </w:p>
    <w:p w14:paraId="4B93FE70" w14:textId="77777777" w:rsidR="000E5E6E" w:rsidRDefault="0056262F" w:rsidP="000E5E6E">
      <w:r>
        <w:rPr>
          <w:noProof/>
          <w:lang w:eastAsia="cs-CZ"/>
        </w:rPr>
        <mc:AlternateContent>
          <mc:Choice Requires="wps">
            <w:drawing>
              <wp:anchor distT="0" distB="0" distL="114300" distR="114300" simplePos="0" relativeHeight="251747328" behindDoc="0" locked="0" layoutInCell="1" allowOverlap="1" wp14:anchorId="507CB23A" wp14:editId="5ACE2985">
                <wp:simplePos x="0" y="0"/>
                <wp:positionH relativeFrom="column">
                  <wp:posOffset>3776980</wp:posOffset>
                </wp:positionH>
                <wp:positionV relativeFrom="paragraph">
                  <wp:posOffset>233680</wp:posOffset>
                </wp:positionV>
                <wp:extent cx="247650" cy="184150"/>
                <wp:effectExtent l="19050" t="19050" r="19050" b="44450"/>
                <wp:wrapNone/>
                <wp:docPr id="30" name="Šipka doleva 30"/>
                <wp:cNvGraphicFramePr/>
                <a:graphic xmlns:a="http://schemas.openxmlformats.org/drawingml/2006/main">
                  <a:graphicData uri="http://schemas.microsoft.com/office/word/2010/wordprocessingShape">
                    <wps:wsp>
                      <wps:cNvSpPr/>
                      <wps:spPr>
                        <a:xfrm>
                          <a:off x="0" y="0"/>
                          <a:ext cx="247650" cy="184150"/>
                        </a:xfrm>
                        <a:prstGeom prst="leftArrow">
                          <a:avLst/>
                        </a:prstGeom>
                        <a:solidFill>
                          <a:srgbClr val="00AEEF"/>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33F5DF1"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Šipka doleva 30" o:spid="_x0000_s1026" type="#_x0000_t66" style="position:absolute;margin-left:297.4pt;margin-top:18.4pt;width:19.5pt;height:14.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" adj="8031" fillcolor="#00aeef" strokecolor="#1f4d78 [1604]" strokeweight="1pt"/>
            </w:pict>
          </mc:Fallback>
        </mc:AlternateContent>
      </w:r>
      <w:r>
        <w:rPr>
          <w:noProof/>
          <w:lang w:eastAsia="cs-CZ"/>
        </w:rPr>
        <mc:AlternateContent>
          <mc:Choice Requires="wps">
            <w:drawing>
              <wp:anchor distT="0" distB="0" distL="114300" distR="114300" simplePos="0" relativeHeight="251762688" behindDoc="0" locked="0" layoutInCell="1" allowOverlap="1" wp14:anchorId="321BB3FA" wp14:editId="6BD43D6F">
                <wp:simplePos x="0" y="0"/>
                <wp:positionH relativeFrom="column">
                  <wp:posOffset>1643380</wp:posOffset>
                </wp:positionH>
                <wp:positionV relativeFrom="paragraph">
                  <wp:posOffset>230505</wp:posOffset>
                </wp:positionV>
                <wp:extent cx="247650" cy="184150"/>
                <wp:effectExtent l="19050" t="19050" r="19050" b="44450"/>
                <wp:wrapNone/>
                <wp:docPr id="46" name="Šipka doleva 46"/>
                <wp:cNvGraphicFramePr/>
                <a:graphic xmlns:a="http://schemas.openxmlformats.org/drawingml/2006/main">
                  <a:graphicData uri="http://schemas.microsoft.com/office/word/2010/wordprocessingShape">
                    <wps:wsp>
                      <wps:cNvSpPr/>
                      <wps:spPr>
                        <a:xfrm>
                          <a:off x="0" y="0"/>
                          <a:ext cx="247650" cy="184150"/>
                        </a:xfrm>
                        <a:prstGeom prst="leftArrow">
                          <a:avLst/>
                        </a:prstGeom>
                        <a:solidFill>
                          <a:srgbClr val="00AEEF"/>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3F19155" id="Šipka doleva 46" o:spid="_x0000_s1026" type="#_x0000_t66" style="position:absolute;margin-left:129.4pt;margin-top:18.15pt;width:19.5pt;height:14.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" adj="8031" fillcolor="#00aeef" strokecolor="#1f4d78 [1604]" strokeweight="1pt"/>
            </w:pict>
          </mc:Fallback>
        </mc:AlternateContent>
      </w:r>
    </w:p>
    <w:p w14:paraId="0794F3D8" w14:textId="77777777" w:rsidR="000E5E6E" w:rsidRDefault="000E5E6E" w:rsidP="000E5E6E"/>
    <w:p w14:paraId="785B612F" w14:textId="77777777" w:rsidR="00E36A26" w:rsidRDefault="00E36A26" w:rsidP="00E36A26">
      <w:pPr>
        <w:tabs>
          <w:tab w:val="left" w:pos="3840"/>
        </w:tabs>
      </w:pPr>
    </w:p>
    <w:p w14:paraId="64AC3F5C" w14:textId="77777777" w:rsidR="00E36A26" w:rsidRDefault="0056262F" w:rsidP="000E5E6E">
      <w:r>
        <w:rPr>
          <w:noProof/>
          <w:lang w:eastAsia="cs-CZ"/>
        </w:rPr>
        <mc:AlternateContent>
          <mc:Choice Requires="wps">
            <w:drawing>
              <wp:anchor distT="0" distB="0" distL="114300" distR="114300" simplePos="0" relativeHeight="251764736" behindDoc="0" locked="0" layoutInCell="1" allowOverlap="1" wp14:anchorId="4845AD55" wp14:editId="34175FD6">
                <wp:simplePos x="0" y="0"/>
                <wp:positionH relativeFrom="column">
                  <wp:posOffset>605155</wp:posOffset>
                </wp:positionH>
                <wp:positionV relativeFrom="paragraph">
                  <wp:posOffset>81280</wp:posOffset>
                </wp:positionV>
                <wp:extent cx="146050" cy="250825"/>
                <wp:effectExtent l="19050" t="0" r="25400" b="34925"/>
                <wp:wrapNone/>
                <wp:docPr id="47" name="Šipka dolů 47"/>
                <wp:cNvGraphicFramePr/>
                <a:graphic xmlns:a="http://schemas.openxmlformats.org/drawingml/2006/main">
                  <a:graphicData uri="http://schemas.microsoft.com/office/word/2010/wordprocessingShape">
                    <wps:wsp>
                      <wps:cNvSpPr/>
                      <wps:spPr>
                        <a:xfrm>
                          <a:off x="0" y="0"/>
                          <a:ext cx="146050" cy="250825"/>
                        </a:xfrm>
                        <a:prstGeom prst="downArrow">
                          <a:avLst/>
                        </a:prstGeom>
                        <a:solidFill>
                          <a:srgbClr val="00AEEF"/>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E07B085" id="Šipka dolů 47" o:spid="_x0000_s1026" type="#_x0000_t67" style="position:absolute;margin-left:47.65pt;margin-top:6.4pt;width:11.5pt;height:19.75pt;z-index:2517647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" adj="15311" fillcolor="#00aeef" strokecolor="#1f4d78 [1604]" strokeweight="1pt"/>
            </w:pict>
          </mc:Fallback>
        </mc:AlternateContent>
      </w:r>
    </w:p>
    <w:p w14:paraId="3F078CDB" w14:textId="77777777" w:rsidR="00E36A26" w:rsidRDefault="0056262F" w:rsidP="000E5E6E">
      <w:r>
        <w:rPr>
          <w:noProof/>
          <w:lang w:eastAsia="cs-CZ"/>
        </w:rPr>
        <mc:AlternateContent>
          <mc:Choice Requires="wps">
            <w:drawing>
              <wp:anchor distT="0" distB="0" distL="114300" distR="114300" simplePos="0" relativeHeight="251770880" behindDoc="0" locked="0" layoutInCell="1" allowOverlap="1" wp14:anchorId="7FC452EE" wp14:editId="29AE6B86">
                <wp:simplePos x="0" y="0"/>
                <wp:positionH relativeFrom="column">
                  <wp:posOffset>4322445</wp:posOffset>
                </wp:positionH>
                <wp:positionV relativeFrom="paragraph">
                  <wp:posOffset>167640</wp:posOffset>
                </wp:positionV>
                <wp:extent cx="1362075" cy="971550"/>
                <wp:effectExtent l="0" t="0" r="28575" b="19050"/>
                <wp:wrapNone/>
                <wp:docPr id="54" name="Zaoblený obdélník 54"/>
                <wp:cNvGraphicFramePr/>
                <a:graphic xmlns:a="http://schemas.openxmlformats.org/drawingml/2006/main">
                  <a:graphicData uri="http://schemas.microsoft.com/office/word/2010/wordprocessingShape">
                    <wps:wsp>
                      <wps:cNvSpPr/>
                      <wps:spPr>
                        <a:xfrm>
                          <a:off x="0" y="0"/>
                          <a:ext cx="1362075" cy="971550"/>
                        </a:xfrm>
                        <a:prstGeom prst="roundRect">
                          <a:avLst/>
                        </a:prstGeom>
                        <a:solidFill>
                          <a:srgbClr val="8ED8F8"/>
                        </a:solidFill>
                      </wps:spPr>
                      <wps:style>
                        <a:lnRef idx="2">
                          <a:schemeClr val="accent1">
                            <a:shade val="50000"/>
                          </a:schemeClr>
                        </a:lnRef>
                        <a:fillRef idx="1">
                          <a:schemeClr val="accent1"/>
                        </a:fillRef>
                        <a:effectRef idx="0">
                          <a:schemeClr val="accent1"/>
                        </a:effectRef>
                        <a:fontRef idx="minor">
                          <a:schemeClr val="lt1"/>
                        </a:fontRef>
                      </wps:style>
                      <wps:txbx>
                        <w:txbxContent>
                          <w:p w14:paraId="068C2891" w14:textId="77777777" w:rsidR="00012885" w:rsidRPr="0056262F" w:rsidRDefault="00012885" w:rsidP="0056262F">
                            <w:pPr>
                              <w:jc w:val="center"/>
                              <w:rPr>
                                <w:color w:val="000000" w:themeColor="text1"/>
                              </w:rPr>
                            </w:pPr>
                            <w:r>
                              <w:rPr>
                                <w:color w:val="000000" w:themeColor="text1"/>
                              </w:rPr>
                              <w:t>Hodnocení žádosti o podporu zprostředkujícím subjektem</w:t>
                            </w:r>
                            <w:r w:rsidRPr="0056262F">
                              <w:rPr>
                                <w:color w:val="000000" w:themeColor="text1"/>
                              </w:rPr>
                              <w:t xml:space="preserve"> ITI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FC452EE" id="Zaoblený obdélník 54" o:spid="_x0000_s1046" style="position:absolute;margin-left:340.35pt;margin-top:13.2pt;width:107.25pt;height:76.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" fillcolor="#8ed8f8" strokecolor="#1f4d78 [1604]" strokeweight="1pt">
                <v:stroke joinstyle="miter"/>
                <v:textbox>
                  <w:txbxContent>
                    <w:p w14:paraId="068C2891" w14:textId="77777777" w:rsidR="00012885" w:rsidRPr="0056262F" w:rsidRDefault="00012885" w:rsidP="0056262F">
                      <w:pPr>
                        <w:jc w:val="center"/>
                        <w:rPr>
                          <w:color w:val="000000" w:themeColor="text1"/>
                        </w:rPr>
                      </w:pPr>
                      <w:r>
                        <w:rPr>
                          <w:color w:val="000000" w:themeColor="text1"/>
                        </w:rPr>
                        <w:t>Hodnocení žádosti o podporu zprostředkujícím subjektem</w:t>
                      </w:r>
                      <w:r w:rsidRPr="0056262F">
                        <w:rPr>
                          <w:color w:val="000000" w:themeColor="text1"/>
                        </w:rPr>
                        <w:t xml:space="preserve"> ITI</w:t>
                      </w:r>
                    </w:p>
                  </w:txbxContent>
                </v:textbox>
              </v:roundrect>
            </w:pict>
          </mc:Fallback>
        </mc:AlternateContent>
      </w:r>
      <w:r>
        <w:rPr>
          <w:noProof/>
          <w:lang w:eastAsia="cs-CZ"/>
        </w:rPr>
        <mc:AlternateContent>
          <mc:Choice Requires="wps">
            <w:drawing>
              <wp:anchor distT="0" distB="0" distL="114300" distR="114300" simplePos="0" relativeHeight="251768832" behindDoc="0" locked="0" layoutInCell="1" allowOverlap="1" wp14:anchorId="235FBF49" wp14:editId="2B3A1190">
                <wp:simplePos x="0" y="0"/>
                <wp:positionH relativeFrom="column">
                  <wp:posOffset>2150745</wp:posOffset>
                </wp:positionH>
                <wp:positionV relativeFrom="paragraph">
                  <wp:posOffset>167640</wp:posOffset>
                </wp:positionV>
                <wp:extent cx="1362075" cy="971550"/>
                <wp:effectExtent l="0" t="0" r="28575" b="19050"/>
                <wp:wrapNone/>
                <wp:docPr id="53" name="Zaoblený obdélník 53"/>
                <wp:cNvGraphicFramePr/>
                <a:graphic xmlns:a="http://schemas.openxmlformats.org/drawingml/2006/main">
                  <a:graphicData uri="http://schemas.microsoft.com/office/word/2010/wordprocessingShape">
                    <wps:wsp>
                      <wps:cNvSpPr/>
                      <wps:spPr>
                        <a:xfrm>
                          <a:off x="0" y="0"/>
                          <a:ext cx="1362075" cy="971550"/>
                        </a:xfrm>
                        <a:prstGeom prst="roundRect">
                          <a:avLst/>
                        </a:prstGeom>
                        <a:solidFill>
                          <a:srgbClr val="8ED8F8"/>
                        </a:solidFill>
                      </wps:spPr>
                      <wps:style>
                        <a:lnRef idx="2">
                          <a:schemeClr val="accent1">
                            <a:shade val="50000"/>
                          </a:schemeClr>
                        </a:lnRef>
                        <a:fillRef idx="1">
                          <a:schemeClr val="accent1"/>
                        </a:fillRef>
                        <a:effectRef idx="0">
                          <a:schemeClr val="accent1"/>
                        </a:effectRef>
                        <a:fontRef idx="minor">
                          <a:schemeClr val="lt1"/>
                        </a:fontRef>
                      </wps:style>
                      <wps:txbx>
                        <w:txbxContent>
                          <w:p w14:paraId="08B2A563" w14:textId="77777777" w:rsidR="00012885" w:rsidRPr="0056262F" w:rsidRDefault="00012885" w:rsidP="0056262F">
                            <w:pPr>
                              <w:jc w:val="center"/>
                              <w:rPr>
                                <w:color w:val="000000" w:themeColor="text1"/>
                              </w:rPr>
                            </w:pPr>
                            <w:r w:rsidRPr="0056262F">
                              <w:rPr>
                                <w:color w:val="000000" w:themeColor="text1"/>
                              </w:rPr>
                              <w:t>Registrace žádosti o podporu v MS2014+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35FBF49" id="Zaoblený obdélník 53" o:spid="_x0000_s1047" style="position:absolute;margin-left:169.35pt;margin-top:13.2pt;width:107.25pt;height:76.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" fillcolor="#8ed8f8" strokecolor="#1f4d78 [1604]" strokeweight="1pt">
                <v:stroke joinstyle="miter"/>
                <v:textbox>
                  <w:txbxContent>
                    <w:p w14:paraId="08B2A563" w14:textId="77777777" w:rsidR="00012885" w:rsidRPr="0056262F" w:rsidRDefault="00012885" w:rsidP="0056262F">
                      <w:pPr>
                        <w:jc w:val="center"/>
                        <w:rPr>
                          <w:color w:val="000000" w:themeColor="text1"/>
                        </w:rPr>
                      </w:pPr>
                      <w:r w:rsidRPr="0056262F">
                        <w:rPr>
                          <w:color w:val="000000" w:themeColor="text1"/>
                        </w:rPr>
                        <w:t>Registrace žádosti o podporu v MS2014+</w:t>
                      </w:r>
                    </w:p>
                  </w:txbxContent>
                </v:textbox>
              </v:roundrect>
            </w:pict>
          </mc:Fallback>
        </mc:AlternateContent>
      </w:r>
      <w:r>
        <w:rPr>
          <w:noProof/>
          <w:lang w:eastAsia="cs-CZ"/>
        </w:rPr>
        <mc:AlternateContent>
          <mc:Choice Requires="wps">
            <w:drawing>
              <wp:anchor distT="0" distB="0" distL="114300" distR="114300" simplePos="0" relativeHeight="251766784" behindDoc="0" locked="0" layoutInCell="1" allowOverlap="1" wp14:anchorId="6DC08412" wp14:editId="0D97A0AD">
                <wp:simplePos x="0" y="0"/>
                <wp:positionH relativeFrom="column">
                  <wp:posOffset>13970</wp:posOffset>
                </wp:positionH>
                <wp:positionV relativeFrom="paragraph">
                  <wp:posOffset>167640</wp:posOffset>
                </wp:positionV>
                <wp:extent cx="1362075" cy="971550"/>
                <wp:effectExtent l="0" t="0" r="28575" b="19050"/>
                <wp:wrapNone/>
                <wp:docPr id="49" name="Zaoblený obdélník 49"/>
                <wp:cNvGraphicFramePr/>
                <a:graphic xmlns:a="http://schemas.openxmlformats.org/drawingml/2006/main">
                  <a:graphicData uri="http://schemas.microsoft.com/office/word/2010/wordprocessingShape">
                    <wps:wsp>
                      <wps:cNvSpPr/>
                      <wps:spPr>
                        <a:xfrm>
                          <a:off x="0" y="0"/>
                          <a:ext cx="1362075" cy="971550"/>
                        </a:xfrm>
                        <a:prstGeom prst="roundRect">
                          <a:avLst/>
                        </a:prstGeom>
                        <a:solidFill>
                          <a:srgbClr val="8ED8F8"/>
                        </a:solidFill>
                      </wps:spPr>
                      <wps:style>
                        <a:lnRef idx="2">
                          <a:schemeClr val="accent1">
                            <a:shade val="50000"/>
                          </a:schemeClr>
                        </a:lnRef>
                        <a:fillRef idx="1">
                          <a:schemeClr val="accent1"/>
                        </a:fillRef>
                        <a:effectRef idx="0">
                          <a:schemeClr val="accent1"/>
                        </a:effectRef>
                        <a:fontRef idx="minor">
                          <a:schemeClr val="lt1"/>
                        </a:fontRef>
                      </wps:style>
                      <wps:txbx>
                        <w:txbxContent>
                          <w:p w14:paraId="5D3B7637" w14:textId="77777777" w:rsidR="00012885" w:rsidRPr="0056262F" w:rsidRDefault="00012885" w:rsidP="0056262F">
                            <w:pPr>
                              <w:jc w:val="center"/>
                              <w:rPr>
                                <w:color w:val="000000" w:themeColor="text1"/>
                              </w:rPr>
                            </w:pPr>
                            <w:r w:rsidRPr="0056262F">
                              <w:rPr>
                                <w:color w:val="000000" w:themeColor="text1"/>
                              </w:rPr>
                              <w:t>Výzva zprostředkujícího subjektu ITI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DC08412" id="Zaoblený obdélník 49" o:spid="_x0000_s1048" style="position:absolute;margin-left:1.1pt;margin-top:13.2pt;width:107.25pt;height:76.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" fillcolor="#8ed8f8" strokecolor="#1f4d78 [1604]" strokeweight="1pt">
                <v:stroke joinstyle="miter"/>
                <v:textbox>
                  <w:txbxContent>
                    <w:p w14:paraId="5D3B7637" w14:textId="77777777" w:rsidR="00012885" w:rsidRPr="0056262F" w:rsidRDefault="00012885" w:rsidP="0056262F">
                      <w:pPr>
                        <w:jc w:val="center"/>
                        <w:rPr>
                          <w:color w:val="000000" w:themeColor="text1"/>
                        </w:rPr>
                      </w:pPr>
                      <w:r w:rsidRPr="0056262F">
                        <w:rPr>
                          <w:color w:val="000000" w:themeColor="text1"/>
                        </w:rPr>
                        <w:t>Výzva zprostředkujícího subjektu ITI</w:t>
                      </w:r>
                    </w:p>
                  </w:txbxContent>
                </v:textbox>
              </v:roundrect>
            </w:pict>
          </mc:Fallback>
        </mc:AlternateContent>
      </w:r>
    </w:p>
    <w:p w14:paraId="1FB37EA2" w14:textId="77777777" w:rsidR="00E36A26" w:rsidRDefault="0056262F" w:rsidP="000E5E6E">
      <w:r>
        <w:rPr>
          <w:noProof/>
          <w:lang w:eastAsia="cs-CZ"/>
        </w:rPr>
        <mc:AlternateContent>
          <mc:Choice Requires="wps">
            <w:drawing>
              <wp:anchor distT="0" distB="0" distL="114300" distR="114300" simplePos="0" relativeHeight="251772928" behindDoc="0" locked="0" layoutInCell="1" allowOverlap="1" wp14:anchorId="0CFBC353" wp14:editId="3180FCA7">
                <wp:simplePos x="0" y="0"/>
                <wp:positionH relativeFrom="column">
                  <wp:posOffset>1643380</wp:posOffset>
                </wp:positionH>
                <wp:positionV relativeFrom="paragraph">
                  <wp:posOffset>234315</wp:posOffset>
                </wp:positionV>
                <wp:extent cx="257175" cy="171450"/>
                <wp:effectExtent l="0" t="19050" r="47625" b="38100"/>
                <wp:wrapNone/>
                <wp:docPr id="55" name="Šipka doprava 55"/>
                <wp:cNvGraphicFramePr/>
                <a:graphic xmlns:a="http://schemas.openxmlformats.org/drawingml/2006/main">
                  <a:graphicData uri="http://schemas.microsoft.com/office/word/2010/wordprocessingShape">
                    <wps:wsp>
                      <wps:cNvSpPr/>
                      <wps:spPr>
                        <a:xfrm>
                          <a:off x="0" y="0"/>
                          <a:ext cx="257175" cy="171450"/>
                        </a:xfrm>
                        <a:prstGeom prst="rightArrow">
                          <a:avLst/>
                        </a:prstGeom>
                        <a:solidFill>
                          <a:srgbClr val="00AEEF"/>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0D1EB1E" id="Šipka doprava 55" o:spid="_x0000_s1026" type="#_x0000_t13" style="position:absolute;margin-left:129.4pt;margin-top:18.45pt;width:20.25pt;height:13.5pt;z-index:2517729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" adj="14400" fillcolor="#00aeef" strokecolor="#1f4d78 [1604]" strokeweight="1pt"/>
            </w:pict>
          </mc:Fallback>
        </mc:AlternateContent>
      </w:r>
      <w:r>
        <w:rPr>
          <w:noProof/>
          <w:lang w:eastAsia="cs-CZ"/>
        </w:rPr>
        <mc:AlternateContent>
          <mc:Choice Requires="wps">
            <w:drawing>
              <wp:anchor distT="0" distB="0" distL="114300" distR="114300" simplePos="0" relativeHeight="251774976" behindDoc="0" locked="0" layoutInCell="1" allowOverlap="1" wp14:anchorId="3C6960AB" wp14:editId="31AE5D55">
                <wp:simplePos x="0" y="0"/>
                <wp:positionH relativeFrom="column">
                  <wp:posOffset>3786505</wp:posOffset>
                </wp:positionH>
                <wp:positionV relativeFrom="paragraph">
                  <wp:posOffset>234315</wp:posOffset>
                </wp:positionV>
                <wp:extent cx="257175" cy="171450"/>
                <wp:effectExtent l="0" t="19050" r="47625" b="38100"/>
                <wp:wrapNone/>
                <wp:docPr id="56" name="Šipka doprava 56"/>
                <wp:cNvGraphicFramePr/>
                <a:graphic xmlns:a="http://schemas.openxmlformats.org/drawingml/2006/main">
                  <a:graphicData uri="http://schemas.microsoft.com/office/word/2010/wordprocessingShape">
                    <wps:wsp>
                      <wps:cNvSpPr/>
                      <wps:spPr>
                        <a:xfrm>
                          <a:off x="0" y="0"/>
                          <a:ext cx="257175" cy="171450"/>
                        </a:xfrm>
                        <a:prstGeom prst="rightArrow">
                          <a:avLst/>
                        </a:prstGeom>
                        <a:solidFill>
                          <a:srgbClr val="00AEEF"/>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718D2F2" id="Šipka doprava 56" o:spid="_x0000_s1026" type="#_x0000_t13" style="position:absolute;margin-left:298.15pt;margin-top:18.45pt;width:20.25pt;height:13.5pt;z-index:2517749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" adj="14400" fillcolor="#00aeef" strokecolor="#1f4d78 [1604]" strokeweight="1pt"/>
            </w:pict>
          </mc:Fallback>
        </mc:AlternateContent>
      </w:r>
    </w:p>
    <w:p w14:paraId="440DD4DC" w14:textId="77777777" w:rsidR="00E36A26" w:rsidRDefault="00E36A26" w:rsidP="000E5E6E"/>
    <w:p w14:paraId="61ABC4C0" w14:textId="77777777" w:rsidR="00E36A26" w:rsidRDefault="00E36A26" w:rsidP="000E5E6E"/>
    <w:p w14:paraId="15A7E8DF" w14:textId="77777777" w:rsidR="00E36A26" w:rsidRDefault="0056262F" w:rsidP="000E5E6E">
      <w:r>
        <w:rPr>
          <w:noProof/>
          <w:lang w:eastAsia="cs-CZ"/>
        </w:rPr>
        <mc:AlternateContent>
          <mc:Choice Requires="wps">
            <w:drawing>
              <wp:anchor distT="0" distB="0" distL="114300" distR="114300" simplePos="0" relativeHeight="251785216" behindDoc="0" locked="0" layoutInCell="1" allowOverlap="1" wp14:anchorId="093F5E39" wp14:editId="5F0E6A1A">
                <wp:simplePos x="0" y="0"/>
                <wp:positionH relativeFrom="column">
                  <wp:posOffset>4958080</wp:posOffset>
                </wp:positionH>
                <wp:positionV relativeFrom="paragraph">
                  <wp:posOffset>107315</wp:posOffset>
                </wp:positionV>
                <wp:extent cx="146050" cy="250825"/>
                <wp:effectExtent l="19050" t="0" r="25400" b="34925"/>
                <wp:wrapNone/>
                <wp:docPr id="62" name="Šipka dolů 62"/>
                <wp:cNvGraphicFramePr/>
                <a:graphic xmlns:a="http://schemas.openxmlformats.org/drawingml/2006/main">
                  <a:graphicData uri="http://schemas.microsoft.com/office/word/2010/wordprocessingShape">
                    <wps:wsp>
                      <wps:cNvSpPr/>
                      <wps:spPr>
                        <a:xfrm>
                          <a:off x="0" y="0"/>
                          <a:ext cx="146050" cy="250825"/>
                        </a:xfrm>
                        <a:prstGeom prst="downArrow">
                          <a:avLst/>
                        </a:prstGeom>
                        <a:solidFill>
                          <a:srgbClr val="00AEEF"/>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48575F7" id="Šipka dolů 62" o:spid="_x0000_s1026" type="#_x0000_t67" style="position:absolute;margin-left:390.4pt;margin-top:8.45pt;width:11.5pt;height:19.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" adj="15311" fillcolor="#00aeef" strokecolor="#1f4d78 [1604]" strokeweight="1pt"/>
            </w:pict>
          </mc:Fallback>
        </mc:AlternateContent>
      </w:r>
    </w:p>
    <w:p w14:paraId="659D74CC" w14:textId="77777777" w:rsidR="004B7B92" w:rsidRDefault="004B7B92" w:rsidP="0056262F"/>
    <w:p w14:paraId="6496A261" w14:textId="77777777" w:rsidR="0056262F" w:rsidRPr="00E36A26" w:rsidRDefault="004B7B92" w:rsidP="0056262F">
      <w:r>
        <w:rPr>
          <w:noProof/>
          <w:lang w:eastAsia="cs-CZ"/>
        </w:rPr>
        <mc:AlternateContent>
          <mc:Choice Requires="wps">
            <w:drawing>
              <wp:anchor distT="0" distB="0" distL="114300" distR="114300" simplePos="0" relativeHeight="251783168" behindDoc="0" locked="0" layoutInCell="1" allowOverlap="1" wp14:anchorId="47094687" wp14:editId="49E39623">
                <wp:simplePos x="0" y="0"/>
                <wp:positionH relativeFrom="column">
                  <wp:posOffset>3796030</wp:posOffset>
                </wp:positionH>
                <wp:positionV relativeFrom="paragraph">
                  <wp:posOffset>307340</wp:posOffset>
                </wp:positionV>
                <wp:extent cx="247650" cy="187325"/>
                <wp:effectExtent l="19050" t="19050" r="19050" b="41275"/>
                <wp:wrapNone/>
                <wp:docPr id="61" name="Šipka doleva 61"/>
                <wp:cNvGraphicFramePr/>
                <a:graphic xmlns:a="http://schemas.openxmlformats.org/drawingml/2006/main">
                  <a:graphicData uri="http://schemas.microsoft.com/office/word/2010/wordprocessingShape">
                    <wps:wsp>
                      <wps:cNvSpPr/>
                      <wps:spPr>
                        <a:xfrm flipV="1">
                          <a:off x="0" y="0"/>
                          <a:ext cx="247650" cy="187325"/>
                        </a:xfrm>
                        <a:prstGeom prst="leftArrow">
                          <a:avLst/>
                        </a:prstGeom>
                        <a:solidFill>
                          <a:srgbClr val="00AEEF"/>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1260B8C" id="Šipka doleva 61" o:spid="_x0000_s1026" type="#_x0000_t66" style="position:absolute;margin-left:298.9pt;margin-top:24.2pt;width:19.5pt;height:14.75pt;flip:y;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" adj="8169" fillcolor="#00aeef" strokecolor="#1f4d78 [1604]" strokeweight="1pt"/>
            </w:pict>
          </mc:Fallback>
        </mc:AlternateContent>
      </w:r>
      <w:r>
        <w:rPr>
          <w:noProof/>
          <w:lang w:eastAsia="cs-CZ"/>
        </w:rPr>
        <mc:AlternateContent>
          <mc:Choice Requires="wps">
            <w:drawing>
              <wp:anchor distT="0" distB="0" distL="114300" distR="114300" simplePos="0" relativeHeight="251778048" behindDoc="0" locked="0" layoutInCell="1" allowOverlap="1" wp14:anchorId="3B03A88A" wp14:editId="16657839">
                <wp:simplePos x="0" y="0"/>
                <wp:positionH relativeFrom="column">
                  <wp:posOffset>2150745</wp:posOffset>
                </wp:positionH>
                <wp:positionV relativeFrom="paragraph">
                  <wp:posOffset>-4445</wp:posOffset>
                </wp:positionV>
                <wp:extent cx="1362075" cy="971550"/>
                <wp:effectExtent l="0" t="0" r="28575" b="19050"/>
                <wp:wrapNone/>
                <wp:docPr id="58" name="Zaoblený obdélník 58"/>
                <wp:cNvGraphicFramePr/>
                <a:graphic xmlns:a="http://schemas.openxmlformats.org/drawingml/2006/main">
                  <a:graphicData uri="http://schemas.microsoft.com/office/word/2010/wordprocessingShape">
                    <wps:wsp>
                      <wps:cNvSpPr/>
                      <wps:spPr>
                        <a:xfrm>
                          <a:off x="0" y="0"/>
                          <a:ext cx="1362075" cy="971550"/>
                        </a:xfrm>
                        <a:prstGeom prst="roundRect">
                          <a:avLst/>
                        </a:prstGeom>
                        <a:solidFill>
                          <a:srgbClr val="8ED8F8"/>
                        </a:solidFill>
                      </wps:spPr>
                      <wps:style>
                        <a:lnRef idx="2">
                          <a:schemeClr val="accent1">
                            <a:shade val="50000"/>
                          </a:schemeClr>
                        </a:lnRef>
                        <a:fillRef idx="1">
                          <a:schemeClr val="accent1"/>
                        </a:fillRef>
                        <a:effectRef idx="0">
                          <a:schemeClr val="accent1"/>
                        </a:effectRef>
                        <a:fontRef idx="minor">
                          <a:schemeClr val="lt1"/>
                        </a:fontRef>
                      </wps:style>
                      <wps:txbx>
                        <w:txbxContent>
                          <w:p w14:paraId="36697255" w14:textId="77777777" w:rsidR="00012885" w:rsidRPr="0056262F" w:rsidRDefault="00012885" w:rsidP="0056262F">
                            <w:pPr>
                              <w:jc w:val="center"/>
                              <w:rPr>
                                <w:color w:val="000000" w:themeColor="text1"/>
                              </w:rPr>
                            </w:pPr>
                            <w:r>
                              <w:rPr>
                                <w:color w:val="000000" w:themeColor="text1"/>
                              </w:rPr>
                              <w:t>Vydání právního aktu o poskytnutí/</w:t>
                            </w:r>
                            <w:r>
                              <w:rPr>
                                <w:color w:val="000000" w:themeColor="text1"/>
                              </w:rPr>
                              <w:br/>
                              <w:t>převodu podpory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B03A88A" id="Zaoblený obdélník 58" o:spid="_x0000_s1049" style="position:absolute;margin-left:169.35pt;margin-top:-.35pt;width:107.25pt;height:76.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" fillcolor="#8ed8f8" strokecolor="#1f4d78 [1604]" strokeweight="1pt">
                <v:stroke joinstyle="miter"/>
                <v:textbox>
                  <w:txbxContent>
                    <w:p w14:paraId="36697255" w14:textId="77777777" w:rsidR="00012885" w:rsidRPr="0056262F" w:rsidRDefault="00012885" w:rsidP="0056262F">
                      <w:pPr>
                        <w:jc w:val="center"/>
                        <w:rPr>
                          <w:color w:val="000000" w:themeColor="text1"/>
                        </w:rPr>
                      </w:pPr>
                      <w:r>
                        <w:rPr>
                          <w:color w:val="000000" w:themeColor="text1"/>
                        </w:rPr>
                        <w:t>Vydání právního aktu o poskytnutí/</w:t>
                      </w:r>
                      <w:r>
                        <w:rPr>
                          <w:color w:val="000000" w:themeColor="text1"/>
                        </w:rPr>
                        <w:br/>
                        <w:t>převodu podpory</w:t>
                      </w:r>
                    </w:p>
                  </w:txbxContent>
                </v:textbox>
              </v:roundrect>
            </w:pict>
          </mc:Fallback>
        </mc:AlternateContent>
      </w:r>
      <w:r>
        <w:rPr>
          <w:noProof/>
          <w:lang w:eastAsia="cs-CZ"/>
        </w:rPr>
        <mc:AlternateContent>
          <mc:Choice Requires="wps">
            <w:drawing>
              <wp:anchor distT="0" distB="0" distL="114300" distR="114300" simplePos="0" relativeHeight="251777024" behindDoc="0" locked="0" layoutInCell="1" allowOverlap="1" wp14:anchorId="4DC1DE20" wp14:editId="21734D0A">
                <wp:simplePos x="0" y="0"/>
                <wp:positionH relativeFrom="column">
                  <wp:posOffset>4322445</wp:posOffset>
                </wp:positionH>
                <wp:positionV relativeFrom="paragraph">
                  <wp:posOffset>-4445</wp:posOffset>
                </wp:positionV>
                <wp:extent cx="1362075" cy="971550"/>
                <wp:effectExtent l="0" t="0" r="28575" b="19050"/>
                <wp:wrapNone/>
                <wp:docPr id="59" name="Zaoblený obdélník 59"/>
                <wp:cNvGraphicFramePr/>
                <a:graphic xmlns:a="http://schemas.openxmlformats.org/drawingml/2006/main">
                  <a:graphicData uri="http://schemas.microsoft.com/office/word/2010/wordprocessingShape">
                    <wps:wsp>
                      <wps:cNvSpPr/>
                      <wps:spPr>
                        <a:xfrm>
                          <a:off x="0" y="0"/>
                          <a:ext cx="1362075" cy="971550"/>
                        </a:xfrm>
                        <a:prstGeom prst="roundRect">
                          <a:avLst/>
                        </a:prstGeom>
                        <a:solidFill>
                          <a:srgbClr val="8ED8F8"/>
                        </a:solidFill>
                      </wps:spPr>
                      <wps:style>
                        <a:lnRef idx="2">
                          <a:schemeClr val="accent1">
                            <a:shade val="50000"/>
                          </a:schemeClr>
                        </a:lnRef>
                        <a:fillRef idx="1">
                          <a:schemeClr val="accent1"/>
                        </a:fillRef>
                        <a:effectRef idx="0">
                          <a:schemeClr val="accent1"/>
                        </a:effectRef>
                        <a:fontRef idx="minor">
                          <a:schemeClr val="lt1"/>
                        </a:fontRef>
                      </wps:style>
                      <wps:txbx>
                        <w:txbxContent>
                          <w:p w14:paraId="60503D24" w14:textId="77777777" w:rsidR="00012885" w:rsidRPr="0056262F" w:rsidRDefault="00012885" w:rsidP="0056262F">
                            <w:pPr>
                              <w:jc w:val="center"/>
                              <w:rPr>
                                <w:color w:val="000000" w:themeColor="text1"/>
                              </w:rPr>
                            </w:pPr>
                            <w:r>
                              <w:rPr>
                                <w:color w:val="000000" w:themeColor="text1"/>
                              </w:rPr>
                              <w:t>Závěrečné ověření způsobilosti Řídícím orgánem/CRR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C1DE20" id="Zaoblený obdélník 59" o:spid="_x0000_s1050" style="position:absolute;margin-left:340.35pt;margin-top:-.35pt;width:107.25pt;height:76.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" fillcolor="#8ed8f8" strokecolor="#1f4d78 [1604]" strokeweight="1pt">
                <v:stroke joinstyle="miter"/>
                <v:textbox>
                  <w:txbxContent>
                    <w:p w14:paraId="60503D24" w14:textId="77777777" w:rsidR="00012885" w:rsidRPr="0056262F" w:rsidRDefault="00012885" w:rsidP="0056262F">
                      <w:pPr>
                        <w:jc w:val="center"/>
                        <w:rPr>
                          <w:color w:val="000000" w:themeColor="text1"/>
                        </w:rPr>
                      </w:pPr>
                      <w:r>
                        <w:rPr>
                          <w:color w:val="000000" w:themeColor="text1"/>
                        </w:rPr>
                        <w:t>Závěrečné ověření způsobilosti Řídícím orgánem/CRR</w:t>
                      </w:r>
                    </w:p>
                  </w:txbxContent>
                </v:textbox>
              </v:roundrect>
            </w:pict>
          </mc:Fallback>
        </mc:AlternateContent>
      </w:r>
    </w:p>
    <w:p w14:paraId="01E04F24" w14:textId="77777777" w:rsidR="00356B55" w:rsidRDefault="00356B55" w:rsidP="00356B55">
      <w:pPr>
        <w:pStyle w:val="Nadpis2"/>
      </w:pPr>
      <w:bookmarkStart w:id="40" w:name="_Toc478740132"/>
      <w:r w:rsidRPr="000E5E6E">
        <w:lastRenderedPageBreak/>
        <w:t xml:space="preserve">Proces schvalování integrovaných projektů </w:t>
      </w:r>
      <w:r>
        <w:rPr>
          <w:u w:val="single"/>
        </w:rPr>
        <w:t>bez za</w:t>
      </w:r>
      <w:r w:rsidRPr="00042B75">
        <w:rPr>
          <w:u w:val="single"/>
        </w:rPr>
        <w:t>pojení</w:t>
      </w:r>
      <w:r w:rsidRPr="00311F70">
        <w:t xml:space="preserve"> </w:t>
      </w:r>
      <w:r>
        <w:t>zprostředkujícího subjektu ITI (OPPPR, OPŽP</w:t>
      </w:r>
      <w:r w:rsidRPr="00311F70">
        <w:t>)</w:t>
      </w:r>
      <w:bookmarkEnd w:id="40"/>
    </w:p>
    <w:p w14:paraId="1548BAC6" w14:textId="77777777" w:rsidR="00356B55" w:rsidRDefault="00356B55" w:rsidP="00356B55">
      <w:r>
        <w:rPr>
          <w:noProof/>
          <w:lang w:eastAsia="cs-CZ"/>
        </w:rPr>
        <mc:AlternateContent>
          <mc:Choice Requires="wps">
            <w:drawing>
              <wp:anchor distT="0" distB="0" distL="114300" distR="114300" simplePos="0" relativeHeight="251792384" behindDoc="0" locked="0" layoutInCell="1" allowOverlap="1" wp14:anchorId="5F5F432F" wp14:editId="64A15802">
                <wp:simplePos x="0" y="0"/>
                <wp:positionH relativeFrom="column">
                  <wp:posOffset>4322445</wp:posOffset>
                </wp:positionH>
                <wp:positionV relativeFrom="paragraph">
                  <wp:posOffset>204470</wp:posOffset>
                </wp:positionV>
                <wp:extent cx="1362075" cy="971550"/>
                <wp:effectExtent l="0" t="0" r="28575" b="19050"/>
                <wp:wrapNone/>
                <wp:docPr id="63" name="Zaoblený obdélník 63"/>
                <wp:cNvGraphicFramePr/>
                <a:graphic xmlns:a="http://schemas.openxmlformats.org/drawingml/2006/main">
                  <a:graphicData uri="http://schemas.microsoft.com/office/word/2010/wordprocessingShape">
                    <wps:wsp>
                      <wps:cNvSpPr/>
                      <wps:spPr>
                        <a:xfrm>
                          <a:off x="0" y="0"/>
                          <a:ext cx="1362075" cy="971550"/>
                        </a:xfrm>
                        <a:prstGeom prst="roundRect">
                          <a:avLst/>
                        </a:prstGeom>
                        <a:solidFill>
                          <a:srgbClr val="8ED8F8"/>
                        </a:solidFill>
                      </wps:spPr>
                      <wps:style>
                        <a:lnRef idx="2">
                          <a:schemeClr val="accent1">
                            <a:shade val="50000"/>
                          </a:schemeClr>
                        </a:lnRef>
                        <a:fillRef idx="1">
                          <a:schemeClr val="accent1"/>
                        </a:fillRef>
                        <a:effectRef idx="0">
                          <a:schemeClr val="accent1"/>
                        </a:effectRef>
                        <a:fontRef idx="minor">
                          <a:schemeClr val="lt1"/>
                        </a:fontRef>
                      </wps:style>
                      <wps:txbx>
                        <w:txbxContent>
                          <w:p w14:paraId="0A06DAC1" w14:textId="77777777" w:rsidR="00012885" w:rsidRPr="0056262F" w:rsidRDefault="00012885" w:rsidP="00356B55">
                            <w:pPr>
                              <w:jc w:val="center"/>
                              <w:rPr>
                                <w:color w:val="000000" w:themeColor="text1"/>
                              </w:rPr>
                            </w:pPr>
                            <w:r w:rsidRPr="0056262F">
                              <w:rPr>
                                <w:color w:val="000000" w:themeColor="text1"/>
                              </w:rPr>
                              <w:t>Zaslání projektového záměru nositeli ITI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F5F432F" id="Zaoblený obdélník 63" o:spid="_x0000_s1051" style="position:absolute;margin-left:340.35pt;margin-top:16.1pt;width:107.25pt;height:76.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" fillcolor="#8ed8f8" strokecolor="#1f4d78 [1604]" strokeweight="1pt">
                <v:stroke joinstyle="miter"/>
                <v:textbox>
                  <w:txbxContent>
                    <w:p w14:paraId="0A06DAC1" w14:textId="77777777" w:rsidR="00012885" w:rsidRPr="0056262F" w:rsidRDefault="00012885" w:rsidP="00356B55">
                      <w:pPr>
                        <w:jc w:val="center"/>
                        <w:rPr>
                          <w:color w:val="000000" w:themeColor="text1"/>
                        </w:rPr>
                      </w:pPr>
                      <w:r w:rsidRPr="0056262F">
                        <w:rPr>
                          <w:color w:val="000000" w:themeColor="text1"/>
                        </w:rPr>
                        <w:t>Zaslání projektového záměru nositeli ITI</w:t>
                      </w:r>
                    </w:p>
                  </w:txbxContent>
                </v:textbox>
              </v:roundrect>
            </w:pict>
          </mc:Fallback>
        </mc:AlternateContent>
      </w:r>
      <w:r>
        <w:rPr>
          <w:noProof/>
          <w:lang w:eastAsia="cs-CZ"/>
        </w:rPr>
        <mc:AlternateContent>
          <mc:Choice Requires="wps">
            <w:drawing>
              <wp:anchor distT="0" distB="0" distL="114300" distR="114300" simplePos="0" relativeHeight="251791360" behindDoc="0" locked="0" layoutInCell="1" allowOverlap="1" wp14:anchorId="1CBA412F" wp14:editId="3063769A">
                <wp:simplePos x="0" y="0"/>
                <wp:positionH relativeFrom="column">
                  <wp:posOffset>2099945</wp:posOffset>
                </wp:positionH>
                <wp:positionV relativeFrom="paragraph">
                  <wp:posOffset>204470</wp:posOffset>
                </wp:positionV>
                <wp:extent cx="1362075" cy="971550"/>
                <wp:effectExtent l="0" t="0" r="28575" b="19050"/>
                <wp:wrapNone/>
                <wp:docPr id="64" name="Zaoblený obdélník 64"/>
                <wp:cNvGraphicFramePr/>
                <a:graphic xmlns:a="http://schemas.openxmlformats.org/drawingml/2006/main">
                  <a:graphicData uri="http://schemas.microsoft.com/office/word/2010/wordprocessingShape">
                    <wps:wsp>
                      <wps:cNvSpPr/>
                      <wps:spPr>
                        <a:xfrm>
                          <a:off x="0" y="0"/>
                          <a:ext cx="1362075" cy="971550"/>
                        </a:xfrm>
                        <a:prstGeom prst="roundRect">
                          <a:avLst/>
                        </a:prstGeom>
                        <a:solidFill>
                          <a:srgbClr val="8ED8F8"/>
                        </a:solidFill>
                      </wps:spPr>
                      <wps:style>
                        <a:lnRef idx="2">
                          <a:schemeClr val="accent1">
                            <a:shade val="50000"/>
                          </a:schemeClr>
                        </a:lnRef>
                        <a:fillRef idx="1">
                          <a:schemeClr val="accent1"/>
                        </a:fillRef>
                        <a:effectRef idx="0">
                          <a:schemeClr val="accent1"/>
                        </a:effectRef>
                        <a:fontRef idx="minor">
                          <a:schemeClr val="lt1"/>
                        </a:fontRef>
                      </wps:style>
                      <wps:txbx>
                        <w:txbxContent>
                          <w:p w14:paraId="3D7CB084" w14:textId="77777777" w:rsidR="00012885" w:rsidRPr="0056262F" w:rsidRDefault="00012885" w:rsidP="00356B55">
                            <w:pPr>
                              <w:jc w:val="center"/>
                              <w:rPr>
                                <w:color w:val="000000" w:themeColor="text1"/>
                              </w:rPr>
                            </w:pPr>
                            <w:r w:rsidRPr="0056262F">
                              <w:rPr>
                                <w:color w:val="000000" w:themeColor="text1"/>
                              </w:rPr>
                              <w:t>Výzva nositele ITI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CBA412F" id="Zaoblený obdélník 64" o:spid="_x0000_s1052" style="position:absolute;margin-left:165.35pt;margin-top:16.1pt;width:107.25pt;height:76.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" fillcolor="#8ed8f8" strokecolor="#1f4d78 [1604]" strokeweight="1pt">
                <v:stroke joinstyle="miter"/>
                <v:textbox>
                  <w:txbxContent>
                    <w:p w14:paraId="3D7CB084" w14:textId="77777777" w:rsidR="00012885" w:rsidRPr="0056262F" w:rsidRDefault="00012885" w:rsidP="00356B55">
                      <w:pPr>
                        <w:jc w:val="center"/>
                        <w:rPr>
                          <w:color w:val="000000" w:themeColor="text1"/>
                        </w:rPr>
                      </w:pPr>
                      <w:r w:rsidRPr="0056262F">
                        <w:rPr>
                          <w:color w:val="000000" w:themeColor="text1"/>
                        </w:rPr>
                        <w:t>Výzva nositele ITI</w:t>
                      </w:r>
                    </w:p>
                  </w:txbxContent>
                </v:textbox>
              </v:roundrect>
            </w:pict>
          </mc:Fallback>
        </mc:AlternateContent>
      </w:r>
      <w:r>
        <w:rPr>
          <w:noProof/>
          <w:lang w:eastAsia="cs-CZ"/>
        </w:rPr>
        <mc:AlternateContent>
          <mc:Choice Requires="wps">
            <w:drawing>
              <wp:anchor distT="0" distB="0" distL="114300" distR="114300" simplePos="0" relativeHeight="251787264" behindDoc="0" locked="0" layoutInCell="1" allowOverlap="1" wp14:anchorId="72C9B335" wp14:editId="3EECDA1C">
                <wp:simplePos x="0" y="0"/>
                <wp:positionH relativeFrom="column">
                  <wp:posOffset>13970</wp:posOffset>
                </wp:positionH>
                <wp:positionV relativeFrom="paragraph">
                  <wp:posOffset>204470</wp:posOffset>
                </wp:positionV>
                <wp:extent cx="1362075" cy="971550"/>
                <wp:effectExtent l="0" t="0" r="28575" b="19050"/>
                <wp:wrapNone/>
                <wp:docPr id="65" name="Zaoblený obdélník 65"/>
                <wp:cNvGraphicFramePr/>
                <a:graphic xmlns:a="http://schemas.openxmlformats.org/drawingml/2006/main">
                  <a:graphicData uri="http://schemas.microsoft.com/office/word/2010/wordprocessingShape">
                    <wps:wsp>
                      <wps:cNvSpPr/>
                      <wps:spPr>
                        <a:xfrm>
                          <a:off x="0" y="0"/>
                          <a:ext cx="1362075" cy="971550"/>
                        </a:xfrm>
                        <a:prstGeom prst="roundRect">
                          <a:avLst/>
                        </a:prstGeom>
                        <a:solidFill>
                          <a:srgbClr val="8ED8F8"/>
                        </a:solidFill>
                      </wps:spPr>
                      <wps:style>
                        <a:lnRef idx="2">
                          <a:schemeClr val="accent1">
                            <a:shade val="50000"/>
                          </a:schemeClr>
                        </a:lnRef>
                        <a:fillRef idx="1">
                          <a:schemeClr val="accent1"/>
                        </a:fillRef>
                        <a:effectRef idx="0">
                          <a:schemeClr val="accent1"/>
                        </a:effectRef>
                        <a:fontRef idx="minor">
                          <a:schemeClr val="lt1"/>
                        </a:fontRef>
                      </wps:style>
                      <wps:txbx>
                        <w:txbxContent>
                          <w:p w14:paraId="74C47344" w14:textId="77777777" w:rsidR="00012885" w:rsidRDefault="00012885" w:rsidP="00356B55">
                            <w:pPr>
                              <w:shd w:val="clear" w:color="auto" w:fill="8ED8F8"/>
                              <w:jc w:val="center"/>
                            </w:pPr>
                            <w:r w:rsidRPr="0056262F">
                              <w:t>Výzva Řídícího orgánu zacílená pro ITI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2C9B335" id="Zaoblený obdélník 65" o:spid="_x0000_s1053" style="position:absolute;margin-left:1.1pt;margin-top:16.1pt;width:107.25pt;height:76.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" fillcolor="#8ed8f8" strokecolor="#1f4d78 [1604]" strokeweight="1pt">
                <v:stroke joinstyle="miter"/>
                <v:textbox>
                  <w:txbxContent>
                    <w:p w14:paraId="74C47344" w14:textId="77777777" w:rsidR="00012885" w:rsidRDefault="00012885" w:rsidP="00356B55">
                      <w:pPr>
                        <w:shd w:val="clear" w:color="auto" w:fill="8ED8F8"/>
                        <w:jc w:val="center"/>
                      </w:pPr>
                      <w:r w:rsidRPr="0056262F">
                        <w:t>Výzva Řídícího orgánu zacílená pro ITI</w:t>
                      </w:r>
                    </w:p>
                  </w:txbxContent>
                </v:textbox>
              </v:roundrect>
            </w:pict>
          </mc:Fallback>
        </mc:AlternateContent>
      </w:r>
    </w:p>
    <w:p w14:paraId="2231F53B" w14:textId="77777777" w:rsidR="00356B55" w:rsidRDefault="00356B55" w:rsidP="00356B55"/>
    <w:p w14:paraId="7199A4DC" w14:textId="77777777" w:rsidR="00356B55" w:rsidRDefault="00356B55" w:rsidP="00356B55">
      <w:r>
        <w:rPr>
          <w:noProof/>
          <w:lang w:eastAsia="cs-CZ"/>
        </w:rPr>
        <mc:AlternateContent>
          <mc:Choice Requires="wps">
            <w:drawing>
              <wp:anchor distT="0" distB="0" distL="114300" distR="114300" simplePos="0" relativeHeight="251793408" behindDoc="0" locked="0" layoutInCell="1" allowOverlap="1" wp14:anchorId="1F7846B4" wp14:editId="643D3BC2">
                <wp:simplePos x="0" y="0"/>
                <wp:positionH relativeFrom="column">
                  <wp:posOffset>3776980</wp:posOffset>
                </wp:positionH>
                <wp:positionV relativeFrom="paragraph">
                  <wp:posOffset>24130</wp:posOffset>
                </wp:positionV>
                <wp:extent cx="257175" cy="171450"/>
                <wp:effectExtent l="0" t="19050" r="47625" b="38100"/>
                <wp:wrapNone/>
                <wp:docPr id="66" name="Šipka doprava 66"/>
                <wp:cNvGraphicFramePr/>
                <a:graphic xmlns:a="http://schemas.openxmlformats.org/drawingml/2006/main">
                  <a:graphicData uri="http://schemas.microsoft.com/office/word/2010/wordprocessingShape">
                    <wps:wsp>
                      <wps:cNvSpPr/>
                      <wps:spPr>
                        <a:xfrm>
                          <a:off x="0" y="0"/>
                          <a:ext cx="257175" cy="171450"/>
                        </a:xfrm>
                        <a:prstGeom prst="rightArrow">
                          <a:avLst/>
                        </a:prstGeom>
                        <a:solidFill>
                          <a:srgbClr val="00AEEF"/>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ED8CF63" id="Šipka doprava 66" o:spid="_x0000_s1026" type="#_x0000_t13" style="position:absolute;margin-left:297.4pt;margin-top:1.9pt;width:20.25pt;height:13.5pt;z-index:251793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" adj="14400" fillcolor="#00aeef" strokecolor="#1f4d78 [1604]" strokeweight="1pt"/>
            </w:pict>
          </mc:Fallback>
        </mc:AlternateContent>
      </w:r>
      <w:r>
        <w:rPr>
          <w:noProof/>
          <w:lang w:eastAsia="cs-CZ"/>
        </w:rPr>
        <mc:AlternateContent>
          <mc:Choice Requires="wps">
            <w:drawing>
              <wp:anchor distT="0" distB="0" distL="114300" distR="114300" simplePos="0" relativeHeight="251788288" behindDoc="0" locked="0" layoutInCell="1" allowOverlap="1" wp14:anchorId="1C2A6F8C" wp14:editId="2306212F">
                <wp:simplePos x="0" y="0"/>
                <wp:positionH relativeFrom="column">
                  <wp:posOffset>1614805</wp:posOffset>
                </wp:positionH>
                <wp:positionV relativeFrom="paragraph">
                  <wp:posOffset>24130</wp:posOffset>
                </wp:positionV>
                <wp:extent cx="257175" cy="171450"/>
                <wp:effectExtent l="0" t="19050" r="47625" b="38100"/>
                <wp:wrapNone/>
                <wp:docPr id="67" name="Šipka doprava 67"/>
                <wp:cNvGraphicFramePr/>
                <a:graphic xmlns:a="http://schemas.openxmlformats.org/drawingml/2006/main">
                  <a:graphicData uri="http://schemas.microsoft.com/office/word/2010/wordprocessingShape">
                    <wps:wsp>
                      <wps:cNvSpPr/>
                      <wps:spPr>
                        <a:xfrm>
                          <a:off x="0" y="0"/>
                          <a:ext cx="257175" cy="171450"/>
                        </a:xfrm>
                        <a:prstGeom prst="rightArrow">
                          <a:avLst/>
                        </a:prstGeom>
                        <a:solidFill>
                          <a:srgbClr val="00AEEF"/>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7BCC457" id="Šipka doprava 67" o:spid="_x0000_s1026" type="#_x0000_t13" style="position:absolute;margin-left:127.15pt;margin-top:1.9pt;width:20.25pt;height:13.5pt;z-index:251788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" adj="14400" fillcolor="#00aeef" strokecolor="#1f4d78 [1604]" strokeweight="1pt"/>
            </w:pict>
          </mc:Fallback>
        </mc:AlternateContent>
      </w:r>
    </w:p>
    <w:p w14:paraId="2E567041" w14:textId="77777777" w:rsidR="00356B55" w:rsidRDefault="00356B55" w:rsidP="00356B55"/>
    <w:p w14:paraId="451D297B" w14:textId="77777777" w:rsidR="00356B55" w:rsidRDefault="00356B55" w:rsidP="00356B55">
      <w:r>
        <w:rPr>
          <w:noProof/>
          <w:lang w:eastAsia="cs-CZ"/>
        </w:rPr>
        <mc:AlternateContent>
          <mc:Choice Requires="wps">
            <w:drawing>
              <wp:anchor distT="0" distB="0" distL="114300" distR="114300" simplePos="0" relativeHeight="251790336" behindDoc="0" locked="0" layoutInCell="1" allowOverlap="1" wp14:anchorId="3D33BAF3" wp14:editId="0497E2EF">
                <wp:simplePos x="0" y="0"/>
                <wp:positionH relativeFrom="column">
                  <wp:posOffset>4958080</wp:posOffset>
                </wp:positionH>
                <wp:positionV relativeFrom="paragraph">
                  <wp:posOffset>86995</wp:posOffset>
                </wp:positionV>
                <wp:extent cx="146050" cy="250825"/>
                <wp:effectExtent l="19050" t="0" r="25400" b="34925"/>
                <wp:wrapNone/>
                <wp:docPr id="68" name="Šipka dolů 68"/>
                <wp:cNvGraphicFramePr/>
                <a:graphic xmlns:a="http://schemas.openxmlformats.org/drawingml/2006/main">
                  <a:graphicData uri="http://schemas.microsoft.com/office/word/2010/wordprocessingShape">
                    <wps:wsp>
                      <wps:cNvSpPr/>
                      <wps:spPr>
                        <a:xfrm>
                          <a:off x="0" y="0"/>
                          <a:ext cx="146050" cy="250825"/>
                        </a:xfrm>
                        <a:prstGeom prst="downArrow">
                          <a:avLst/>
                        </a:prstGeom>
                        <a:solidFill>
                          <a:srgbClr val="00AEEF"/>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7444815" id="Šipka dolů 68" o:spid="_x0000_s1026" type="#_x0000_t67" style="position:absolute;margin-left:390.4pt;margin-top:6.85pt;width:11.5pt;height:19.7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" adj="15311" fillcolor="#00aeef" strokecolor="#1f4d78 [1604]" strokeweight="1pt"/>
            </w:pict>
          </mc:Fallback>
        </mc:AlternateContent>
      </w:r>
    </w:p>
    <w:p w14:paraId="0ACD328C" w14:textId="77777777" w:rsidR="00356B55" w:rsidRPr="00E36A26" w:rsidRDefault="00356B55" w:rsidP="00356B55">
      <w:r>
        <w:rPr>
          <w:noProof/>
          <w:lang w:eastAsia="cs-CZ"/>
        </w:rPr>
        <mc:AlternateContent>
          <mc:Choice Requires="wps">
            <w:drawing>
              <wp:anchor distT="0" distB="0" distL="114300" distR="114300" simplePos="0" relativeHeight="251796480" behindDoc="0" locked="0" layoutInCell="1" allowOverlap="1" wp14:anchorId="51E99874" wp14:editId="098A8BBC">
                <wp:simplePos x="0" y="0"/>
                <wp:positionH relativeFrom="column">
                  <wp:posOffset>17145</wp:posOffset>
                </wp:positionH>
                <wp:positionV relativeFrom="paragraph">
                  <wp:posOffset>138430</wp:posOffset>
                </wp:positionV>
                <wp:extent cx="1362075" cy="971550"/>
                <wp:effectExtent l="0" t="0" r="28575" b="19050"/>
                <wp:wrapNone/>
                <wp:docPr id="69" name="Zaoblený obdélník 69"/>
                <wp:cNvGraphicFramePr/>
                <a:graphic xmlns:a="http://schemas.openxmlformats.org/drawingml/2006/main">
                  <a:graphicData uri="http://schemas.microsoft.com/office/word/2010/wordprocessingShape">
                    <wps:wsp>
                      <wps:cNvSpPr/>
                      <wps:spPr>
                        <a:xfrm>
                          <a:off x="0" y="0"/>
                          <a:ext cx="1362075" cy="971550"/>
                        </a:xfrm>
                        <a:prstGeom prst="roundRect">
                          <a:avLst/>
                        </a:prstGeom>
                        <a:solidFill>
                          <a:srgbClr val="8ED8F8"/>
                        </a:solidFill>
                      </wps:spPr>
                      <wps:style>
                        <a:lnRef idx="2">
                          <a:schemeClr val="accent1">
                            <a:shade val="50000"/>
                          </a:schemeClr>
                        </a:lnRef>
                        <a:fillRef idx="1">
                          <a:schemeClr val="accent1"/>
                        </a:fillRef>
                        <a:effectRef idx="0">
                          <a:schemeClr val="accent1"/>
                        </a:effectRef>
                        <a:fontRef idx="minor">
                          <a:schemeClr val="lt1"/>
                        </a:fontRef>
                      </wps:style>
                      <wps:txbx>
                        <w:txbxContent>
                          <w:p w14:paraId="6682A0CE" w14:textId="77777777" w:rsidR="00012885" w:rsidRPr="0056262F" w:rsidRDefault="00012885" w:rsidP="00356B55">
                            <w:pPr>
                              <w:jc w:val="center"/>
                              <w:rPr>
                                <w:color w:val="000000" w:themeColor="text1"/>
                              </w:rPr>
                            </w:pPr>
                            <w:r w:rsidRPr="0056262F">
                              <w:rPr>
                                <w:color w:val="000000" w:themeColor="text1"/>
                              </w:rPr>
                              <w:t>Vydání vyjád</w:t>
                            </w:r>
                            <w:r>
                              <w:rPr>
                                <w:color w:val="000000" w:themeColor="text1"/>
                              </w:rPr>
                              <w:t>ření Řídícího výboru ITI</w:t>
                            </w:r>
                            <w:r w:rsidRPr="0056262F">
                              <w:rPr>
                                <w:color w:val="000000" w:themeColor="text1"/>
                              </w:rPr>
                              <w:t xml:space="preserve"> o souladu nebo nesouladu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1E99874" id="Zaoblený obdélník 69" o:spid="_x0000_s1054" style="position:absolute;margin-left:1.35pt;margin-top:10.9pt;width:107.25pt;height:76.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" fillcolor="#8ed8f8" strokecolor="#1f4d78 [1604]" strokeweight="1pt">
                <v:stroke joinstyle="miter"/>
                <v:textbox>
                  <w:txbxContent>
                    <w:p w14:paraId="6682A0CE" w14:textId="77777777" w:rsidR="00012885" w:rsidRPr="0056262F" w:rsidRDefault="00012885" w:rsidP="00356B55">
                      <w:pPr>
                        <w:jc w:val="center"/>
                        <w:rPr>
                          <w:color w:val="000000" w:themeColor="text1"/>
                        </w:rPr>
                      </w:pPr>
                      <w:r w:rsidRPr="0056262F">
                        <w:rPr>
                          <w:color w:val="000000" w:themeColor="text1"/>
                        </w:rPr>
                        <w:t>Vydání vyjád</w:t>
                      </w:r>
                      <w:r>
                        <w:rPr>
                          <w:color w:val="000000" w:themeColor="text1"/>
                        </w:rPr>
                        <w:t>ření Řídícího výboru ITI</w:t>
                      </w:r>
                      <w:r w:rsidRPr="0056262F">
                        <w:rPr>
                          <w:color w:val="000000" w:themeColor="text1"/>
                        </w:rPr>
                        <w:t xml:space="preserve"> o souladu nebo nesouladu</w:t>
                      </w:r>
                    </w:p>
                  </w:txbxContent>
                </v:textbox>
              </v:roundrect>
            </w:pict>
          </mc:Fallback>
        </mc:AlternateContent>
      </w:r>
      <w:r>
        <w:rPr>
          <w:noProof/>
          <w:lang w:eastAsia="cs-CZ"/>
        </w:rPr>
        <mc:AlternateContent>
          <mc:Choice Requires="wps">
            <w:drawing>
              <wp:anchor distT="0" distB="0" distL="114300" distR="114300" simplePos="0" relativeHeight="251795456" behindDoc="0" locked="0" layoutInCell="1" allowOverlap="1" wp14:anchorId="231F6CDC" wp14:editId="07A00B4B">
                <wp:simplePos x="0" y="0"/>
                <wp:positionH relativeFrom="column">
                  <wp:posOffset>2150745</wp:posOffset>
                </wp:positionH>
                <wp:positionV relativeFrom="paragraph">
                  <wp:posOffset>138430</wp:posOffset>
                </wp:positionV>
                <wp:extent cx="1362075" cy="971550"/>
                <wp:effectExtent l="0" t="0" r="28575" b="19050"/>
                <wp:wrapNone/>
                <wp:docPr id="70" name="Zaoblený obdélník 70"/>
                <wp:cNvGraphicFramePr/>
                <a:graphic xmlns:a="http://schemas.openxmlformats.org/drawingml/2006/main">
                  <a:graphicData uri="http://schemas.microsoft.com/office/word/2010/wordprocessingShape">
                    <wps:wsp>
                      <wps:cNvSpPr/>
                      <wps:spPr>
                        <a:xfrm>
                          <a:off x="0" y="0"/>
                          <a:ext cx="1362075" cy="971550"/>
                        </a:xfrm>
                        <a:prstGeom prst="roundRect">
                          <a:avLst/>
                        </a:prstGeom>
                        <a:solidFill>
                          <a:srgbClr val="8ED8F8"/>
                        </a:solidFill>
                      </wps:spPr>
                      <wps:style>
                        <a:lnRef idx="2">
                          <a:schemeClr val="accent1">
                            <a:shade val="50000"/>
                          </a:schemeClr>
                        </a:lnRef>
                        <a:fillRef idx="1">
                          <a:schemeClr val="accent1"/>
                        </a:fillRef>
                        <a:effectRef idx="0">
                          <a:schemeClr val="accent1"/>
                        </a:effectRef>
                        <a:fontRef idx="minor">
                          <a:schemeClr val="lt1"/>
                        </a:fontRef>
                      </wps:style>
                      <wps:txbx>
                        <w:txbxContent>
                          <w:p w14:paraId="459D8449" w14:textId="77777777" w:rsidR="00012885" w:rsidRPr="0056262F" w:rsidRDefault="00012885" w:rsidP="00356B55">
                            <w:pPr>
                              <w:jc w:val="center"/>
                              <w:rPr>
                                <w:color w:val="000000" w:themeColor="text1"/>
                              </w:rPr>
                            </w:pPr>
                            <w:r w:rsidRPr="0056262F">
                              <w:rPr>
                                <w:color w:val="000000" w:themeColor="text1"/>
                              </w:rPr>
                              <w:t>Posou</w:t>
                            </w:r>
                            <w:r>
                              <w:rPr>
                                <w:color w:val="000000" w:themeColor="text1"/>
                              </w:rPr>
                              <w:t>zení souladu se Strategií ITI Řídícím výborem ITI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31F6CDC" id="Zaoblený obdélník 70" o:spid="_x0000_s1055" style="position:absolute;margin-left:169.35pt;margin-top:10.9pt;width:107.25pt;height:76.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" fillcolor="#8ed8f8" strokecolor="#1f4d78 [1604]" strokeweight="1pt">
                <v:stroke joinstyle="miter"/>
                <v:textbox>
                  <w:txbxContent>
                    <w:p w14:paraId="459D8449" w14:textId="77777777" w:rsidR="00012885" w:rsidRPr="0056262F" w:rsidRDefault="00012885" w:rsidP="00356B55">
                      <w:pPr>
                        <w:jc w:val="center"/>
                        <w:rPr>
                          <w:color w:val="000000" w:themeColor="text1"/>
                        </w:rPr>
                      </w:pPr>
                      <w:r w:rsidRPr="0056262F">
                        <w:rPr>
                          <w:color w:val="000000" w:themeColor="text1"/>
                        </w:rPr>
                        <w:t>Posou</w:t>
                      </w:r>
                      <w:r>
                        <w:rPr>
                          <w:color w:val="000000" w:themeColor="text1"/>
                        </w:rPr>
                        <w:t>zení souladu se Strategií ITI Řídícím výborem ITI</w:t>
                      </w:r>
                    </w:p>
                  </w:txbxContent>
                </v:textbox>
              </v:roundrect>
            </w:pict>
          </mc:Fallback>
        </mc:AlternateContent>
      </w:r>
      <w:r>
        <w:rPr>
          <w:noProof/>
          <w:lang w:eastAsia="cs-CZ"/>
        </w:rPr>
        <mc:AlternateContent>
          <mc:Choice Requires="wps">
            <w:drawing>
              <wp:anchor distT="0" distB="0" distL="114300" distR="114300" simplePos="0" relativeHeight="251794432" behindDoc="0" locked="0" layoutInCell="1" allowOverlap="1" wp14:anchorId="21DDE7C8" wp14:editId="5911AB96">
                <wp:simplePos x="0" y="0"/>
                <wp:positionH relativeFrom="column">
                  <wp:posOffset>4322445</wp:posOffset>
                </wp:positionH>
                <wp:positionV relativeFrom="paragraph">
                  <wp:posOffset>138430</wp:posOffset>
                </wp:positionV>
                <wp:extent cx="1362075" cy="971550"/>
                <wp:effectExtent l="0" t="0" r="28575" b="19050"/>
                <wp:wrapNone/>
                <wp:docPr id="71" name="Zaoblený obdélník 71"/>
                <wp:cNvGraphicFramePr/>
                <a:graphic xmlns:a="http://schemas.openxmlformats.org/drawingml/2006/main">
                  <a:graphicData uri="http://schemas.microsoft.com/office/word/2010/wordprocessingShape">
                    <wps:wsp>
                      <wps:cNvSpPr/>
                      <wps:spPr>
                        <a:xfrm>
                          <a:off x="0" y="0"/>
                          <a:ext cx="1362075" cy="971550"/>
                        </a:xfrm>
                        <a:prstGeom prst="roundRect">
                          <a:avLst/>
                        </a:prstGeom>
                        <a:solidFill>
                          <a:srgbClr val="8ED8F8"/>
                        </a:solidFill>
                      </wps:spPr>
                      <wps:style>
                        <a:lnRef idx="2">
                          <a:schemeClr val="accent1">
                            <a:shade val="50000"/>
                          </a:schemeClr>
                        </a:lnRef>
                        <a:fillRef idx="1">
                          <a:schemeClr val="accent1"/>
                        </a:fillRef>
                        <a:effectRef idx="0">
                          <a:schemeClr val="accent1"/>
                        </a:effectRef>
                        <a:fontRef idx="minor">
                          <a:schemeClr val="lt1"/>
                        </a:fontRef>
                      </wps:style>
                      <wps:txbx>
                        <w:txbxContent>
                          <w:p w14:paraId="68F2CB91" w14:textId="77777777" w:rsidR="00012885" w:rsidRPr="0056262F" w:rsidRDefault="00012885" w:rsidP="00356B55">
                            <w:pPr>
                              <w:jc w:val="center"/>
                              <w:rPr>
                                <w:color w:val="000000" w:themeColor="text1"/>
                              </w:rPr>
                            </w:pPr>
                            <w:r w:rsidRPr="0056262F">
                              <w:rPr>
                                <w:color w:val="000000" w:themeColor="text1"/>
                              </w:rPr>
                              <w:t>Před</w:t>
                            </w:r>
                            <w:r>
                              <w:rPr>
                                <w:color w:val="000000" w:themeColor="text1"/>
                              </w:rPr>
                              <w:t>stavení projektového záměru v pracovní skupině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1DDE7C8" id="Zaoblený obdélník 71" o:spid="_x0000_s1056" style="position:absolute;margin-left:340.35pt;margin-top:10.9pt;width:107.25pt;height:76.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" fillcolor="#8ed8f8" strokecolor="#1f4d78 [1604]" strokeweight="1pt">
                <v:stroke joinstyle="miter"/>
                <v:textbox>
                  <w:txbxContent>
                    <w:p w14:paraId="68F2CB91" w14:textId="77777777" w:rsidR="00012885" w:rsidRPr="0056262F" w:rsidRDefault="00012885" w:rsidP="00356B55">
                      <w:pPr>
                        <w:jc w:val="center"/>
                        <w:rPr>
                          <w:color w:val="000000" w:themeColor="text1"/>
                        </w:rPr>
                      </w:pPr>
                      <w:r w:rsidRPr="0056262F">
                        <w:rPr>
                          <w:color w:val="000000" w:themeColor="text1"/>
                        </w:rPr>
                        <w:t>Před</w:t>
                      </w:r>
                      <w:r>
                        <w:rPr>
                          <w:color w:val="000000" w:themeColor="text1"/>
                        </w:rPr>
                        <w:t>stavení projektového záměru v pracovní skupině</w:t>
                      </w:r>
                    </w:p>
                  </w:txbxContent>
                </v:textbox>
              </v:roundrect>
            </w:pict>
          </mc:Fallback>
        </mc:AlternateContent>
      </w:r>
    </w:p>
    <w:p w14:paraId="7D18D6AF" w14:textId="77777777" w:rsidR="00356B55" w:rsidRDefault="00356B55" w:rsidP="00356B55">
      <w:r>
        <w:rPr>
          <w:noProof/>
          <w:lang w:eastAsia="cs-CZ"/>
        </w:rPr>
        <mc:AlternateContent>
          <mc:Choice Requires="wps">
            <w:drawing>
              <wp:anchor distT="0" distB="0" distL="114300" distR="114300" simplePos="0" relativeHeight="251789312" behindDoc="0" locked="0" layoutInCell="1" allowOverlap="1" wp14:anchorId="15F081B8" wp14:editId="46AD3CB8">
                <wp:simplePos x="0" y="0"/>
                <wp:positionH relativeFrom="column">
                  <wp:posOffset>3776980</wp:posOffset>
                </wp:positionH>
                <wp:positionV relativeFrom="paragraph">
                  <wp:posOffset>233680</wp:posOffset>
                </wp:positionV>
                <wp:extent cx="247650" cy="184150"/>
                <wp:effectExtent l="19050" t="19050" r="19050" b="44450"/>
                <wp:wrapNone/>
                <wp:docPr id="72" name="Šipka doleva 72"/>
                <wp:cNvGraphicFramePr/>
                <a:graphic xmlns:a="http://schemas.openxmlformats.org/drawingml/2006/main">
                  <a:graphicData uri="http://schemas.microsoft.com/office/word/2010/wordprocessingShape">
                    <wps:wsp>
                      <wps:cNvSpPr/>
                      <wps:spPr>
                        <a:xfrm>
                          <a:off x="0" y="0"/>
                          <a:ext cx="247650" cy="184150"/>
                        </a:xfrm>
                        <a:prstGeom prst="leftArrow">
                          <a:avLst/>
                        </a:prstGeom>
                        <a:solidFill>
                          <a:srgbClr val="00AEEF"/>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DA2CB64" id="Šipka doleva 72" o:spid="_x0000_s1026" type="#_x0000_t66" style="position:absolute;margin-left:297.4pt;margin-top:18.4pt;width:19.5pt;height:14.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" adj="8031" fillcolor="#00aeef" strokecolor="#1f4d78 [1604]" strokeweight="1pt"/>
            </w:pict>
          </mc:Fallback>
        </mc:AlternateContent>
      </w:r>
      <w:r>
        <w:rPr>
          <w:noProof/>
          <w:lang w:eastAsia="cs-CZ"/>
        </w:rPr>
        <mc:AlternateContent>
          <mc:Choice Requires="wps">
            <w:drawing>
              <wp:anchor distT="0" distB="0" distL="114300" distR="114300" simplePos="0" relativeHeight="251797504" behindDoc="0" locked="0" layoutInCell="1" allowOverlap="1" wp14:anchorId="7EFF469E" wp14:editId="22450B32">
                <wp:simplePos x="0" y="0"/>
                <wp:positionH relativeFrom="column">
                  <wp:posOffset>1643380</wp:posOffset>
                </wp:positionH>
                <wp:positionV relativeFrom="paragraph">
                  <wp:posOffset>230505</wp:posOffset>
                </wp:positionV>
                <wp:extent cx="247650" cy="184150"/>
                <wp:effectExtent l="19050" t="19050" r="19050" b="44450"/>
                <wp:wrapNone/>
                <wp:docPr id="73" name="Šipka doleva 73"/>
                <wp:cNvGraphicFramePr/>
                <a:graphic xmlns:a="http://schemas.openxmlformats.org/drawingml/2006/main">
                  <a:graphicData uri="http://schemas.microsoft.com/office/word/2010/wordprocessingShape">
                    <wps:wsp>
                      <wps:cNvSpPr/>
                      <wps:spPr>
                        <a:xfrm>
                          <a:off x="0" y="0"/>
                          <a:ext cx="247650" cy="184150"/>
                        </a:xfrm>
                        <a:prstGeom prst="leftArrow">
                          <a:avLst/>
                        </a:prstGeom>
                        <a:solidFill>
                          <a:srgbClr val="00AEEF"/>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735751E" id="Šipka doleva 73" o:spid="_x0000_s1026" type="#_x0000_t66" style="position:absolute;margin-left:129.4pt;margin-top:18.15pt;width:19.5pt;height:14.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" adj="8031" fillcolor="#00aeef" strokecolor="#1f4d78 [1604]" strokeweight="1pt"/>
            </w:pict>
          </mc:Fallback>
        </mc:AlternateContent>
      </w:r>
    </w:p>
    <w:p w14:paraId="3CF0EFC2" w14:textId="77777777" w:rsidR="00356B55" w:rsidRDefault="00356B55" w:rsidP="00356B55"/>
    <w:p w14:paraId="022ACCCF" w14:textId="77777777" w:rsidR="00356B55" w:rsidRDefault="00356B55" w:rsidP="00356B55">
      <w:pPr>
        <w:tabs>
          <w:tab w:val="left" w:pos="3840"/>
        </w:tabs>
      </w:pPr>
    </w:p>
    <w:p w14:paraId="3EFFC0D2" w14:textId="77777777" w:rsidR="00356B55" w:rsidRDefault="00356B55" w:rsidP="00356B55">
      <w:r>
        <w:rPr>
          <w:noProof/>
          <w:lang w:eastAsia="cs-CZ"/>
        </w:rPr>
        <mc:AlternateContent>
          <mc:Choice Requires="wps">
            <w:drawing>
              <wp:anchor distT="0" distB="0" distL="114300" distR="114300" simplePos="0" relativeHeight="251798528" behindDoc="0" locked="0" layoutInCell="1" allowOverlap="1" wp14:anchorId="4DCB30F0" wp14:editId="072154BD">
                <wp:simplePos x="0" y="0"/>
                <wp:positionH relativeFrom="column">
                  <wp:posOffset>605155</wp:posOffset>
                </wp:positionH>
                <wp:positionV relativeFrom="paragraph">
                  <wp:posOffset>81280</wp:posOffset>
                </wp:positionV>
                <wp:extent cx="146050" cy="250825"/>
                <wp:effectExtent l="19050" t="0" r="25400" b="34925"/>
                <wp:wrapNone/>
                <wp:docPr id="74" name="Šipka dolů 74"/>
                <wp:cNvGraphicFramePr/>
                <a:graphic xmlns:a="http://schemas.openxmlformats.org/drawingml/2006/main">
                  <a:graphicData uri="http://schemas.microsoft.com/office/word/2010/wordprocessingShape">
                    <wps:wsp>
                      <wps:cNvSpPr/>
                      <wps:spPr>
                        <a:xfrm>
                          <a:off x="0" y="0"/>
                          <a:ext cx="146050" cy="250825"/>
                        </a:xfrm>
                        <a:prstGeom prst="downArrow">
                          <a:avLst/>
                        </a:prstGeom>
                        <a:solidFill>
                          <a:srgbClr val="00AEEF"/>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FA23F44" id="Šipka dolů 74" o:spid="_x0000_s1026" type="#_x0000_t67" style="position:absolute;margin-left:47.65pt;margin-top:6.4pt;width:11.5pt;height:19.75pt;z-index:251798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" adj="15311" fillcolor="#00aeef" strokecolor="#1f4d78 [1604]" strokeweight="1pt"/>
            </w:pict>
          </mc:Fallback>
        </mc:AlternateContent>
      </w:r>
    </w:p>
    <w:p w14:paraId="749504CA" w14:textId="77777777" w:rsidR="00356B55" w:rsidRDefault="00356B55" w:rsidP="00356B55">
      <w:r>
        <w:rPr>
          <w:noProof/>
          <w:lang w:eastAsia="cs-CZ"/>
        </w:rPr>
        <mc:AlternateContent>
          <mc:Choice Requires="wps">
            <w:drawing>
              <wp:anchor distT="0" distB="0" distL="114300" distR="114300" simplePos="0" relativeHeight="251801600" behindDoc="0" locked="0" layoutInCell="1" allowOverlap="1" wp14:anchorId="24BC7934" wp14:editId="6D828F9D">
                <wp:simplePos x="0" y="0"/>
                <wp:positionH relativeFrom="column">
                  <wp:posOffset>4322445</wp:posOffset>
                </wp:positionH>
                <wp:positionV relativeFrom="paragraph">
                  <wp:posOffset>167640</wp:posOffset>
                </wp:positionV>
                <wp:extent cx="1362075" cy="971550"/>
                <wp:effectExtent l="0" t="0" r="28575" b="19050"/>
                <wp:wrapNone/>
                <wp:docPr id="75" name="Zaoblený obdélník 75"/>
                <wp:cNvGraphicFramePr/>
                <a:graphic xmlns:a="http://schemas.openxmlformats.org/drawingml/2006/main">
                  <a:graphicData uri="http://schemas.microsoft.com/office/word/2010/wordprocessingShape">
                    <wps:wsp>
                      <wps:cNvSpPr/>
                      <wps:spPr>
                        <a:xfrm>
                          <a:off x="0" y="0"/>
                          <a:ext cx="1362075" cy="971550"/>
                        </a:xfrm>
                        <a:prstGeom prst="roundRect">
                          <a:avLst/>
                        </a:prstGeom>
                        <a:solidFill>
                          <a:srgbClr val="8ED8F8"/>
                        </a:solidFill>
                      </wps:spPr>
                      <wps:style>
                        <a:lnRef idx="2">
                          <a:schemeClr val="accent1">
                            <a:shade val="50000"/>
                          </a:schemeClr>
                        </a:lnRef>
                        <a:fillRef idx="1">
                          <a:schemeClr val="accent1"/>
                        </a:fillRef>
                        <a:effectRef idx="0">
                          <a:schemeClr val="accent1"/>
                        </a:effectRef>
                        <a:fontRef idx="minor">
                          <a:schemeClr val="lt1"/>
                        </a:fontRef>
                      </wps:style>
                      <wps:txbx>
                        <w:txbxContent>
                          <w:p w14:paraId="381F72F9" w14:textId="77777777" w:rsidR="00012885" w:rsidRPr="0056262F" w:rsidRDefault="00012885" w:rsidP="007F2BEB">
                            <w:pPr>
                              <w:jc w:val="center"/>
                              <w:rPr>
                                <w:color w:val="000000" w:themeColor="text1"/>
                              </w:rPr>
                            </w:pPr>
                            <w:r>
                              <w:rPr>
                                <w:color w:val="000000" w:themeColor="text1"/>
                              </w:rPr>
                              <w:t>Závěrečné ověření způsobilosti Řídícím orgánem/CRR</w:t>
                            </w:r>
                          </w:p>
                          <w:p w14:paraId="298A96EC" w14:textId="77777777" w:rsidR="00012885" w:rsidRPr="0056262F" w:rsidRDefault="00012885" w:rsidP="00356B55">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BC7934" id="Zaoblený obdélník 75" o:spid="_x0000_s1057" style="position:absolute;margin-left:340.35pt;margin-top:13.2pt;width:107.25pt;height:76.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" fillcolor="#8ed8f8" strokecolor="#1f4d78 [1604]" strokeweight="1pt">
                <v:stroke joinstyle="miter"/>
                <v:textbox>
                  <w:txbxContent>
                    <w:p w14:paraId="381F72F9" w14:textId="77777777" w:rsidR="00012885" w:rsidRPr="0056262F" w:rsidRDefault="00012885" w:rsidP="007F2BEB">
                      <w:pPr>
                        <w:jc w:val="center"/>
                        <w:rPr>
                          <w:color w:val="000000" w:themeColor="text1"/>
                        </w:rPr>
                      </w:pPr>
                      <w:r>
                        <w:rPr>
                          <w:color w:val="000000" w:themeColor="text1"/>
                        </w:rPr>
                        <w:t>Závěrečné ověření způsobilosti Řídícím orgánem/CRR</w:t>
                      </w:r>
                    </w:p>
                    <w:p w14:paraId="298A96EC" w14:textId="77777777" w:rsidR="00012885" w:rsidRPr="0056262F" w:rsidRDefault="00012885" w:rsidP="00356B55">
                      <w:pPr>
                        <w:jc w:val="center"/>
                        <w:rPr>
                          <w:color w:val="000000" w:themeColor="text1"/>
                        </w:rPr>
                      </w:pPr>
                    </w:p>
                  </w:txbxContent>
                </v:textbox>
              </v:roundrect>
            </w:pict>
          </mc:Fallback>
        </mc:AlternateContent>
      </w:r>
      <w:r>
        <w:rPr>
          <w:noProof/>
          <w:lang w:eastAsia="cs-CZ"/>
        </w:rPr>
        <mc:AlternateContent>
          <mc:Choice Requires="wps">
            <w:drawing>
              <wp:anchor distT="0" distB="0" distL="114300" distR="114300" simplePos="0" relativeHeight="251800576" behindDoc="0" locked="0" layoutInCell="1" allowOverlap="1" wp14:anchorId="44CC5E11" wp14:editId="6F417888">
                <wp:simplePos x="0" y="0"/>
                <wp:positionH relativeFrom="column">
                  <wp:posOffset>2150745</wp:posOffset>
                </wp:positionH>
                <wp:positionV relativeFrom="paragraph">
                  <wp:posOffset>167640</wp:posOffset>
                </wp:positionV>
                <wp:extent cx="1362075" cy="971550"/>
                <wp:effectExtent l="0" t="0" r="28575" b="19050"/>
                <wp:wrapNone/>
                <wp:docPr id="76" name="Zaoblený obdélník 76"/>
                <wp:cNvGraphicFramePr/>
                <a:graphic xmlns:a="http://schemas.openxmlformats.org/drawingml/2006/main">
                  <a:graphicData uri="http://schemas.microsoft.com/office/word/2010/wordprocessingShape">
                    <wps:wsp>
                      <wps:cNvSpPr/>
                      <wps:spPr>
                        <a:xfrm>
                          <a:off x="0" y="0"/>
                          <a:ext cx="1362075" cy="971550"/>
                        </a:xfrm>
                        <a:prstGeom prst="roundRect">
                          <a:avLst/>
                        </a:prstGeom>
                        <a:solidFill>
                          <a:srgbClr val="8ED8F8"/>
                        </a:solidFill>
                      </wps:spPr>
                      <wps:style>
                        <a:lnRef idx="2">
                          <a:schemeClr val="accent1">
                            <a:shade val="50000"/>
                          </a:schemeClr>
                        </a:lnRef>
                        <a:fillRef idx="1">
                          <a:schemeClr val="accent1"/>
                        </a:fillRef>
                        <a:effectRef idx="0">
                          <a:schemeClr val="accent1"/>
                        </a:effectRef>
                        <a:fontRef idx="minor">
                          <a:schemeClr val="lt1"/>
                        </a:fontRef>
                      </wps:style>
                      <wps:txbx>
                        <w:txbxContent>
                          <w:p w14:paraId="777392B7" w14:textId="77777777" w:rsidR="00012885" w:rsidRPr="0056262F" w:rsidRDefault="00012885" w:rsidP="00356B55">
                            <w:pPr>
                              <w:jc w:val="center"/>
                              <w:rPr>
                                <w:color w:val="000000" w:themeColor="text1"/>
                              </w:rPr>
                            </w:pPr>
                            <w:r>
                              <w:rPr>
                                <w:color w:val="000000" w:themeColor="text1"/>
                              </w:rPr>
                              <w:t>Hodnocení žádosti o podporu dle pravidel programu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4CC5E11" id="Zaoblený obdélník 76" o:spid="_x0000_s1058" style="position:absolute;margin-left:169.35pt;margin-top:13.2pt;width:107.25pt;height:76.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" fillcolor="#8ed8f8" strokecolor="#1f4d78 [1604]" strokeweight="1pt">
                <v:stroke joinstyle="miter"/>
                <v:textbox>
                  <w:txbxContent>
                    <w:p w14:paraId="777392B7" w14:textId="77777777" w:rsidR="00012885" w:rsidRPr="0056262F" w:rsidRDefault="00012885" w:rsidP="00356B55">
                      <w:pPr>
                        <w:jc w:val="center"/>
                        <w:rPr>
                          <w:color w:val="000000" w:themeColor="text1"/>
                        </w:rPr>
                      </w:pPr>
                      <w:r>
                        <w:rPr>
                          <w:color w:val="000000" w:themeColor="text1"/>
                        </w:rPr>
                        <w:t>Hodnocení žádosti o podporu dle pravidel programu</w:t>
                      </w:r>
                    </w:p>
                  </w:txbxContent>
                </v:textbox>
              </v:roundrect>
            </w:pict>
          </mc:Fallback>
        </mc:AlternateContent>
      </w:r>
      <w:r>
        <w:rPr>
          <w:noProof/>
          <w:lang w:eastAsia="cs-CZ"/>
        </w:rPr>
        <mc:AlternateContent>
          <mc:Choice Requires="wps">
            <w:drawing>
              <wp:anchor distT="0" distB="0" distL="114300" distR="114300" simplePos="0" relativeHeight="251799552" behindDoc="0" locked="0" layoutInCell="1" allowOverlap="1" wp14:anchorId="3DB9E8C0" wp14:editId="2022E498">
                <wp:simplePos x="0" y="0"/>
                <wp:positionH relativeFrom="column">
                  <wp:posOffset>13970</wp:posOffset>
                </wp:positionH>
                <wp:positionV relativeFrom="paragraph">
                  <wp:posOffset>167640</wp:posOffset>
                </wp:positionV>
                <wp:extent cx="1362075" cy="971550"/>
                <wp:effectExtent l="0" t="0" r="28575" b="19050"/>
                <wp:wrapNone/>
                <wp:docPr id="77" name="Zaoblený obdélník 77"/>
                <wp:cNvGraphicFramePr/>
                <a:graphic xmlns:a="http://schemas.openxmlformats.org/drawingml/2006/main">
                  <a:graphicData uri="http://schemas.microsoft.com/office/word/2010/wordprocessingShape">
                    <wps:wsp>
                      <wps:cNvSpPr/>
                      <wps:spPr>
                        <a:xfrm>
                          <a:off x="0" y="0"/>
                          <a:ext cx="1362075" cy="971550"/>
                        </a:xfrm>
                        <a:prstGeom prst="roundRect">
                          <a:avLst/>
                        </a:prstGeom>
                        <a:solidFill>
                          <a:srgbClr val="8ED8F8"/>
                        </a:solidFill>
                      </wps:spPr>
                      <wps:style>
                        <a:lnRef idx="2">
                          <a:schemeClr val="accent1">
                            <a:shade val="50000"/>
                          </a:schemeClr>
                        </a:lnRef>
                        <a:fillRef idx="1">
                          <a:schemeClr val="accent1"/>
                        </a:fillRef>
                        <a:effectRef idx="0">
                          <a:schemeClr val="accent1"/>
                        </a:effectRef>
                        <a:fontRef idx="minor">
                          <a:schemeClr val="lt1"/>
                        </a:fontRef>
                      </wps:style>
                      <wps:txbx>
                        <w:txbxContent>
                          <w:p w14:paraId="039F66BD" w14:textId="77777777" w:rsidR="00012885" w:rsidRPr="0056262F" w:rsidRDefault="00012885" w:rsidP="00356B55">
                            <w:pPr>
                              <w:jc w:val="center"/>
                              <w:rPr>
                                <w:color w:val="000000" w:themeColor="text1"/>
                              </w:rPr>
                            </w:pPr>
                            <w:r w:rsidRPr="0056262F">
                              <w:rPr>
                                <w:color w:val="000000" w:themeColor="text1"/>
                              </w:rPr>
                              <w:t>Registrace žádosti o podporu v MS2014+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B9E8C0" id="Zaoblený obdélník 77" o:spid="_x0000_s1059" style="position:absolute;margin-left:1.1pt;margin-top:13.2pt;width:107.25pt;height:76.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" fillcolor="#8ed8f8" strokecolor="#1f4d78 [1604]" strokeweight="1pt">
                <v:stroke joinstyle="miter"/>
                <v:textbox>
                  <w:txbxContent>
                    <w:p w14:paraId="039F66BD" w14:textId="77777777" w:rsidR="00012885" w:rsidRPr="0056262F" w:rsidRDefault="00012885" w:rsidP="00356B55">
                      <w:pPr>
                        <w:jc w:val="center"/>
                        <w:rPr>
                          <w:color w:val="000000" w:themeColor="text1"/>
                        </w:rPr>
                      </w:pPr>
                      <w:r w:rsidRPr="0056262F">
                        <w:rPr>
                          <w:color w:val="000000" w:themeColor="text1"/>
                        </w:rPr>
                        <w:t>Registrace žádosti o podporu v MS2014+</w:t>
                      </w:r>
                    </w:p>
                  </w:txbxContent>
                </v:textbox>
              </v:roundrect>
            </w:pict>
          </mc:Fallback>
        </mc:AlternateContent>
      </w:r>
    </w:p>
    <w:p w14:paraId="13E5BBB0" w14:textId="77777777" w:rsidR="00356B55" w:rsidRDefault="00356B55" w:rsidP="00356B55">
      <w:r>
        <w:rPr>
          <w:noProof/>
          <w:lang w:eastAsia="cs-CZ"/>
        </w:rPr>
        <mc:AlternateContent>
          <mc:Choice Requires="wps">
            <w:drawing>
              <wp:anchor distT="0" distB="0" distL="114300" distR="114300" simplePos="0" relativeHeight="251802624" behindDoc="0" locked="0" layoutInCell="1" allowOverlap="1" wp14:anchorId="75A862B3" wp14:editId="57DF51CE">
                <wp:simplePos x="0" y="0"/>
                <wp:positionH relativeFrom="column">
                  <wp:posOffset>1643380</wp:posOffset>
                </wp:positionH>
                <wp:positionV relativeFrom="paragraph">
                  <wp:posOffset>234315</wp:posOffset>
                </wp:positionV>
                <wp:extent cx="257175" cy="171450"/>
                <wp:effectExtent l="0" t="19050" r="47625" b="38100"/>
                <wp:wrapNone/>
                <wp:docPr id="78" name="Šipka doprava 78"/>
                <wp:cNvGraphicFramePr/>
                <a:graphic xmlns:a="http://schemas.openxmlformats.org/drawingml/2006/main">
                  <a:graphicData uri="http://schemas.microsoft.com/office/word/2010/wordprocessingShape">
                    <wps:wsp>
                      <wps:cNvSpPr/>
                      <wps:spPr>
                        <a:xfrm>
                          <a:off x="0" y="0"/>
                          <a:ext cx="257175" cy="171450"/>
                        </a:xfrm>
                        <a:prstGeom prst="rightArrow">
                          <a:avLst/>
                        </a:prstGeom>
                        <a:solidFill>
                          <a:srgbClr val="00AEEF"/>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7AD56E6" id="Šipka doprava 78" o:spid="_x0000_s1026" type="#_x0000_t13" style="position:absolute;margin-left:129.4pt;margin-top:18.45pt;width:20.25pt;height:13.5pt;z-index:251802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" adj="14400" fillcolor="#00aeef" strokecolor="#1f4d78 [1604]" strokeweight="1pt"/>
            </w:pict>
          </mc:Fallback>
        </mc:AlternateContent>
      </w:r>
      <w:r>
        <w:rPr>
          <w:noProof/>
          <w:lang w:eastAsia="cs-CZ"/>
        </w:rPr>
        <mc:AlternateContent>
          <mc:Choice Requires="wps">
            <w:drawing>
              <wp:anchor distT="0" distB="0" distL="114300" distR="114300" simplePos="0" relativeHeight="251803648" behindDoc="0" locked="0" layoutInCell="1" allowOverlap="1" wp14:anchorId="2D523184" wp14:editId="45425B16">
                <wp:simplePos x="0" y="0"/>
                <wp:positionH relativeFrom="column">
                  <wp:posOffset>3786505</wp:posOffset>
                </wp:positionH>
                <wp:positionV relativeFrom="paragraph">
                  <wp:posOffset>234315</wp:posOffset>
                </wp:positionV>
                <wp:extent cx="257175" cy="171450"/>
                <wp:effectExtent l="0" t="19050" r="47625" b="38100"/>
                <wp:wrapNone/>
                <wp:docPr id="79" name="Šipka doprava 79"/>
                <wp:cNvGraphicFramePr/>
                <a:graphic xmlns:a="http://schemas.openxmlformats.org/drawingml/2006/main">
                  <a:graphicData uri="http://schemas.microsoft.com/office/word/2010/wordprocessingShape">
                    <wps:wsp>
                      <wps:cNvSpPr/>
                      <wps:spPr>
                        <a:xfrm>
                          <a:off x="0" y="0"/>
                          <a:ext cx="257175" cy="171450"/>
                        </a:xfrm>
                        <a:prstGeom prst="rightArrow">
                          <a:avLst/>
                        </a:prstGeom>
                        <a:solidFill>
                          <a:srgbClr val="00AEEF"/>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26EBCE" id="Šipka doprava 79" o:spid="_x0000_s1026" type="#_x0000_t13" style="position:absolute;margin-left:298.15pt;margin-top:18.45pt;width:20.25pt;height:13.5pt;z-index:251803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" adj="14400" fillcolor="#00aeef" strokecolor="#1f4d78 [1604]" strokeweight="1pt"/>
            </w:pict>
          </mc:Fallback>
        </mc:AlternateContent>
      </w:r>
    </w:p>
    <w:p w14:paraId="6F5DFD9E" w14:textId="77777777" w:rsidR="00356B55" w:rsidRDefault="00356B55" w:rsidP="00356B55"/>
    <w:p w14:paraId="03D77676" w14:textId="77777777" w:rsidR="00356B55" w:rsidRDefault="00356B55" w:rsidP="00356B55"/>
    <w:p w14:paraId="7BE83B3F" w14:textId="77777777" w:rsidR="00356B55" w:rsidRDefault="00356B55" w:rsidP="00356B55">
      <w:r>
        <w:rPr>
          <w:noProof/>
          <w:lang w:eastAsia="cs-CZ"/>
        </w:rPr>
        <mc:AlternateContent>
          <mc:Choice Requires="wps">
            <w:drawing>
              <wp:anchor distT="0" distB="0" distL="114300" distR="114300" simplePos="0" relativeHeight="251807744" behindDoc="0" locked="0" layoutInCell="1" allowOverlap="1" wp14:anchorId="1DAD356F" wp14:editId="18E7A005">
                <wp:simplePos x="0" y="0"/>
                <wp:positionH relativeFrom="column">
                  <wp:posOffset>4958080</wp:posOffset>
                </wp:positionH>
                <wp:positionV relativeFrom="paragraph">
                  <wp:posOffset>107315</wp:posOffset>
                </wp:positionV>
                <wp:extent cx="146050" cy="250825"/>
                <wp:effectExtent l="19050" t="0" r="25400" b="34925"/>
                <wp:wrapNone/>
                <wp:docPr id="80" name="Šipka dolů 80"/>
                <wp:cNvGraphicFramePr/>
                <a:graphic xmlns:a="http://schemas.openxmlformats.org/drawingml/2006/main">
                  <a:graphicData uri="http://schemas.microsoft.com/office/word/2010/wordprocessingShape">
                    <wps:wsp>
                      <wps:cNvSpPr/>
                      <wps:spPr>
                        <a:xfrm>
                          <a:off x="0" y="0"/>
                          <a:ext cx="146050" cy="250825"/>
                        </a:xfrm>
                        <a:prstGeom prst="downArrow">
                          <a:avLst/>
                        </a:prstGeom>
                        <a:solidFill>
                          <a:srgbClr val="00AEEF"/>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05721A6" id="Šipka dolů 80" o:spid="_x0000_s1026" type="#_x0000_t67" style="position:absolute;margin-left:390.4pt;margin-top:8.45pt;width:11.5pt;height:19.7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" adj="15311" fillcolor="#00aeef" strokecolor="#1f4d78 [1604]" strokeweight="1pt"/>
            </w:pict>
          </mc:Fallback>
        </mc:AlternateContent>
      </w:r>
    </w:p>
    <w:p w14:paraId="1735CA70" w14:textId="77777777" w:rsidR="00356B55" w:rsidRDefault="00356B55" w:rsidP="00356B55"/>
    <w:p w14:paraId="05A3E98E" w14:textId="77777777" w:rsidR="00356B55" w:rsidRPr="00E36A26" w:rsidRDefault="00356B55" w:rsidP="00356B55">
      <w:r>
        <w:rPr>
          <w:noProof/>
          <w:lang w:eastAsia="cs-CZ"/>
        </w:rPr>
        <mc:AlternateContent>
          <mc:Choice Requires="wps">
            <w:drawing>
              <wp:anchor distT="0" distB="0" distL="114300" distR="114300" simplePos="0" relativeHeight="251804672" behindDoc="0" locked="0" layoutInCell="1" allowOverlap="1" wp14:anchorId="08F2983E" wp14:editId="5DC72D62">
                <wp:simplePos x="0" y="0"/>
                <wp:positionH relativeFrom="column">
                  <wp:posOffset>4322445</wp:posOffset>
                </wp:positionH>
                <wp:positionV relativeFrom="paragraph">
                  <wp:posOffset>-4445</wp:posOffset>
                </wp:positionV>
                <wp:extent cx="1362075" cy="971550"/>
                <wp:effectExtent l="0" t="0" r="28575" b="19050"/>
                <wp:wrapNone/>
                <wp:docPr id="83" name="Zaoblený obdélník 83"/>
                <wp:cNvGraphicFramePr/>
                <a:graphic xmlns:a="http://schemas.openxmlformats.org/drawingml/2006/main">
                  <a:graphicData uri="http://schemas.microsoft.com/office/word/2010/wordprocessingShape">
                    <wps:wsp>
                      <wps:cNvSpPr/>
                      <wps:spPr>
                        <a:xfrm>
                          <a:off x="0" y="0"/>
                          <a:ext cx="1362075" cy="971550"/>
                        </a:xfrm>
                        <a:prstGeom prst="roundRect">
                          <a:avLst/>
                        </a:prstGeom>
                        <a:solidFill>
                          <a:srgbClr val="8ED8F8"/>
                        </a:solidFill>
                      </wps:spPr>
                      <wps:style>
                        <a:lnRef idx="2">
                          <a:schemeClr val="accent1">
                            <a:shade val="50000"/>
                          </a:schemeClr>
                        </a:lnRef>
                        <a:fillRef idx="1">
                          <a:schemeClr val="accent1"/>
                        </a:fillRef>
                        <a:effectRef idx="0">
                          <a:schemeClr val="accent1"/>
                        </a:effectRef>
                        <a:fontRef idx="minor">
                          <a:schemeClr val="lt1"/>
                        </a:fontRef>
                      </wps:style>
                      <wps:txbx>
                        <w:txbxContent>
                          <w:p w14:paraId="3071F2F7" w14:textId="77777777" w:rsidR="00012885" w:rsidRPr="0056262F" w:rsidRDefault="00012885" w:rsidP="00356B55">
                            <w:pPr>
                              <w:jc w:val="center"/>
                              <w:rPr>
                                <w:color w:val="000000" w:themeColor="text1"/>
                              </w:rPr>
                            </w:pPr>
                            <w:r>
                              <w:rPr>
                                <w:color w:val="000000" w:themeColor="text1"/>
                              </w:rPr>
                              <w:t>Vydání právního aktu o poskytnutí/</w:t>
                            </w:r>
                            <w:r>
                              <w:rPr>
                                <w:color w:val="000000" w:themeColor="text1"/>
                              </w:rPr>
                              <w:br/>
                              <w:t>převodu podpory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8F2983E" id="Zaoblený obdélník 83" o:spid="_x0000_s1060" style="position:absolute;margin-left:340.35pt;margin-top:-.35pt;width:107.25pt;height:76.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" fillcolor="#8ed8f8" strokecolor="#1f4d78 [1604]" strokeweight="1pt">
                <v:stroke joinstyle="miter"/>
                <v:textbox>
                  <w:txbxContent>
                    <w:p w14:paraId="3071F2F7" w14:textId="77777777" w:rsidR="00012885" w:rsidRPr="0056262F" w:rsidRDefault="00012885" w:rsidP="00356B55">
                      <w:pPr>
                        <w:jc w:val="center"/>
                        <w:rPr>
                          <w:color w:val="000000" w:themeColor="text1"/>
                        </w:rPr>
                      </w:pPr>
                      <w:r>
                        <w:rPr>
                          <w:color w:val="000000" w:themeColor="text1"/>
                        </w:rPr>
                        <w:t>Vydání právního aktu o poskytnutí/</w:t>
                      </w:r>
                      <w:r>
                        <w:rPr>
                          <w:color w:val="000000" w:themeColor="text1"/>
                        </w:rPr>
                        <w:br/>
                        <w:t>převodu podpory</w:t>
                      </w:r>
                    </w:p>
                  </w:txbxContent>
                </v:textbox>
              </v:roundrect>
            </w:pict>
          </mc:Fallback>
        </mc:AlternateContent>
      </w:r>
    </w:p>
    <w:p w14:paraId="7C43AF45" w14:textId="77777777" w:rsidR="00356B55" w:rsidRDefault="00356B55" w:rsidP="00356B55"/>
    <w:p w14:paraId="4BA7DD3B" w14:textId="77777777" w:rsidR="00356B55" w:rsidRDefault="00356B55" w:rsidP="00356B55"/>
    <w:p w14:paraId="01DF0152" w14:textId="77777777" w:rsidR="00356B55" w:rsidRPr="00356B55" w:rsidRDefault="00356B55" w:rsidP="00356B55"/>
    <w:p w14:paraId="634254F1" w14:textId="77777777" w:rsidR="00206963" w:rsidRDefault="00206963" w:rsidP="00206963">
      <w:pPr>
        <w:pStyle w:val="Nadpis3"/>
        <w:numPr>
          <w:ilvl w:val="0"/>
          <w:numId w:val="0"/>
        </w:numPr>
        <w:ind w:left="720" w:hanging="720"/>
        <w:rPr>
          <w:b w:val="0"/>
        </w:rPr>
      </w:pPr>
    </w:p>
    <w:p w14:paraId="02C19D90" w14:textId="77777777" w:rsidR="00E36A26" w:rsidRPr="004B7B92" w:rsidRDefault="004B7B92" w:rsidP="00206963">
      <w:pPr>
        <w:pStyle w:val="Nadpis3"/>
        <w:numPr>
          <w:ilvl w:val="0"/>
          <w:numId w:val="0"/>
        </w:numPr>
        <w:ind w:left="720" w:hanging="720"/>
        <w:rPr>
          <w:b w:val="0"/>
        </w:rPr>
      </w:pPr>
      <w:bookmarkStart w:id="41" w:name="_Toc478740133"/>
      <w:r w:rsidRPr="004B7B92">
        <w:rPr>
          <w:b w:val="0"/>
        </w:rPr>
        <w:t>Výzva Řídícího orgánu pro ITI</w:t>
      </w:r>
      <w:bookmarkEnd w:id="41"/>
    </w:p>
    <w:p w14:paraId="58C65907" w14:textId="77777777" w:rsidR="00A12C80" w:rsidRDefault="004B7B92" w:rsidP="00CA07CE">
      <w:pPr>
        <w:spacing w:after="100" w:afterAutospacing="1" w:line="240" w:lineRule="auto"/>
        <w:jc w:val="both"/>
        <w:rPr>
          <w:rFonts w:eastAsia="Times New Roman" w:cs="Times New Roman"/>
          <w:szCs w:val="24"/>
          <w:lang w:eastAsia="cs-CZ"/>
        </w:rPr>
      </w:pPr>
      <w:r>
        <w:rPr>
          <w:rFonts w:eastAsia="Times New Roman" w:cs="Times New Roman"/>
          <w:szCs w:val="24"/>
          <w:lang w:eastAsia="cs-CZ"/>
        </w:rPr>
        <w:t xml:space="preserve">Řídící orgán vyhlásí výzvu zacílenou pro všechny aglomerace ITI, případně pro ty aglomerace, které cílí do daného specifického cíle, pro který je výzva vyhlášena. Současně s výzvou zveřejní Řídící orgán specifická </w:t>
      </w:r>
      <w:r w:rsidR="003861A2">
        <w:rPr>
          <w:rFonts w:eastAsia="Times New Roman" w:cs="Times New Roman"/>
          <w:szCs w:val="24"/>
          <w:lang w:eastAsia="cs-CZ"/>
        </w:rPr>
        <w:t>a</w:t>
      </w:r>
      <w:r>
        <w:rPr>
          <w:rFonts w:eastAsia="Times New Roman" w:cs="Times New Roman"/>
          <w:szCs w:val="24"/>
          <w:lang w:eastAsia="cs-CZ"/>
        </w:rPr>
        <w:t xml:space="preserve"> obecná pravidla pro žadatele a příjemce včetně náležitých příloh a kritéria pro závěrečné ověření způsobilosti. </w:t>
      </w:r>
      <w:r w:rsidR="00A12C80" w:rsidRPr="008A1934">
        <w:rPr>
          <w:rFonts w:eastAsia="Times New Roman" w:cs="Times New Roman"/>
          <w:szCs w:val="24"/>
          <w:lang w:eastAsia="cs-CZ"/>
        </w:rPr>
        <w:t xml:space="preserve">Povinnou přílohou </w:t>
      </w:r>
      <w:r>
        <w:rPr>
          <w:rFonts w:eastAsia="Times New Roman" w:cs="Times New Roman"/>
          <w:szCs w:val="24"/>
          <w:lang w:eastAsia="cs-CZ"/>
        </w:rPr>
        <w:t>žádosti o podporu</w:t>
      </w:r>
      <w:r w:rsidR="00A12C80" w:rsidRPr="008A1934">
        <w:rPr>
          <w:rFonts w:eastAsia="Times New Roman" w:cs="Times New Roman"/>
          <w:szCs w:val="24"/>
          <w:lang w:eastAsia="cs-CZ"/>
        </w:rPr>
        <w:t xml:space="preserve"> je vyjádření Řídícího výboru ITI, </w:t>
      </w:r>
      <w:r w:rsidR="00A12C80" w:rsidRPr="00581B9C">
        <w:rPr>
          <w:rFonts w:eastAsia="Times New Roman" w:cs="Times New Roman"/>
          <w:szCs w:val="24"/>
          <w:lang w:eastAsia="cs-CZ"/>
        </w:rPr>
        <w:t xml:space="preserve">které bude možné získat až po vyhlášení výzvy nositele ITI. Žádost </w:t>
      </w:r>
      <w:r w:rsidR="00CA07CE">
        <w:rPr>
          <w:rFonts w:eastAsia="Times New Roman" w:cs="Times New Roman"/>
          <w:szCs w:val="24"/>
          <w:lang w:eastAsia="cs-CZ"/>
        </w:rPr>
        <w:t xml:space="preserve">o podporu </w:t>
      </w:r>
      <w:r w:rsidR="003861A2">
        <w:rPr>
          <w:rFonts w:eastAsia="Times New Roman" w:cs="Times New Roman"/>
          <w:szCs w:val="24"/>
          <w:lang w:eastAsia="cs-CZ"/>
        </w:rPr>
        <w:t>je možné</w:t>
      </w:r>
      <w:r w:rsidR="00A12C80" w:rsidRPr="00581B9C">
        <w:rPr>
          <w:rFonts w:eastAsia="Times New Roman" w:cs="Times New Roman"/>
          <w:szCs w:val="24"/>
          <w:lang w:eastAsia="cs-CZ"/>
        </w:rPr>
        <w:t xml:space="preserve"> v MS2014+ </w:t>
      </w:r>
      <w:r w:rsidR="00A12C80" w:rsidRPr="008A1934">
        <w:rPr>
          <w:rFonts w:eastAsia="Times New Roman" w:cs="Times New Roman"/>
          <w:szCs w:val="24"/>
          <w:lang w:eastAsia="cs-CZ"/>
        </w:rPr>
        <w:t xml:space="preserve">zaregistrovat až po vyhlášení </w:t>
      </w:r>
      <w:r w:rsidR="00A12C80">
        <w:rPr>
          <w:rFonts w:eastAsia="Times New Roman" w:cs="Times New Roman"/>
          <w:szCs w:val="24"/>
          <w:lang w:eastAsia="cs-CZ"/>
        </w:rPr>
        <w:t>„pod</w:t>
      </w:r>
      <w:r w:rsidR="00A12C80" w:rsidRPr="008A1934">
        <w:rPr>
          <w:rFonts w:eastAsia="Times New Roman" w:cs="Times New Roman"/>
          <w:szCs w:val="24"/>
          <w:lang w:eastAsia="cs-CZ"/>
        </w:rPr>
        <w:t>výzvy</w:t>
      </w:r>
      <w:r w:rsidR="00A12C80">
        <w:rPr>
          <w:rFonts w:eastAsia="Times New Roman" w:cs="Times New Roman"/>
          <w:szCs w:val="24"/>
          <w:lang w:eastAsia="cs-CZ"/>
        </w:rPr>
        <w:t>“</w:t>
      </w:r>
      <w:r w:rsidR="00A12C80" w:rsidRPr="008A1934">
        <w:rPr>
          <w:rFonts w:eastAsia="Times New Roman" w:cs="Times New Roman"/>
          <w:szCs w:val="24"/>
          <w:lang w:eastAsia="cs-CZ"/>
        </w:rPr>
        <w:t xml:space="preserve"> ZS ITI.</w:t>
      </w:r>
      <w:r w:rsidR="00CA07CE">
        <w:rPr>
          <w:rFonts w:eastAsia="Times New Roman" w:cs="Times New Roman"/>
          <w:szCs w:val="24"/>
          <w:lang w:eastAsia="cs-CZ"/>
        </w:rPr>
        <w:t xml:space="preserve"> Žádost o podporu</w:t>
      </w:r>
      <w:r w:rsidR="00A12C80">
        <w:rPr>
          <w:rFonts w:eastAsia="Times New Roman" w:cs="Times New Roman"/>
          <w:szCs w:val="24"/>
          <w:lang w:eastAsia="cs-CZ"/>
        </w:rPr>
        <w:t xml:space="preserve"> </w:t>
      </w:r>
      <w:r w:rsidR="003861A2">
        <w:rPr>
          <w:rFonts w:eastAsia="Times New Roman" w:cs="Times New Roman"/>
          <w:szCs w:val="24"/>
          <w:lang w:eastAsia="cs-CZ"/>
        </w:rPr>
        <w:t>je nutné</w:t>
      </w:r>
      <w:r w:rsidR="00A12C80">
        <w:rPr>
          <w:rFonts w:eastAsia="Times New Roman" w:cs="Times New Roman"/>
          <w:szCs w:val="24"/>
          <w:lang w:eastAsia="cs-CZ"/>
        </w:rPr>
        <w:t xml:space="preserve"> vyplňovat do této podvýzvy. Pokud </w:t>
      </w:r>
      <w:r w:rsidR="003861A2">
        <w:rPr>
          <w:rFonts w:eastAsia="Times New Roman" w:cs="Times New Roman"/>
          <w:szCs w:val="24"/>
          <w:lang w:eastAsia="cs-CZ"/>
        </w:rPr>
        <w:t>žadatel</w:t>
      </w:r>
      <w:r w:rsidR="00A12C80">
        <w:rPr>
          <w:rFonts w:eastAsia="Times New Roman" w:cs="Times New Roman"/>
          <w:szCs w:val="24"/>
          <w:lang w:eastAsia="cs-CZ"/>
        </w:rPr>
        <w:t xml:space="preserve"> vyplní </w:t>
      </w:r>
      <w:r w:rsidR="003861A2">
        <w:rPr>
          <w:rFonts w:eastAsia="Times New Roman" w:cs="Times New Roman"/>
          <w:szCs w:val="24"/>
          <w:lang w:eastAsia="cs-CZ"/>
        </w:rPr>
        <w:t xml:space="preserve">žádost </w:t>
      </w:r>
      <w:r w:rsidR="00A12C80">
        <w:rPr>
          <w:rFonts w:eastAsia="Times New Roman" w:cs="Times New Roman"/>
          <w:szCs w:val="24"/>
          <w:lang w:eastAsia="cs-CZ"/>
        </w:rPr>
        <w:t xml:space="preserve">do </w:t>
      </w:r>
      <w:r w:rsidR="003861A2">
        <w:rPr>
          <w:rFonts w:eastAsia="Times New Roman" w:cs="Times New Roman"/>
          <w:szCs w:val="24"/>
          <w:lang w:eastAsia="cs-CZ"/>
        </w:rPr>
        <w:t>nesprávné</w:t>
      </w:r>
      <w:r w:rsidR="00A12C80">
        <w:rPr>
          <w:rFonts w:eastAsia="Times New Roman" w:cs="Times New Roman"/>
          <w:szCs w:val="24"/>
          <w:lang w:eastAsia="cs-CZ"/>
        </w:rPr>
        <w:t xml:space="preserve"> výzvy, není možné ji zkopírovat</w:t>
      </w:r>
      <w:r w:rsidR="003861A2">
        <w:rPr>
          <w:rFonts w:eastAsia="Times New Roman" w:cs="Times New Roman"/>
          <w:szCs w:val="24"/>
          <w:lang w:eastAsia="cs-CZ"/>
        </w:rPr>
        <w:t>. V tomto případě bude muset žadatel vyplnit žádost znovu</w:t>
      </w:r>
      <w:r w:rsidR="00A12C80">
        <w:rPr>
          <w:rFonts w:eastAsia="Times New Roman" w:cs="Times New Roman"/>
          <w:szCs w:val="24"/>
          <w:lang w:eastAsia="cs-CZ"/>
        </w:rPr>
        <w:t>.</w:t>
      </w:r>
    </w:p>
    <w:p w14:paraId="4C5258D5" w14:textId="77777777" w:rsidR="004B7B92" w:rsidRDefault="004B7B92" w:rsidP="00206963">
      <w:pPr>
        <w:pStyle w:val="Nadpis3"/>
        <w:numPr>
          <w:ilvl w:val="0"/>
          <w:numId w:val="0"/>
        </w:numPr>
        <w:ind w:left="720" w:hanging="720"/>
        <w:rPr>
          <w:rFonts w:eastAsia="Times New Roman"/>
          <w:b w:val="0"/>
          <w:lang w:eastAsia="cs-CZ"/>
        </w:rPr>
      </w:pPr>
      <w:bookmarkStart w:id="42" w:name="_Toc478740134"/>
      <w:r w:rsidRPr="004B7B92">
        <w:rPr>
          <w:rFonts w:eastAsia="Times New Roman"/>
          <w:b w:val="0"/>
          <w:lang w:eastAsia="cs-CZ"/>
        </w:rPr>
        <w:t>Výzva nositele ITI</w:t>
      </w:r>
      <w:bookmarkEnd w:id="42"/>
    </w:p>
    <w:p w14:paraId="0E26B474" w14:textId="77777777" w:rsidR="00F62839" w:rsidRDefault="00CA07CE" w:rsidP="002422AC">
      <w:pPr>
        <w:jc w:val="both"/>
        <w:rPr>
          <w:lang w:eastAsia="cs-CZ"/>
        </w:rPr>
      </w:pPr>
      <w:r>
        <w:rPr>
          <w:lang w:eastAsia="cs-CZ"/>
        </w:rPr>
        <w:t>Vý</w:t>
      </w:r>
      <w:r w:rsidR="00F62839">
        <w:rPr>
          <w:lang w:eastAsia="cs-CZ"/>
        </w:rPr>
        <w:t>zvu nositele ITI vyhlásí</w:t>
      </w:r>
      <w:r>
        <w:rPr>
          <w:lang w:eastAsia="cs-CZ"/>
        </w:rPr>
        <w:t xml:space="preserve"> IPR Praha prostřednictvím man</w:t>
      </w:r>
      <w:r w:rsidR="00F62839">
        <w:rPr>
          <w:lang w:eastAsia="cs-CZ"/>
        </w:rPr>
        <w:t>ažera ITI (případně jím pověřenou osobou</w:t>
      </w:r>
      <w:r>
        <w:rPr>
          <w:lang w:eastAsia="cs-CZ"/>
        </w:rPr>
        <w:t xml:space="preserve"> z výkonného týmu nositele ITI). </w:t>
      </w:r>
      <w:r w:rsidR="00F62839" w:rsidRPr="00F62839">
        <w:rPr>
          <w:lang w:eastAsia="cs-CZ"/>
        </w:rPr>
        <w:t xml:space="preserve">Text a </w:t>
      </w:r>
      <w:r w:rsidR="00F62839">
        <w:rPr>
          <w:lang w:eastAsia="cs-CZ"/>
        </w:rPr>
        <w:t>parametry výzvy připraví</w:t>
      </w:r>
      <w:r w:rsidR="00F62839" w:rsidRPr="00F62839">
        <w:rPr>
          <w:lang w:eastAsia="cs-CZ"/>
        </w:rPr>
        <w:t xml:space="preserve"> manažer ITI ve spolupráci se svým </w:t>
      </w:r>
      <w:r w:rsidR="00F62839" w:rsidRPr="00F62839">
        <w:rPr>
          <w:lang w:eastAsia="cs-CZ"/>
        </w:rPr>
        <w:lastRenderedPageBreak/>
        <w:t xml:space="preserve">asistentem a příslušným tematickým/územním koordinátorem. V této výzvě budou specifikovány požadavky pro soulad se Strategií ITI. </w:t>
      </w:r>
      <w:r w:rsidR="00AB787C">
        <w:rPr>
          <w:lang w:eastAsia="cs-CZ"/>
        </w:rPr>
        <w:t>Součástí každé výzvy bude formulář projektového záměru, kritéria Řídícího výboru ITI PMO pro posouzení souladu/nesouladu se Strategií ITI a hodnotící kritéria zprostředkujícího subjektu pro hodnocení žádosti o podporu</w:t>
      </w:r>
      <w:r w:rsidR="001323DA">
        <w:rPr>
          <w:lang w:eastAsia="cs-CZ"/>
        </w:rPr>
        <w:t xml:space="preserve"> (pouze v případě IROP)</w:t>
      </w:r>
      <w:r w:rsidR="00F62839" w:rsidRPr="00F62839">
        <w:rPr>
          <w:lang w:eastAsia="cs-CZ"/>
        </w:rPr>
        <w:t xml:space="preserve">. </w:t>
      </w:r>
    </w:p>
    <w:p w14:paraId="1451D75B" w14:textId="1990F483" w:rsidR="00D56ACD" w:rsidRDefault="00CA07CE" w:rsidP="002422AC">
      <w:pPr>
        <w:jc w:val="both"/>
        <w:rPr>
          <w:ins w:id="43" w:author="Kubíček Ondřej Mgr. (IPR/SSP)" w:date="2017-09-14T14:08:00Z"/>
          <w:lang w:eastAsia="cs-CZ"/>
        </w:rPr>
      </w:pPr>
      <w:r>
        <w:rPr>
          <w:lang w:eastAsia="cs-CZ"/>
        </w:rPr>
        <w:t xml:space="preserve">Výzva nositele ITI bude navazovat na výzvu Řídícího orgánu. Termín vyhlášení výzvy bude vycházet ze schváleného harmonogramu výzev nositele ITI, dostupného na webových stránkách </w:t>
      </w:r>
      <w:hyperlink r:id="rId11" w:history="1">
        <w:r w:rsidRPr="00B9221F">
          <w:rPr>
            <w:rStyle w:val="Hypertextovodkaz"/>
            <w:lang w:eastAsia="cs-CZ"/>
          </w:rPr>
          <w:t>www.itipraha.eu</w:t>
        </w:r>
      </w:hyperlink>
      <w:r>
        <w:rPr>
          <w:lang w:eastAsia="cs-CZ"/>
        </w:rPr>
        <w:t>. Harmonogram výzev i text výzvy bude schvalovat Řídící výbor ITI PMO. Nositel ITI předkládá text výzvy k posouzení a ke schválení zároveň Řídícímu orgánu</w:t>
      </w:r>
      <w:r w:rsidR="003861A2">
        <w:rPr>
          <w:lang w:eastAsia="cs-CZ"/>
        </w:rPr>
        <w:t>,</w:t>
      </w:r>
      <w:r>
        <w:rPr>
          <w:lang w:eastAsia="cs-CZ"/>
        </w:rPr>
        <w:t xml:space="preserve"> a to nejméně 10 pracovních dnů před vyhlášením výzvy.</w:t>
      </w:r>
    </w:p>
    <w:p w14:paraId="480F1321" w14:textId="77777777" w:rsidR="00C71A86" w:rsidRDefault="00C71A86" w:rsidP="00C71A86">
      <w:pPr>
        <w:jc w:val="both"/>
        <w:rPr>
          <w:ins w:id="44" w:author="Kubíček Ondřej Mgr. (IPR/SSP)" w:date="2017-09-14T14:08:00Z"/>
          <w:lang w:eastAsia="cs-CZ"/>
        </w:rPr>
      </w:pPr>
      <w:ins w:id="45" w:author="Kubíček Ondřej Mgr. (IPR/SSP)" w:date="2017-09-14T14:08:00Z">
        <w:r>
          <w:rPr>
            <w:lang w:eastAsia="cs-CZ"/>
          </w:rPr>
          <w:t>Výzva nositele ITI bude minimálně obsahovat tyto informace:</w:t>
        </w:r>
      </w:ins>
    </w:p>
    <w:p w14:paraId="055DA1AC" w14:textId="77777777" w:rsidR="00C71A86" w:rsidRPr="003340BF" w:rsidRDefault="00C71A86" w:rsidP="00C71A86">
      <w:pPr>
        <w:pStyle w:val="Odstavecseseznamem"/>
        <w:numPr>
          <w:ilvl w:val="0"/>
          <w:numId w:val="43"/>
        </w:numPr>
        <w:spacing w:after="40" w:line="240" w:lineRule="auto"/>
        <w:contextualSpacing w:val="0"/>
        <w:jc w:val="both"/>
        <w:rPr>
          <w:ins w:id="46" w:author="Kubíček Ondřej Mgr. (IPR/SSP)" w:date="2017-09-14T14:08:00Z"/>
        </w:rPr>
      </w:pPr>
      <w:ins w:id="47" w:author="Kubíček Ondřej Mgr. (IPR/SSP)" w:date="2017-09-14T14:08:00Z">
        <w:r w:rsidRPr="003340BF">
          <w:t>vazb</w:t>
        </w:r>
        <w:r>
          <w:t>u</w:t>
        </w:r>
        <w:r w:rsidRPr="003340BF">
          <w:t xml:space="preserve"> na příslušnou výzvu řídicího orgánu, </w:t>
        </w:r>
      </w:ins>
    </w:p>
    <w:p w14:paraId="740FFE4D" w14:textId="77777777" w:rsidR="00C71A86" w:rsidRPr="003340BF" w:rsidRDefault="00C71A86" w:rsidP="00C71A86">
      <w:pPr>
        <w:pStyle w:val="Odstavecseseznamem"/>
        <w:numPr>
          <w:ilvl w:val="0"/>
          <w:numId w:val="42"/>
        </w:numPr>
        <w:spacing w:after="40" w:line="240" w:lineRule="auto"/>
        <w:contextualSpacing w:val="0"/>
        <w:jc w:val="both"/>
        <w:rPr>
          <w:ins w:id="48" w:author="Kubíček Ondřej Mgr. (IPR/SSP)" w:date="2017-09-14T14:08:00Z"/>
        </w:rPr>
      </w:pPr>
      <w:ins w:id="49" w:author="Kubíček Ondřej Mgr. (IPR/SSP)" w:date="2017-09-14T14:08:00Z">
        <w:r w:rsidRPr="003340BF">
          <w:t xml:space="preserve">časový rámec k zapojení do pracovních skupin a předkládání projektových záměrů, </w:t>
        </w:r>
      </w:ins>
    </w:p>
    <w:p w14:paraId="249BC05E" w14:textId="77777777" w:rsidR="00C71A86" w:rsidRPr="003340BF" w:rsidRDefault="00C71A86" w:rsidP="00C71A86">
      <w:pPr>
        <w:pStyle w:val="Odstavecseseznamem"/>
        <w:numPr>
          <w:ilvl w:val="0"/>
          <w:numId w:val="42"/>
        </w:numPr>
        <w:spacing w:after="40" w:line="240" w:lineRule="auto"/>
        <w:contextualSpacing w:val="0"/>
        <w:jc w:val="both"/>
        <w:rPr>
          <w:ins w:id="50" w:author="Kubíček Ondřej Mgr. (IPR/SSP)" w:date="2017-09-14T14:08:00Z"/>
        </w:rPr>
      </w:pPr>
      <w:ins w:id="51" w:author="Kubíček Ondřej Mgr. (IPR/SSP)" w:date="2017-09-14T14:08:00Z">
        <w:r>
          <w:t>vazbu</w:t>
        </w:r>
        <w:r w:rsidRPr="003340BF">
          <w:t xml:space="preserve"> na konkrétní opatření integrované strategie, </w:t>
        </w:r>
      </w:ins>
    </w:p>
    <w:p w14:paraId="062F9B50" w14:textId="77777777" w:rsidR="00C71A86" w:rsidRPr="003340BF" w:rsidRDefault="00C71A86" w:rsidP="00C71A86">
      <w:pPr>
        <w:pStyle w:val="Odstavecseseznamem"/>
        <w:numPr>
          <w:ilvl w:val="0"/>
          <w:numId w:val="42"/>
        </w:numPr>
        <w:spacing w:after="40" w:line="240" w:lineRule="auto"/>
        <w:contextualSpacing w:val="0"/>
        <w:jc w:val="both"/>
        <w:rPr>
          <w:ins w:id="52" w:author="Kubíček Ondřej Mgr. (IPR/SSP)" w:date="2017-09-14T14:08:00Z"/>
        </w:rPr>
      </w:pPr>
      <w:ins w:id="53" w:author="Kubíček Ondřej Mgr. (IPR/SSP)" w:date="2017-09-14T14:08:00Z">
        <w:r w:rsidRPr="003340BF">
          <w:t xml:space="preserve">finanční rámec nepřevyšující výši finanční alokace na danou výzvu ŘO, </w:t>
        </w:r>
      </w:ins>
    </w:p>
    <w:p w14:paraId="6B65F246" w14:textId="77777777" w:rsidR="00C71A86" w:rsidRPr="003340BF" w:rsidRDefault="00C71A86" w:rsidP="00C71A86">
      <w:pPr>
        <w:pStyle w:val="Odstavecseseznamem"/>
        <w:numPr>
          <w:ilvl w:val="0"/>
          <w:numId w:val="42"/>
        </w:numPr>
        <w:spacing w:after="40" w:line="240" w:lineRule="auto"/>
        <w:contextualSpacing w:val="0"/>
        <w:jc w:val="both"/>
        <w:rPr>
          <w:ins w:id="54" w:author="Kubíček Ondřej Mgr. (IPR/SSP)" w:date="2017-09-14T14:08:00Z"/>
        </w:rPr>
      </w:pPr>
      <w:ins w:id="55" w:author="Kubíček Ondřej Mgr. (IPR/SSP)" w:date="2017-09-14T14:08:00Z">
        <w:r w:rsidRPr="003340BF">
          <w:t xml:space="preserve">požadované hodnoty indikátorů příslušného opatření integrované strategie, </w:t>
        </w:r>
      </w:ins>
    </w:p>
    <w:p w14:paraId="410C59B2" w14:textId="77777777" w:rsidR="00C71A86" w:rsidRPr="003340BF" w:rsidRDefault="00C71A86" w:rsidP="00C71A86">
      <w:pPr>
        <w:pStyle w:val="Odstavecseseznamem"/>
        <w:numPr>
          <w:ilvl w:val="0"/>
          <w:numId w:val="42"/>
        </w:numPr>
        <w:spacing w:after="40" w:line="240" w:lineRule="auto"/>
        <w:contextualSpacing w:val="0"/>
        <w:jc w:val="both"/>
        <w:rPr>
          <w:ins w:id="56" w:author="Kubíček Ondřej Mgr. (IPR/SSP)" w:date="2017-09-14T14:08:00Z"/>
        </w:rPr>
      </w:pPr>
      <w:ins w:id="57" w:author="Kubíček Ondřej Mgr. (IPR/SSP)" w:date="2017-09-14T14:08:00Z">
        <w:r w:rsidRPr="003340BF">
          <w:t>způsob hodnocení, kritéria</w:t>
        </w:r>
        <w:r>
          <w:t xml:space="preserve"> ŘV,</w:t>
        </w:r>
        <w:r w:rsidRPr="003340BF">
          <w:t xml:space="preserve"> </w:t>
        </w:r>
      </w:ins>
    </w:p>
    <w:p w14:paraId="11D9DBA8" w14:textId="77777777" w:rsidR="00C71A86" w:rsidRDefault="00C71A86" w:rsidP="00C71A86">
      <w:pPr>
        <w:pStyle w:val="Odstavecseseznamem"/>
        <w:numPr>
          <w:ilvl w:val="0"/>
          <w:numId w:val="42"/>
        </w:numPr>
        <w:spacing w:after="40" w:line="240" w:lineRule="auto"/>
        <w:contextualSpacing w:val="0"/>
        <w:jc w:val="both"/>
        <w:rPr>
          <w:ins w:id="58" w:author="Kubíček Ondřej Mgr. (IPR/SSP)" w:date="2017-09-14T14:08:00Z"/>
        </w:rPr>
      </w:pPr>
      <w:ins w:id="59" w:author="Kubíček Ondřej Mgr. (IPR/SSP)" w:date="2017-09-14T14:08:00Z">
        <w:r>
          <w:t>oprávněné</w:t>
        </w:r>
        <w:r w:rsidRPr="003340BF">
          <w:t xml:space="preserve"> žadatel</w:t>
        </w:r>
        <w:r>
          <w:t>e,</w:t>
        </w:r>
      </w:ins>
    </w:p>
    <w:p w14:paraId="6DCC7546" w14:textId="77777777" w:rsidR="00C71A86" w:rsidRPr="003340BF" w:rsidRDefault="00C71A86" w:rsidP="00C71A86">
      <w:pPr>
        <w:pStyle w:val="Odstavecseseznamem"/>
        <w:numPr>
          <w:ilvl w:val="0"/>
          <w:numId w:val="42"/>
        </w:numPr>
        <w:spacing w:after="40" w:line="240" w:lineRule="auto"/>
        <w:contextualSpacing w:val="0"/>
        <w:jc w:val="both"/>
        <w:rPr>
          <w:ins w:id="60" w:author="Kubíček Ondřej Mgr. (IPR/SSP)" w:date="2017-09-14T14:08:00Z"/>
        </w:rPr>
      </w:pPr>
      <w:ins w:id="61" w:author="Kubíček Ondřej Mgr. (IPR/SSP)" w:date="2017-09-14T14:08:00Z">
        <w:r>
          <w:t>odkaz na výzvu ZS ITI (je-li relevantní)</w:t>
        </w:r>
        <w:r w:rsidRPr="003340BF">
          <w:t>.</w:t>
        </w:r>
      </w:ins>
    </w:p>
    <w:p w14:paraId="57BBF5F0" w14:textId="77777777" w:rsidR="00C71A86" w:rsidRDefault="00C71A86" w:rsidP="00C71A86">
      <w:pPr>
        <w:jc w:val="both"/>
        <w:rPr>
          <w:ins w:id="62" w:author="Kubíček Ondřej Mgr. (IPR/SSP)" w:date="2017-09-14T14:08:00Z"/>
          <w:lang w:eastAsia="cs-CZ"/>
        </w:rPr>
      </w:pPr>
    </w:p>
    <w:p w14:paraId="60D6ED99" w14:textId="77777777" w:rsidR="00C71A86" w:rsidRDefault="00C71A86" w:rsidP="00C71A86">
      <w:pPr>
        <w:jc w:val="both"/>
        <w:rPr>
          <w:ins w:id="63" w:author="Kubíček Ondřej Mgr. (IPR/SSP)" w:date="2017-09-14T14:08:00Z"/>
          <w:lang w:eastAsia="cs-CZ"/>
        </w:rPr>
      </w:pPr>
      <w:ins w:id="64" w:author="Kubíček Ondřej Mgr. (IPR/SSP)" w:date="2017-09-14T14:08:00Z">
        <w:r>
          <w:rPr>
            <w:lang w:eastAsia="cs-CZ"/>
          </w:rPr>
          <w:t>Další parametry výzvy nositele ITI mohou být nastaveny v souladu s realizací strategie ITI (max. a min. výši finančních limitů, termín ukončení výzvy, podporované aktivity apod.).</w:t>
        </w:r>
      </w:ins>
    </w:p>
    <w:p w14:paraId="5AF6C5CC" w14:textId="77777777" w:rsidR="00C71A86" w:rsidRDefault="00C71A86" w:rsidP="002422AC">
      <w:pPr>
        <w:jc w:val="both"/>
        <w:rPr>
          <w:lang w:eastAsia="cs-CZ"/>
        </w:rPr>
      </w:pPr>
    </w:p>
    <w:p w14:paraId="6A8B10A2" w14:textId="6033D039" w:rsidR="00F62839" w:rsidRDefault="00F62839" w:rsidP="002422AC">
      <w:pPr>
        <w:jc w:val="both"/>
        <w:rPr>
          <w:lang w:eastAsia="cs-CZ"/>
        </w:rPr>
      </w:pPr>
      <w:r>
        <w:rPr>
          <w:lang w:eastAsia="cs-CZ"/>
        </w:rPr>
        <w:t>Ve výzvě nositele ITI bude žadatel vyzván k předložení projektového záměru a zapojení se do pracovní skupiny, termín konání pracovní skupiny bude zveřejněn již ve výzvě. Doba trvání výzvy k předkládání projektových záměrů bude zpravidla 30 kalendářních dnů.</w:t>
      </w:r>
    </w:p>
    <w:p w14:paraId="740A05F8" w14:textId="77777777" w:rsidR="00F62839" w:rsidRDefault="00F62839" w:rsidP="002422AC">
      <w:pPr>
        <w:rPr>
          <w:lang w:eastAsia="cs-CZ"/>
        </w:rPr>
      </w:pPr>
      <w:r>
        <w:rPr>
          <w:lang w:eastAsia="cs-CZ"/>
        </w:rPr>
        <w:t>Výzva nositele ITI bude zveřejněna na:</w:t>
      </w:r>
    </w:p>
    <w:p w14:paraId="3F93E33F" w14:textId="77777777" w:rsidR="00F62839" w:rsidRDefault="00F62839" w:rsidP="002422AC">
      <w:pPr>
        <w:pStyle w:val="Odstavecseseznamem"/>
        <w:numPr>
          <w:ilvl w:val="0"/>
          <w:numId w:val="33"/>
        </w:numPr>
        <w:spacing w:after="0" w:line="240" w:lineRule="auto"/>
      </w:pPr>
      <w:r>
        <w:t>webových stránkách ITI Pražské metropolitní oblasti (</w:t>
      </w:r>
      <w:hyperlink r:id="rId12" w:history="1">
        <w:r w:rsidRPr="00801655">
          <w:rPr>
            <w:rStyle w:val="Hypertextovodkaz"/>
          </w:rPr>
          <w:t>www.itipraha.eu</w:t>
        </w:r>
      </w:hyperlink>
      <w:r>
        <w:t>)</w:t>
      </w:r>
    </w:p>
    <w:p w14:paraId="2781ADF2" w14:textId="77777777" w:rsidR="00F62839" w:rsidRDefault="00F62839" w:rsidP="002422AC">
      <w:pPr>
        <w:pStyle w:val="Odstavecseseznamem"/>
        <w:numPr>
          <w:ilvl w:val="0"/>
          <w:numId w:val="33"/>
        </w:numPr>
        <w:spacing w:after="0" w:line="240" w:lineRule="auto"/>
      </w:pPr>
      <w:r>
        <w:t>úřední desce Magistrátu hl. města Prahy (</w:t>
      </w:r>
      <w:hyperlink r:id="rId13" w:history="1">
        <w:r w:rsidRPr="0040595F">
          <w:rPr>
            <w:rStyle w:val="Hypertextovodkaz"/>
          </w:rPr>
          <w:t>http://praha.eu/jnp/cz/o_meste/magistrat/deska/index.html</w:t>
        </w:r>
      </w:hyperlink>
      <w:r>
        <w:t>)</w:t>
      </w:r>
    </w:p>
    <w:p w14:paraId="34FAF063" w14:textId="77777777" w:rsidR="00F62839" w:rsidRDefault="00F62839" w:rsidP="002422AC">
      <w:pPr>
        <w:pStyle w:val="Odstavecseseznamem"/>
        <w:numPr>
          <w:ilvl w:val="0"/>
          <w:numId w:val="33"/>
        </w:numPr>
        <w:spacing w:after="0" w:line="240" w:lineRule="auto"/>
      </w:pPr>
      <w:r w:rsidRPr="003A1412">
        <w:t>úřední desce Středočeského kraje (</w:t>
      </w:r>
      <w:hyperlink r:id="rId14" w:history="1">
        <w:r w:rsidRPr="003A1412">
          <w:rPr>
            <w:rStyle w:val="Hypertextovodkaz"/>
          </w:rPr>
          <w:t>http://www.kr-stredocesky.cz/web/urad/uredni-deska</w:t>
        </w:r>
      </w:hyperlink>
      <w:r w:rsidRPr="003A1412">
        <w:t>)</w:t>
      </w:r>
    </w:p>
    <w:p w14:paraId="19E4C6C8" w14:textId="77777777" w:rsidR="00F62839" w:rsidRDefault="00F62839" w:rsidP="002422AC">
      <w:pPr>
        <w:pStyle w:val="Odstavecseseznamem"/>
        <w:spacing w:after="0" w:line="240" w:lineRule="auto"/>
      </w:pPr>
    </w:p>
    <w:p w14:paraId="78AA9EB3" w14:textId="72502D1D" w:rsidR="00F62839" w:rsidRDefault="00F62839" w:rsidP="002422AC">
      <w:pPr>
        <w:jc w:val="both"/>
        <w:rPr>
          <w:lang w:eastAsia="cs-CZ"/>
        </w:rPr>
      </w:pPr>
      <w:r>
        <w:rPr>
          <w:lang w:eastAsia="cs-CZ"/>
        </w:rPr>
        <w:t xml:space="preserve">Projektový záměr, který bude přílohou výzvy, </w:t>
      </w:r>
      <w:r w:rsidR="003861A2">
        <w:rPr>
          <w:lang w:eastAsia="cs-CZ"/>
        </w:rPr>
        <w:t>je nutné vyplnit a podepsat</w:t>
      </w:r>
      <w:r>
        <w:rPr>
          <w:lang w:eastAsia="cs-CZ"/>
        </w:rPr>
        <w:t xml:space="preserve"> oprávněnou osobou žadatele </w:t>
      </w:r>
      <w:r w:rsidR="003C28DD">
        <w:rPr>
          <w:rFonts w:cs="Arial"/>
          <w:shd w:val="clear" w:color="auto" w:fill="FFFFFF"/>
        </w:rPr>
        <w:t>(dostupný ke stažení na webových stránkách</w:t>
      </w:r>
      <w:r w:rsidR="003C28DD">
        <w:t xml:space="preserve"> </w:t>
      </w:r>
      <w:hyperlink r:id="rId15" w:history="1">
        <w:r w:rsidR="003C28DD" w:rsidRPr="003859C0">
          <w:rPr>
            <w:rStyle w:val="Hypertextovodkaz"/>
            <w:rFonts w:cs="Arial"/>
            <w:shd w:val="clear" w:color="auto" w:fill="FFFFFF"/>
          </w:rPr>
          <w:t>http://itipraha.eu/formulare-iti</w:t>
        </w:r>
      </w:hyperlink>
      <w:r w:rsidR="003C28DD">
        <w:rPr>
          <w:rFonts w:cs="Arial"/>
          <w:shd w:val="clear" w:color="auto" w:fill="FFFFFF"/>
        </w:rPr>
        <w:t xml:space="preserve">) </w:t>
      </w:r>
      <w:r w:rsidR="003861A2">
        <w:rPr>
          <w:lang w:eastAsia="cs-CZ"/>
        </w:rPr>
        <w:t xml:space="preserve">a </w:t>
      </w:r>
      <w:r>
        <w:rPr>
          <w:lang w:eastAsia="cs-CZ"/>
        </w:rPr>
        <w:t>doruč</w:t>
      </w:r>
      <w:r w:rsidR="003861A2">
        <w:rPr>
          <w:lang w:eastAsia="cs-CZ"/>
        </w:rPr>
        <w:t>it</w:t>
      </w:r>
      <w:r>
        <w:rPr>
          <w:lang w:eastAsia="cs-CZ"/>
        </w:rPr>
        <w:t xml:space="preserve"> nositeli ITI nejpozději do data stanoveného výzvou, a to:</w:t>
      </w:r>
    </w:p>
    <w:p w14:paraId="44973422" w14:textId="77777777" w:rsidR="00F62839" w:rsidRPr="00EA614E" w:rsidRDefault="00F62839" w:rsidP="00EA614E">
      <w:pPr>
        <w:pStyle w:val="Odstavecseseznamem"/>
        <w:numPr>
          <w:ilvl w:val="0"/>
          <w:numId w:val="35"/>
        </w:numPr>
        <w:rPr>
          <w:b/>
          <w:lang w:eastAsia="cs-CZ"/>
        </w:rPr>
      </w:pPr>
      <w:r w:rsidRPr="00EA614E">
        <w:rPr>
          <w:b/>
          <w:lang w:eastAsia="cs-CZ"/>
        </w:rPr>
        <w:t>Na podatelnu Institutu plánování a rozvoje hl. města Prahy</w:t>
      </w:r>
    </w:p>
    <w:p w14:paraId="77B7E6F9" w14:textId="77777777" w:rsidR="00F62839" w:rsidRDefault="00F62839" w:rsidP="00EA614E">
      <w:pPr>
        <w:spacing w:after="0"/>
        <w:ind w:left="565" w:firstLine="113"/>
        <w:rPr>
          <w:lang w:eastAsia="cs-CZ"/>
        </w:rPr>
      </w:pPr>
      <w:r>
        <w:rPr>
          <w:lang w:eastAsia="cs-CZ"/>
        </w:rPr>
        <w:t>Adresa:</w:t>
      </w:r>
    </w:p>
    <w:p w14:paraId="6524CA80" w14:textId="77777777" w:rsidR="00F62839" w:rsidRDefault="00F62839" w:rsidP="00EA614E">
      <w:pPr>
        <w:spacing w:after="0"/>
        <w:ind w:left="565" w:firstLine="113"/>
        <w:rPr>
          <w:lang w:eastAsia="cs-CZ"/>
        </w:rPr>
      </w:pPr>
      <w:r>
        <w:rPr>
          <w:lang w:eastAsia="cs-CZ"/>
        </w:rPr>
        <w:t>Institut plánování a rozvoje hl. města Prahy</w:t>
      </w:r>
    </w:p>
    <w:p w14:paraId="4F798E01" w14:textId="77777777" w:rsidR="00F62839" w:rsidRDefault="00F62839" w:rsidP="00EA614E">
      <w:pPr>
        <w:spacing w:after="0"/>
        <w:ind w:left="565" w:firstLine="113"/>
        <w:rPr>
          <w:lang w:eastAsia="cs-CZ"/>
        </w:rPr>
      </w:pPr>
      <w:r>
        <w:rPr>
          <w:lang w:eastAsia="cs-CZ"/>
        </w:rPr>
        <w:t>Vyšehradská 57/2077</w:t>
      </w:r>
    </w:p>
    <w:p w14:paraId="05499FB9" w14:textId="77777777" w:rsidR="00F62839" w:rsidRDefault="00F62839" w:rsidP="00EA614E">
      <w:pPr>
        <w:spacing w:after="0"/>
        <w:ind w:left="565" w:firstLine="113"/>
        <w:rPr>
          <w:lang w:eastAsia="cs-CZ"/>
        </w:rPr>
      </w:pPr>
      <w:r>
        <w:rPr>
          <w:lang w:eastAsia="cs-CZ"/>
        </w:rPr>
        <w:t>128 00 Praha 2 – Nové Město</w:t>
      </w:r>
    </w:p>
    <w:p w14:paraId="74812A23" w14:textId="77777777" w:rsidR="00F62839" w:rsidRDefault="00F62839" w:rsidP="00EA614E">
      <w:pPr>
        <w:rPr>
          <w:lang w:eastAsia="cs-CZ"/>
        </w:rPr>
      </w:pPr>
      <w:r>
        <w:rPr>
          <w:lang w:eastAsia="cs-CZ"/>
        </w:rPr>
        <w:t>nebo</w:t>
      </w:r>
    </w:p>
    <w:p w14:paraId="1A3A67D2" w14:textId="77777777" w:rsidR="00F62839" w:rsidRPr="00EA614E" w:rsidRDefault="00F62839" w:rsidP="00EA614E">
      <w:pPr>
        <w:pStyle w:val="Odstavecseseznamem"/>
        <w:numPr>
          <w:ilvl w:val="0"/>
          <w:numId w:val="35"/>
        </w:numPr>
        <w:rPr>
          <w:b/>
          <w:lang w:eastAsia="cs-CZ"/>
        </w:rPr>
      </w:pPr>
      <w:r w:rsidRPr="00EA614E">
        <w:rPr>
          <w:b/>
          <w:lang w:eastAsia="cs-CZ"/>
        </w:rPr>
        <w:t>Do datové schránky</w:t>
      </w:r>
    </w:p>
    <w:p w14:paraId="4DAD945E" w14:textId="77777777" w:rsidR="00F62839" w:rsidRDefault="00F62839" w:rsidP="00EA614E">
      <w:pPr>
        <w:spacing w:after="0"/>
        <w:ind w:left="565" w:firstLine="113"/>
        <w:rPr>
          <w:lang w:eastAsia="cs-CZ"/>
        </w:rPr>
      </w:pPr>
      <w:r>
        <w:rPr>
          <w:lang w:eastAsia="cs-CZ"/>
        </w:rPr>
        <w:lastRenderedPageBreak/>
        <w:t>Institut plánování a rozvoje hl. města Prahy</w:t>
      </w:r>
    </w:p>
    <w:p w14:paraId="1721B304" w14:textId="77777777" w:rsidR="00EA614E" w:rsidRDefault="00F62839" w:rsidP="00EA614E">
      <w:pPr>
        <w:spacing w:after="0"/>
        <w:ind w:left="565" w:firstLine="113"/>
        <w:rPr>
          <w:lang w:eastAsia="cs-CZ"/>
        </w:rPr>
      </w:pPr>
      <w:r>
        <w:rPr>
          <w:lang w:eastAsia="cs-CZ"/>
        </w:rPr>
        <w:t>ID datové schránky: c2zmahu</w:t>
      </w:r>
    </w:p>
    <w:p w14:paraId="02DD6444" w14:textId="77777777" w:rsidR="003C28DD" w:rsidRDefault="003C28DD" w:rsidP="00EA614E">
      <w:pPr>
        <w:spacing w:after="0"/>
      </w:pPr>
    </w:p>
    <w:p w14:paraId="025C46F2" w14:textId="77777777" w:rsidR="00EA614E" w:rsidRDefault="003C28DD" w:rsidP="00140CC4">
      <w:pPr>
        <w:spacing w:after="0"/>
        <w:jc w:val="both"/>
        <w:rPr>
          <w:lang w:eastAsia="cs-CZ"/>
        </w:rPr>
      </w:pPr>
      <w:r>
        <w:t xml:space="preserve">Zároveň žadatel zašle projektový záměr v elektronické podobě na emailovou adresu </w:t>
      </w:r>
      <w:hyperlink r:id="rId16" w:history="1">
        <w:r w:rsidRPr="00F94D8F">
          <w:rPr>
            <w:rStyle w:val="Hypertextovodkaz"/>
          </w:rPr>
          <w:t>iti@ipr.praha.eu</w:t>
        </w:r>
      </w:hyperlink>
      <w:r>
        <w:t xml:space="preserve"> (v editovatelné podobě, nepodepsaný).</w:t>
      </w:r>
    </w:p>
    <w:p w14:paraId="291A54E9" w14:textId="77777777" w:rsidR="003C28DD" w:rsidRDefault="003C28DD" w:rsidP="00140CC4">
      <w:pPr>
        <w:spacing w:after="0"/>
        <w:jc w:val="both"/>
        <w:rPr>
          <w:lang w:eastAsia="cs-CZ"/>
        </w:rPr>
      </w:pPr>
    </w:p>
    <w:p w14:paraId="72383272" w14:textId="77777777" w:rsidR="00452EA8" w:rsidRDefault="00452EA8" w:rsidP="00437D62">
      <w:pPr>
        <w:pStyle w:val="Nadpis3"/>
        <w:numPr>
          <w:ilvl w:val="0"/>
          <w:numId w:val="0"/>
        </w:numPr>
        <w:spacing w:after="240"/>
        <w:ind w:left="720" w:hanging="720"/>
        <w:jc w:val="both"/>
        <w:rPr>
          <w:lang w:eastAsia="cs-CZ"/>
        </w:rPr>
      </w:pPr>
      <w:bookmarkStart w:id="65" w:name="_Toc478740135"/>
      <w:r>
        <w:rPr>
          <w:lang w:eastAsia="cs-CZ"/>
        </w:rPr>
        <w:t>Postup hodnocení projektových záměrů</w:t>
      </w:r>
      <w:bookmarkEnd w:id="65"/>
    </w:p>
    <w:p w14:paraId="664A75EF" w14:textId="77777777" w:rsidR="003C28DD" w:rsidRPr="00B1466C" w:rsidRDefault="003C28DD" w:rsidP="00452EA8">
      <w:pPr>
        <w:pStyle w:val="Odstavecseseznamem"/>
        <w:numPr>
          <w:ilvl w:val="0"/>
          <w:numId w:val="40"/>
        </w:numPr>
        <w:spacing w:after="0" w:line="240" w:lineRule="auto"/>
        <w:jc w:val="both"/>
      </w:pPr>
      <w:r w:rsidRPr="00B1466C">
        <w:t>Po ukončení příjmu projektový</w:t>
      </w:r>
      <w:r>
        <w:t>ch</w:t>
      </w:r>
      <w:r w:rsidRPr="00B1466C">
        <w:t xml:space="preserve"> záměrů v této kolové výzvě nositele Strategie ITI</w:t>
      </w:r>
      <w:r>
        <w:t xml:space="preserve"> zahájí</w:t>
      </w:r>
      <w:r w:rsidRPr="00B1466C">
        <w:t xml:space="preserve"> výkonný tým nositele ITI </w:t>
      </w:r>
      <w:r>
        <w:t>kontrolu</w:t>
      </w:r>
      <w:r w:rsidRPr="00B1466C">
        <w:t xml:space="preserve"> všech předložených projektových záměrů:</w:t>
      </w:r>
    </w:p>
    <w:p w14:paraId="519B315B" w14:textId="77777777" w:rsidR="003C28DD" w:rsidRDefault="003C28DD" w:rsidP="00FC2A09">
      <w:pPr>
        <w:pStyle w:val="Odstavecseseznamem"/>
        <w:numPr>
          <w:ilvl w:val="0"/>
          <w:numId w:val="39"/>
        </w:numPr>
        <w:spacing w:after="0" w:line="240" w:lineRule="auto"/>
        <w:jc w:val="both"/>
      </w:pPr>
      <w:r>
        <w:t>úplnost předloženého projektového záměru</w:t>
      </w:r>
    </w:p>
    <w:p w14:paraId="4A87F2B2" w14:textId="58BF3224" w:rsidR="00437D62" w:rsidRDefault="00437D62" w:rsidP="00FC2A09">
      <w:pPr>
        <w:pStyle w:val="Odstavecseseznamem"/>
        <w:numPr>
          <w:ilvl w:val="0"/>
          <w:numId w:val="39"/>
        </w:numPr>
        <w:spacing w:after="0" w:line="240" w:lineRule="auto"/>
        <w:jc w:val="both"/>
        <w:rPr>
          <w:ins w:id="66" w:author="Kristina Kleinwächterová" w:date="2017-09-14T16:29:00Z"/>
        </w:rPr>
      </w:pPr>
      <w:r>
        <w:t>předběžné vyhodnocení souladu se Strategií ITI dle kritérií Řídicího výboru ITI Pražské metropolitní oblasti (dále jen ŘV ITI PMO</w:t>
      </w:r>
    </w:p>
    <w:p w14:paraId="3B4A23D1" w14:textId="272E709E" w:rsidR="00437D62" w:rsidRDefault="00437D62" w:rsidP="00437D62">
      <w:pPr>
        <w:pStyle w:val="Odstavecseseznamem"/>
        <w:numPr>
          <w:ilvl w:val="0"/>
          <w:numId w:val="39"/>
        </w:numPr>
        <w:spacing w:line="240" w:lineRule="auto"/>
        <w:jc w:val="both"/>
      </w:pPr>
      <w:ins w:id="67" w:author="Kristina Kleinwächterová" w:date="2017-09-14T16:29:00Z">
        <w:r>
          <w:t>na základě této kontroly budou k doplnění, případně k úpravě projektového záměru vyzváni ti žadatelé, u kterých projektový záměr neprošel kontrolou úplnosti a předběžným vyhodnocením.</w:t>
        </w:r>
      </w:ins>
    </w:p>
    <w:p w14:paraId="33FC1647" w14:textId="4EAA9804" w:rsidR="003C28DD" w:rsidRDefault="003C28DD" w:rsidP="00437D62">
      <w:pPr>
        <w:pStyle w:val="Odstavecseseznamem"/>
        <w:numPr>
          <w:ilvl w:val="0"/>
          <w:numId w:val="40"/>
        </w:numPr>
        <w:spacing w:before="240" w:after="0" w:line="240" w:lineRule="auto"/>
        <w:jc w:val="both"/>
      </w:pPr>
      <w:r w:rsidRPr="00B1466C">
        <w:t>Po ukončení kontroly projektových záměrů svolá manažer ITI</w:t>
      </w:r>
      <w:r>
        <w:t xml:space="preserve"> </w:t>
      </w:r>
      <w:r w:rsidRPr="0032792C">
        <w:t>jednání pracovní skupiny, na kterou jsou přizváni</w:t>
      </w:r>
      <w:ins w:id="68" w:author="Kubíček Ondřej Mgr. (IPR/SSP)" w:date="2017-09-14T14:36:00Z">
        <w:r w:rsidR="00632BF3">
          <w:t xml:space="preserve"> ti</w:t>
        </w:r>
      </w:ins>
      <w:r w:rsidRPr="0032792C">
        <w:t xml:space="preserve"> </w:t>
      </w:r>
      <w:del w:id="69" w:author="Kubíček Ondřej Mgr. (IPR/SSP)" w:date="2017-09-14T14:36:00Z">
        <w:r w:rsidRPr="0032792C" w:rsidDel="00632BF3">
          <w:delText xml:space="preserve">všichni </w:delText>
        </w:r>
      </w:del>
      <w:r w:rsidRPr="0032792C">
        <w:t xml:space="preserve">žadatelé, kteří předložili </w:t>
      </w:r>
      <w:r>
        <w:t xml:space="preserve">projektový záměr </w:t>
      </w:r>
      <w:del w:id="70" w:author="Kubíček Ondřej Mgr. (IPR/SSP)" w:date="2017-09-14T14:36:00Z">
        <w:r w:rsidDel="00632BF3">
          <w:delText>do dané</w:delText>
        </w:r>
      </w:del>
      <w:del w:id="71" w:author="Kubíček Ondřej Mgr. (IPR/SSP)" w:date="2017-09-14T14:38:00Z">
        <w:r w:rsidDel="00632BF3">
          <w:delText xml:space="preserve"> </w:delText>
        </w:r>
      </w:del>
      <w:ins w:id="72" w:author="Kubíček Ondřej Mgr. (IPR/SSP)" w:date="2017-09-14T14:38:00Z">
        <w:r w:rsidR="00632BF3">
          <w:t xml:space="preserve">v souladu se zaměřením </w:t>
        </w:r>
      </w:ins>
      <w:r>
        <w:t>výzvy.</w:t>
      </w:r>
      <w:ins w:id="73" w:author="Kubíček Ondřej Mgr. (IPR/SSP)" w:date="2017-09-14T14:40:00Z">
        <w:r w:rsidR="00632BF3">
          <w:t xml:space="preserve"> Předkladateli projektového záměru, který byl vyhodnocen jako nerelevantní, zašle manažer informaci o záporném vyhodnocení.</w:t>
        </w:r>
      </w:ins>
      <w:del w:id="74" w:author="Kubíček Ondřej Mgr. (IPR/SSP)" w:date="2017-09-14T14:40:00Z">
        <w:r w:rsidRPr="0032792C" w:rsidDel="00632BF3">
          <w:delText xml:space="preserve"> </w:delText>
        </w:r>
      </w:del>
      <w:ins w:id="75" w:author="Kůstková Linda Ing." w:date="2017-09-07T09:26:00Z">
        <w:r w:rsidR="00922539">
          <w:t xml:space="preserve"> </w:t>
        </w:r>
      </w:ins>
      <w:ins w:id="76" w:author="Kubíček Ondřej Mgr. (IPR/SSP)" w:date="2017-09-14T14:42:00Z">
        <w:r w:rsidR="00632BF3">
          <w:t>Předkladatel se může zúčastnit jednání PS i v případě, že s tímto vyhodnocením nesouhlasí</w:t>
        </w:r>
      </w:ins>
      <w:ins w:id="77" w:author="Kubíček Ondřej Mgr. (IPR/SSP)" w:date="2017-09-14T14:43:00Z">
        <w:r w:rsidR="00632BF3">
          <w:t>.</w:t>
        </w:r>
      </w:ins>
      <w:ins w:id="78" w:author="Kůstková Linda Ing." w:date="2017-09-07T09:26:00Z">
        <w:r w:rsidR="00922539">
          <w:t xml:space="preserve"> </w:t>
        </w:r>
      </w:ins>
      <w:r w:rsidRPr="0032792C">
        <w:t xml:space="preserve">Pozvánka na jednání PS bude zaslána elektronicky </w:t>
      </w:r>
      <w:r w:rsidRPr="0032792C">
        <w:rPr>
          <w:b/>
        </w:rPr>
        <w:t>nejpozději 10 kalendářních dnů před termínem konání</w:t>
      </w:r>
      <w:r w:rsidRPr="0032792C">
        <w:t xml:space="preserve"> na kontaktní údaje uvedené v projektovém záměru. </w:t>
      </w:r>
    </w:p>
    <w:p w14:paraId="45CB8E82" w14:textId="77777777" w:rsidR="003C28DD" w:rsidRDefault="003C28DD" w:rsidP="00140CC4">
      <w:pPr>
        <w:spacing w:after="0" w:line="240" w:lineRule="auto"/>
        <w:jc w:val="both"/>
      </w:pPr>
    </w:p>
    <w:p w14:paraId="2D26E2FA" w14:textId="77777777" w:rsidR="00452EA8" w:rsidRDefault="003C28DD" w:rsidP="00140CC4">
      <w:pPr>
        <w:spacing w:after="0" w:line="240" w:lineRule="auto"/>
        <w:jc w:val="both"/>
      </w:pPr>
      <w:r>
        <w:t xml:space="preserve">Adresát bude vyzván k potvrzení účasti a zaslání upraveného projektového záměru </w:t>
      </w:r>
      <w:r w:rsidRPr="003C28DD">
        <w:rPr>
          <w:b/>
        </w:rPr>
        <w:t xml:space="preserve">do 5 kalendářních dnů </w:t>
      </w:r>
      <w:r w:rsidRPr="00F56626">
        <w:t>od odeslání pozvánky na PS</w:t>
      </w:r>
      <w:r>
        <w:t xml:space="preserve">. Upravený projektový záměr se zasílá pouze elektronicky s podpisem oprávněné osoby za žadatele na emailovou adresu </w:t>
      </w:r>
      <w:hyperlink r:id="rId17" w:history="1">
        <w:r w:rsidRPr="00F94D8F">
          <w:rPr>
            <w:rStyle w:val="Hypertextovodkaz"/>
          </w:rPr>
          <w:t>iti@ipr.praha.eu</w:t>
        </w:r>
      </w:hyperlink>
      <w:r>
        <w:t>.</w:t>
      </w:r>
    </w:p>
    <w:p w14:paraId="18744A44" w14:textId="77777777" w:rsidR="00437D62" w:rsidRDefault="00437D62" w:rsidP="00140CC4">
      <w:pPr>
        <w:spacing w:after="0" w:line="240" w:lineRule="auto"/>
        <w:jc w:val="both"/>
      </w:pPr>
    </w:p>
    <w:p w14:paraId="46F74894" w14:textId="77777777" w:rsidR="00437D62" w:rsidRDefault="00437D62" w:rsidP="00437D62">
      <w:pPr>
        <w:pStyle w:val="Odstavecseseznamem"/>
        <w:numPr>
          <w:ilvl w:val="0"/>
          <w:numId w:val="40"/>
        </w:numPr>
        <w:spacing w:after="0" w:line="240" w:lineRule="auto"/>
        <w:jc w:val="both"/>
      </w:pPr>
      <w:r>
        <w:t>J</w:t>
      </w:r>
      <w:r w:rsidRPr="00AE1765">
        <w:t xml:space="preserve">ednání PS </w:t>
      </w:r>
      <w:r>
        <w:t xml:space="preserve">vede tzv. koordinátor PS, který v průběhu jednání uvede počet všech přijatých projektových záměrů, z toho počet kladně vyhodnocených a těch, které i přes výzvu k úpravě neprošly kontrolou úplnosti a předběžným vyhodnocením. </w:t>
      </w:r>
    </w:p>
    <w:p w14:paraId="35E8FE08" w14:textId="10A0C75A" w:rsidR="00452EA8" w:rsidRDefault="00452EA8" w:rsidP="00B02127">
      <w:pPr>
        <w:pStyle w:val="Odstavecseseznamem"/>
        <w:numPr>
          <w:ilvl w:val="0"/>
          <w:numId w:val="40"/>
        </w:numPr>
        <w:spacing w:after="0" w:line="240" w:lineRule="auto"/>
        <w:jc w:val="both"/>
      </w:pPr>
      <w:r>
        <w:t>Žadatel</w:t>
      </w:r>
      <w:ins w:id="79" w:author="Kubíček Ondřej Mgr. (IPR/SSP)" w:date="2017-09-14T14:48:00Z">
        <w:r w:rsidR="00B02127" w:rsidRPr="00B02127">
          <w:t>, jehož projektový záměr neprošel kontrolou úplnosti a předběžným vyhodnocením</w:t>
        </w:r>
      </w:ins>
      <w:ins w:id="80" w:author="Kubíček Ondřej Mgr. (IPR/SSP)" w:date="2017-09-14T14:49:00Z">
        <w:r w:rsidR="00B02127">
          <w:t>,</w:t>
        </w:r>
      </w:ins>
      <w:r>
        <w:t xml:space="preserve"> může v tomto případě:</w:t>
      </w:r>
    </w:p>
    <w:p w14:paraId="46664509" w14:textId="77777777" w:rsidR="00452EA8" w:rsidRDefault="00452EA8" w:rsidP="00FC2A09">
      <w:pPr>
        <w:pStyle w:val="Odstavecseseznamem"/>
        <w:numPr>
          <w:ilvl w:val="1"/>
          <w:numId w:val="40"/>
        </w:numPr>
        <w:spacing w:after="0" w:line="240" w:lineRule="auto"/>
        <w:jc w:val="both"/>
      </w:pPr>
      <w:r w:rsidRPr="00803CB8">
        <w:t>prezentovat svůj projekt</w:t>
      </w:r>
      <w:r>
        <w:t>ový záměr a rozporovat výsledek kontroly úplnosti a předběžného vyhodnocení</w:t>
      </w:r>
      <w:r w:rsidRPr="00803CB8">
        <w:t xml:space="preserve">. Pracovní skupina poté </w:t>
      </w:r>
      <w:r>
        <w:t xml:space="preserve">konsensem </w:t>
      </w:r>
      <w:r w:rsidRPr="00803CB8">
        <w:t>rozhodne</w:t>
      </w:r>
      <w:r>
        <w:t xml:space="preserve"> o jeho relevantnosti a vyhodnocení jako souladného/nesouladného se Strategií ITI,</w:t>
      </w:r>
    </w:p>
    <w:p w14:paraId="5C7332B9" w14:textId="77777777" w:rsidR="00452EA8" w:rsidRDefault="00452EA8" w:rsidP="00437D62">
      <w:pPr>
        <w:pStyle w:val="Odstavecseseznamem"/>
        <w:numPr>
          <w:ilvl w:val="1"/>
          <w:numId w:val="40"/>
        </w:numPr>
        <w:spacing w:line="240" w:lineRule="auto"/>
        <w:jc w:val="both"/>
      </w:pPr>
      <w:r>
        <w:t>odstoupit z PS formou čestného prohlášení, které bude přílohou zápisu z PS.</w:t>
      </w:r>
      <w:r w:rsidRPr="00803CB8">
        <w:t xml:space="preserve"> </w:t>
      </w:r>
    </w:p>
    <w:p w14:paraId="72B1BC39" w14:textId="77777777" w:rsidR="00452EA8" w:rsidRPr="00803CB8" w:rsidRDefault="00452EA8" w:rsidP="00F04B1F">
      <w:pPr>
        <w:spacing w:line="240" w:lineRule="auto"/>
        <w:jc w:val="both"/>
      </w:pPr>
      <w:r w:rsidRPr="00803CB8">
        <w:t>O všech těchto krocích bude veden záznam v zápisu z pracovní skupiny. Počet jednání PS není omezen, bude-li nutné svolat další jednání, bude přímo na jednání stanoven termín jednání následujícího.</w:t>
      </w:r>
    </w:p>
    <w:p w14:paraId="278EC11B" w14:textId="46F4B430" w:rsidR="00452EA8" w:rsidRDefault="00452EA8" w:rsidP="00F04B1F">
      <w:pPr>
        <w:spacing w:line="240" w:lineRule="auto"/>
        <w:jc w:val="both"/>
      </w:pPr>
      <w:r>
        <w:t>Cílem PS je vytvořit takový soubor projektů, který naplní parametry výzvy. Pokud PS nedojde ke konsensu, vznikne soubor projektových záměrů, které splňují kritéria ŘV ITI PMO</w:t>
      </w:r>
      <w:ins w:id="81" w:author="Kubíček Ondřej Mgr. (IPR/SSP)" w:date="2017-09-14T14:58:00Z">
        <w:r w:rsidR="00AF6695">
          <w:t>. V tomto případě</w:t>
        </w:r>
      </w:ins>
      <w:del w:id="82" w:author="Kubíček Ondřej Mgr. (IPR/SSP)" w:date="2017-09-14T14:59:00Z">
        <w:r w:rsidDel="00AF6695">
          <w:delText>,</w:delText>
        </w:r>
      </w:del>
      <w:r>
        <w:t xml:space="preserve"> </w:t>
      </w:r>
      <w:del w:id="83" w:author="Kubíček Ondřej Mgr. (IPR/SSP)" w:date="2017-09-14T14:58:00Z">
        <w:r w:rsidDel="00AF6695">
          <w:delText>a</w:delText>
        </w:r>
      </w:del>
      <w:r>
        <w:t>však</w:t>
      </w:r>
      <w:ins w:id="84" w:author="Kubíček Ondřej Mgr. (IPR/SSP)" w:date="2017-09-14T14:58:00Z">
        <w:r w:rsidR="00AF6695">
          <w:t xml:space="preserve"> může vzniknout</w:t>
        </w:r>
      </w:ins>
      <w:del w:id="85" w:author="Kubíček Ondřej Mgr. (IPR/SSP)" w:date="2017-09-14T14:58:00Z">
        <w:r w:rsidDel="00AF6695">
          <w:delText xml:space="preserve"> v</w:delText>
        </w:r>
      </w:del>
      <w:r>
        <w:t> soubor</w:t>
      </w:r>
      <w:del w:id="86" w:author="Kubíček Ondřej Mgr. (IPR/SSP)" w:date="2017-09-14T14:58:00Z">
        <w:r w:rsidDel="00AF6695">
          <w:delText>u</w:delText>
        </w:r>
      </w:del>
      <w:r>
        <w:t xml:space="preserve"> přesahují</w:t>
      </w:r>
      <w:ins w:id="87" w:author="Kubíček Ondřej Mgr. (IPR/SSP)" w:date="2017-09-14T15:04:00Z">
        <w:r w:rsidR="00AF6695">
          <w:t>cí</w:t>
        </w:r>
      </w:ins>
      <w:r>
        <w:t xml:space="preserve"> 100 % alokace na dané opatření. </w:t>
      </w:r>
      <w:del w:id="88" w:author="Kubíček Ondřej Mgr. (IPR/SSP)" w:date="2017-09-14T15:04:00Z">
        <w:r w:rsidDel="00AF6695">
          <w:delText>Tento s</w:delText>
        </w:r>
      </w:del>
      <w:ins w:id="89" w:author="Kubíček Ondřej Mgr. (IPR/SSP)" w:date="2017-09-14T15:04:00Z">
        <w:r w:rsidR="00AF6695">
          <w:t>S</w:t>
        </w:r>
      </w:ins>
      <w:r>
        <w:t>oubor projektů bude předán ŘV ITI PMO, který na základě využití doplňkových kritérií vytvoří optimální soubor projektů naplňující parametry výzvy.</w:t>
      </w:r>
    </w:p>
    <w:p w14:paraId="329148CF" w14:textId="77777777" w:rsidR="00AF6695" w:rsidRDefault="00AF6695" w:rsidP="00AF6695">
      <w:pPr>
        <w:spacing w:line="240" w:lineRule="auto"/>
        <w:jc w:val="both"/>
        <w:rPr>
          <w:ins w:id="90" w:author="Kubíček Ondřej Mgr. (IPR/SSP)" w:date="2017-09-14T15:06:00Z"/>
        </w:rPr>
      </w:pPr>
      <w:ins w:id="91" w:author="Kubíček Ondřej Mgr. (IPR/SSP)" w:date="2017-09-14T15:06:00Z">
        <w:r>
          <w:t>Soubor projektových záměrů bude obsahovat za jednotlivé projektové záměry následující informace:</w:t>
        </w:r>
      </w:ins>
    </w:p>
    <w:p w14:paraId="0AA30731" w14:textId="17531B47" w:rsidR="00AF6695" w:rsidRPr="00684697" w:rsidRDefault="00AF6695" w:rsidP="00AF6695">
      <w:pPr>
        <w:pStyle w:val="Odstavecseseznamem"/>
        <w:numPr>
          <w:ilvl w:val="0"/>
          <w:numId w:val="41"/>
        </w:numPr>
        <w:spacing w:after="60" w:line="240" w:lineRule="auto"/>
        <w:ind w:left="1434" w:hanging="357"/>
        <w:contextualSpacing w:val="0"/>
        <w:jc w:val="both"/>
        <w:rPr>
          <w:ins w:id="92" w:author="Kubíček Ondřej Mgr. (IPR/SSP)" w:date="2017-09-14T15:06:00Z"/>
          <w:rFonts w:eastAsia="Calibri"/>
          <w:szCs w:val="20"/>
        </w:rPr>
      </w:pPr>
      <w:ins w:id="93" w:author="Kubíček Ondřej Mgr. (IPR/SSP)" w:date="2017-09-14T15:06:00Z">
        <w:r w:rsidRPr="00684697">
          <w:rPr>
            <w:rFonts w:eastAsia="Calibri"/>
            <w:szCs w:val="20"/>
          </w:rPr>
          <w:t>náz</w:t>
        </w:r>
      </w:ins>
      <w:ins w:id="94" w:author="Kleinwächterová Kristína Mgr. (IPR/SSP)" w:date="2017-09-19T09:42:00Z">
        <w:r w:rsidR="008143A5">
          <w:rPr>
            <w:rFonts w:eastAsia="Calibri"/>
            <w:szCs w:val="20"/>
          </w:rPr>
          <w:t>e</w:t>
        </w:r>
      </w:ins>
      <w:ins w:id="95" w:author="Kubíček Ondřej Mgr. (IPR/SSP)" w:date="2017-09-14T15:06:00Z">
        <w:r w:rsidRPr="00684697">
          <w:rPr>
            <w:rFonts w:eastAsia="Calibri"/>
            <w:szCs w:val="20"/>
          </w:rPr>
          <w:t>v projekt</w:t>
        </w:r>
      </w:ins>
      <w:ins w:id="96" w:author="Kleinwächterová Kristína Mgr. (IPR/SSP)" w:date="2017-09-19T09:42:00Z">
        <w:r w:rsidR="008143A5">
          <w:rPr>
            <w:rFonts w:eastAsia="Calibri"/>
            <w:szCs w:val="20"/>
          </w:rPr>
          <w:t>u</w:t>
        </w:r>
      </w:ins>
      <w:ins w:id="97" w:author="Kubíček Ondřej Mgr. (IPR/SSP)" w:date="2017-09-14T15:06:00Z">
        <w:r w:rsidRPr="00684697">
          <w:rPr>
            <w:rFonts w:eastAsia="Calibri"/>
            <w:szCs w:val="20"/>
          </w:rPr>
          <w:t xml:space="preserve">, </w:t>
        </w:r>
      </w:ins>
    </w:p>
    <w:p w14:paraId="2B579C0C" w14:textId="354F0CEE" w:rsidR="00AF6695" w:rsidRPr="00684697" w:rsidRDefault="00AF6695" w:rsidP="00AF6695">
      <w:pPr>
        <w:pStyle w:val="Odstavecseseznamem"/>
        <w:numPr>
          <w:ilvl w:val="0"/>
          <w:numId w:val="41"/>
        </w:numPr>
        <w:spacing w:after="60" w:line="240" w:lineRule="auto"/>
        <w:ind w:left="1434" w:hanging="357"/>
        <w:contextualSpacing w:val="0"/>
        <w:jc w:val="both"/>
        <w:rPr>
          <w:ins w:id="98" w:author="Kubíček Ondřej Mgr. (IPR/SSP)" w:date="2017-09-14T15:06:00Z"/>
          <w:rFonts w:eastAsia="Calibri"/>
          <w:szCs w:val="20"/>
        </w:rPr>
      </w:pPr>
      <w:ins w:id="99" w:author="Kubíček Ondřej Mgr. (IPR/SSP)" w:date="2017-09-14T15:06:00Z">
        <w:r w:rsidRPr="00684697">
          <w:rPr>
            <w:rFonts w:eastAsia="Calibri"/>
            <w:szCs w:val="20"/>
          </w:rPr>
          <w:t xml:space="preserve">zařazení do strategie až do úrovně </w:t>
        </w:r>
        <w:r w:rsidRPr="00D06BD3">
          <w:rPr>
            <w:rFonts w:eastAsia="Calibri"/>
            <w:szCs w:val="20"/>
          </w:rPr>
          <w:t>opatření,</w:t>
        </w:r>
        <w:r w:rsidRPr="00684697">
          <w:rPr>
            <w:rFonts w:eastAsia="Calibri"/>
            <w:szCs w:val="20"/>
          </w:rPr>
          <w:t xml:space="preserve"> </w:t>
        </w:r>
      </w:ins>
    </w:p>
    <w:p w14:paraId="5B0A4981" w14:textId="77777777" w:rsidR="00AF6695" w:rsidRPr="00684697" w:rsidRDefault="00AF6695" w:rsidP="00AF6695">
      <w:pPr>
        <w:pStyle w:val="Odstavecseseznamem"/>
        <w:numPr>
          <w:ilvl w:val="0"/>
          <w:numId w:val="41"/>
        </w:numPr>
        <w:spacing w:after="60" w:line="240" w:lineRule="auto"/>
        <w:ind w:left="1434" w:hanging="357"/>
        <w:contextualSpacing w:val="0"/>
        <w:jc w:val="both"/>
        <w:rPr>
          <w:ins w:id="100" w:author="Kubíček Ondřej Mgr. (IPR/SSP)" w:date="2017-09-14T15:06:00Z"/>
          <w:rFonts w:eastAsia="Calibri"/>
          <w:szCs w:val="20"/>
        </w:rPr>
      </w:pPr>
      <w:ins w:id="101" w:author="Kubíček Ondřej Mgr. (IPR/SSP)" w:date="2017-09-14T15:06:00Z">
        <w:r w:rsidRPr="00684697">
          <w:rPr>
            <w:rFonts w:eastAsia="Calibri"/>
            <w:szCs w:val="20"/>
          </w:rPr>
          <w:t>popis projekt</w:t>
        </w:r>
        <w:r>
          <w:rPr>
            <w:rFonts w:eastAsia="Calibri"/>
            <w:szCs w:val="20"/>
          </w:rPr>
          <w:t>ů</w:t>
        </w:r>
        <w:r w:rsidRPr="00684697">
          <w:rPr>
            <w:rFonts w:eastAsia="Calibri"/>
            <w:szCs w:val="20"/>
          </w:rPr>
          <w:t xml:space="preserve">, </w:t>
        </w:r>
      </w:ins>
    </w:p>
    <w:p w14:paraId="34B2CF34" w14:textId="77777777" w:rsidR="00AF6695" w:rsidRPr="00684697" w:rsidRDefault="00AF6695" w:rsidP="00AF6695">
      <w:pPr>
        <w:pStyle w:val="Odstavecseseznamem"/>
        <w:numPr>
          <w:ilvl w:val="0"/>
          <w:numId w:val="41"/>
        </w:numPr>
        <w:spacing w:after="60" w:line="240" w:lineRule="auto"/>
        <w:ind w:left="1434" w:hanging="357"/>
        <w:contextualSpacing w:val="0"/>
        <w:jc w:val="both"/>
        <w:rPr>
          <w:ins w:id="102" w:author="Kubíček Ondřej Mgr. (IPR/SSP)" w:date="2017-09-14T15:06:00Z"/>
          <w:rFonts w:eastAsia="Calibri"/>
          <w:szCs w:val="20"/>
        </w:rPr>
      </w:pPr>
      <w:ins w:id="103" w:author="Kubíček Ondřej Mgr. (IPR/SSP)" w:date="2017-09-14T15:06:00Z">
        <w:r w:rsidRPr="00684697">
          <w:rPr>
            <w:rFonts w:eastAsia="Calibri"/>
            <w:szCs w:val="20"/>
          </w:rPr>
          <w:lastRenderedPageBreak/>
          <w:t xml:space="preserve">popis pozitivního dopadu na vymezené území, </w:t>
        </w:r>
      </w:ins>
    </w:p>
    <w:p w14:paraId="4AC3C299" w14:textId="77777777" w:rsidR="00AF6695" w:rsidRPr="00684697" w:rsidRDefault="00AF6695" w:rsidP="00AF6695">
      <w:pPr>
        <w:pStyle w:val="Odstavecseseznamem"/>
        <w:numPr>
          <w:ilvl w:val="0"/>
          <w:numId w:val="41"/>
        </w:numPr>
        <w:spacing w:after="60" w:line="240" w:lineRule="auto"/>
        <w:ind w:left="1434" w:hanging="357"/>
        <w:contextualSpacing w:val="0"/>
        <w:jc w:val="both"/>
        <w:rPr>
          <w:ins w:id="104" w:author="Kubíček Ondřej Mgr. (IPR/SSP)" w:date="2017-09-14T15:06:00Z"/>
          <w:rFonts w:eastAsia="Calibri"/>
          <w:szCs w:val="20"/>
        </w:rPr>
      </w:pPr>
      <w:ins w:id="105" w:author="Kubíček Ondřej Mgr. (IPR/SSP)" w:date="2017-09-14T15:06:00Z">
        <w:r w:rsidRPr="00684697">
          <w:rPr>
            <w:rFonts w:eastAsia="Calibri"/>
            <w:szCs w:val="20"/>
          </w:rPr>
          <w:t xml:space="preserve">finanční plán v jednotlivých letech, </w:t>
        </w:r>
      </w:ins>
    </w:p>
    <w:p w14:paraId="530D5713" w14:textId="77777777" w:rsidR="00AF6695" w:rsidRDefault="00AF6695" w:rsidP="00AF6695">
      <w:pPr>
        <w:pStyle w:val="Odstavecseseznamem"/>
        <w:numPr>
          <w:ilvl w:val="0"/>
          <w:numId w:val="41"/>
        </w:numPr>
        <w:spacing w:after="60" w:line="240" w:lineRule="auto"/>
        <w:ind w:left="1434" w:hanging="357"/>
        <w:contextualSpacing w:val="0"/>
        <w:jc w:val="both"/>
        <w:rPr>
          <w:ins w:id="106" w:author="Kubíček Ondřej Mgr. (IPR/SSP)" w:date="2017-09-14T15:06:00Z"/>
          <w:rFonts w:eastAsia="Calibri"/>
          <w:szCs w:val="20"/>
        </w:rPr>
      </w:pPr>
      <w:ins w:id="107" w:author="Kubíček Ondřej Mgr. (IPR/SSP)" w:date="2017-09-14T15:06:00Z">
        <w:r w:rsidRPr="00684697">
          <w:rPr>
            <w:rFonts w:eastAsia="Calibri"/>
            <w:szCs w:val="20"/>
          </w:rPr>
          <w:t xml:space="preserve">celkové způsobilé výdaje, </w:t>
        </w:r>
      </w:ins>
    </w:p>
    <w:p w14:paraId="41D25888" w14:textId="77777777" w:rsidR="00AF6695" w:rsidRPr="00684697" w:rsidRDefault="00AF6695" w:rsidP="00AF6695">
      <w:pPr>
        <w:pStyle w:val="Odstavecseseznamem"/>
        <w:numPr>
          <w:ilvl w:val="0"/>
          <w:numId w:val="41"/>
        </w:numPr>
        <w:spacing w:after="60" w:line="240" w:lineRule="auto"/>
        <w:ind w:left="1434" w:hanging="357"/>
        <w:contextualSpacing w:val="0"/>
        <w:jc w:val="both"/>
        <w:rPr>
          <w:ins w:id="108" w:author="Kubíček Ondřej Mgr. (IPR/SSP)" w:date="2017-09-14T15:06:00Z"/>
          <w:rFonts w:eastAsia="Calibri"/>
          <w:szCs w:val="20"/>
        </w:rPr>
      </w:pPr>
      <w:ins w:id="109" w:author="Kubíček Ondřej Mgr. (IPR/SSP)" w:date="2017-09-14T15:06:00Z">
        <w:r>
          <w:rPr>
            <w:rFonts w:eastAsia="Calibri"/>
            <w:szCs w:val="20"/>
          </w:rPr>
          <w:t>předpokládaná požadovaná podpora z ESI fondů,</w:t>
        </w:r>
      </w:ins>
    </w:p>
    <w:p w14:paraId="3D9B3113" w14:textId="582053F5" w:rsidR="00AF6695" w:rsidRPr="00684697" w:rsidRDefault="00AF6695" w:rsidP="00AF6695">
      <w:pPr>
        <w:pStyle w:val="Odstavecseseznamem"/>
        <w:numPr>
          <w:ilvl w:val="0"/>
          <w:numId w:val="41"/>
        </w:numPr>
        <w:spacing w:after="60" w:line="240" w:lineRule="auto"/>
        <w:ind w:left="1434" w:hanging="357"/>
        <w:contextualSpacing w:val="0"/>
        <w:jc w:val="both"/>
        <w:rPr>
          <w:ins w:id="110" w:author="Kubíček Ondřej Mgr. (IPR/SSP)" w:date="2017-09-14T15:06:00Z"/>
          <w:rFonts w:eastAsia="Calibri"/>
          <w:szCs w:val="20"/>
        </w:rPr>
      </w:pPr>
      <w:ins w:id="111" w:author="Kubíček Ondřej Mgr. (IPR/SSP)" w:date="2017-09-14T15:06:00Z">
        <w:r w:rsidRPr="00684697">
          <w:rPr>
            <w:rFonts w:eastAsia="Calibri"/>
            <w:szCs w:val="20"/>
          </w:rPr>
          <w:t>předpokládané datum zahájení a ukončení realizace projekt</w:t>
        </w:r>
      </w:ins>
      <w:ins w:id="112" w:author="Kleinwächterová Kristína Mgr. (IPR/SSP)" w:date="2017-09-19T09:42:00Z">
        <w:r w:rsidR="008143A5">
          <w:rPr>
            <w:rFonts w:eastAsia="Calibri"/>
            <w:szCs w:val="20"/>
          </w:rPr>
          <w:t>u</w:t>
        </w:r>
      </w:ins>
      <w:ins w:id="113" w:author="Kubíček Ondřej Mgr. (IPR/SSP)" w:date="2017-09-14T15:06:00Z">
        <w:r w:rsidRPr="00684697">
          <w:rPr>
            <w:rFonts w:eastAsia="Calibri"/>
            <w:szCs w:val="20"/>
          </w:rPr>
          <w:t xml:space="preserve">, </w:t>
        </w:r>
      </w:ins>
    </w:p>
    <w:p w14:paraId="05B66D50" w14:textId="712B3F30" w:rsidR="00AF6695" w:rsidRPr="00684697" w:rsidRDefault="00AF6695" w:rsidP="00AF6695">
      <w:pPr>
        <w:pStyle w:val="Odstavecseseznamem"/>
        <w:numPr>
          <w:ilvl w:val="0"/>
          <w:numId w:val="41"/>
        </w:numPr>
        <w:spacing w:after="60" w:line="240" w:lineRule="auto"/>
        <w:ind w:left="1434" w:hanging="357"/>
        <w:contextualSpacing w:val="0"/>
        <w:jc w:val="both"/>
        <w:rPr>
          <w:ins w:id="114" w:author="Kubíček Ondřej Mgr. (IPR/SSP)" w:date="2017-09-14T15:06:00Z"/>
          <w:rFonts w:eastAsia="Calibri"/>
          <w:szCs w:val="20"/>
        </w:rPr>
      </w:pPr>
      <w:ins w:id="115" w:author="Kubíček Ondřej Mgr. (IPR/SSP)" w:date="2017-09-14T15:06:00Z">
        <w:r w:rsidRPr="00684697">
          <w:rPr>
            <w:rFonts w:eastAsia="Calibri"/>
            <w:szCs w:val="20"/>
          </w:rPr>
          <w:t>identifikace žadatel</w:t>
        </w:r>
      </w:ins>
      <w:ins w:id="116" w:author="Kleinwächterová Kristína Mgr. (IPR/SSP)" w:date="2017-09-19T09:42:00Z">
        <w:r w:rsidR="008143A5">
          <w:rPr>
            <w:rFonts w:eastAsia="Calibri"/>
            <w:szCs w:val="20"/>
          </w:rPr>
          <w:t>e</w:t>
        </w:r>
      </w:ins>
      <w:ins w:id="117" w:author="Kubíček Ondřej Mgr. (IPR/SSP)" w:date="2017-09-14T15:06:00Z">
        <w:r w:rsidRPr="00684697">
          <w:rPr>
            <w:rFonts w:eastAsia="Calibri"/>
            <w:szCs w:val="20"/>
          </w:rPr>
          <w:t xml:space="preserve">, </w:t>
        </w:r>
      </w:ins>
    </w:p>
    <w:p w14:paraId="428C4D82" w14:textId="77777777" w:rsidR="00AF6695" w:rsidRPr="00684697" w:rsidRDefault="00AF6695" w:rsidP="00AF6695">
      <w:pPr>
        <w:pStyle w:val="Odstavecseseznamem"/>
        <w:numPr>
          <w:ilvl w:val="0"/>
          <w:numId w:val="41"/>
        </w:numPr>
        <w:spacing w:after="60" w:line="240" w:lineRule="auto"/>
        <w:ind w:left="1434" w:hanging="357"/>
        <w:contextualSpacing w:val="0"/>
        <w:jc w:val="both"/>
        <w:rPr>
          <w:ins w:id="118" w:author="Kubíček Ondřej Mgr. (IPR/SSP)" w:date="2017-09-14T15:06:00Z"/>
          <w:rFonts w:eastAsia="Calibri"/>
          <w:szCs w:val="20"/>
        </w:rPr>
      </w:pPr>
      <w:ins w:id="119" w:author="Kubíček Ondřej Mgr. (IPR/SSP)" w:date="2017-09-14T15:06:00Z">
        <w:r w:rsidRPr="00684697">
          <w:rPr>
            <w:rFonts w:eastAsia="Calibri"/>
            <w:szCs w:val="20"/>
          </w:rPr>
          <w:t xml:space="preserve">role zapojených subjektů, </w:t>
        </w:r>
      </w:ins>
    </w:p>
    <w:p w14:paraId="1B865DF4" w14:textId="77777777" w:rsidR="00AF6695" w:rsidRDefault="00AF6695" w:rsidP="00AF6695">
      <w:pPr>
        <w:pStyle w:val="Odstavecseseznamem"/>
        <w:numPr>
          <w:ilvl w:val="0"/>
          <w:numId w:val="41"/>
        </w:numPr>
        <w:spacing w:after="60" w:line="240" w:lineRule="auto"/>
        <w:ind w:left="1434" w:hanging="357"/>
        <w:contextualSpacing w:val="0"/>
        <w:jc w:val="both"/>
        <w:rPr>
          <w:ins w:id="120" w:author="Kubíček Ondřej Mgr. (IPR/SSP)" w:date="2017-09-14T15:06:00Z"/>
          <w:rFonts w:eastAsia="Calibri"/>
          <w:szCs w:val="20"/>
        </w:rPr>
      </w:pPr>
      <w:ins w:id="121" w:author="Kubíček Ondřej Mgr. (IPR/SSP)" w:date="2017-09-14T15:06:00Z">
        <w:r w:rsidRPr="00684697">
          <w:rPr>
            <w:rFonts w:eastAsia="Calibri"/>
            <w:szCs w:val="20"/>
          </w:rPr>
          <w:t>indikátory</w:t>
        </w:r>
      </w:ins>
    </w:p>
    <w:p w14:paraId="0CCF186F" w14:textId="4E9818EB" w:rsidR="00AF6695" w:rsidRDefault="00AF6695" w:rsidP="00AF6695">
      <w:pPr>
        <w:pStyle w:val="Odstavecseseznamem"/>
        <w:numPr>
          <w:ilvl w:val="0"/>
          <w:numId w:val="41"/>
        </w:numPr>
        <w:spacing w:after="60" w:line="240" w:lineRule="auto"/>
        <w:ind w:left="1434" w:hanging="357"/>
        <w:contextualSpacing w:val="0"/>
        <w:jc w:val="both"/>
        <w:rPr>
          <w:ins w:id="122" w:author="Kubíček Ondřej Mgr. (IPR/SSP)" w:date="2017-09-14T15:06:00Z"/>
          <w:rFonts w:eastAsia="Calibri"/>
          <w:szCs w:val="20"/>
        </w:rPr>
      </w:pPr>
      <w:ins w:id="123" w:author="Kubíček Ondřej Mgr. (IPR/SSP)" w:date="2017-09-14T15:06:00Z">
        <w:r>
          <w:rPr>
            <w:rFonts w:eastAsia="Calibri"/>
            <w:szCs w:val="20"/>
          </w:rPr>
          <w:t>informace o způsobu zajištění udržitelnosti projekt</w:t>
        </w:r>
      </w:ins>
      <w:ins w:id="124" w:author="Kleinwächterová Kristína Mgr. (IPR/SSP)" w:date="2017-09-19T09:43:00Z">
        <w:r w:rsidR="008143A5">
          <w:rPr>
            <w:rFonts w:eastAsia="Calibri"/>
            <w:szCs w:val="20"/>
          </w:rPr>
          <w:t>u</w:t>
        </w:r>
      </w:ins>
      <w:ins w:id="125" w:author="Kubíček Ondřej Mgr. (IPR/SSP)" w:date="2017-09-14T15:06:00Z">
        <w:r>
          <w:rPr>
            <w:rFonts w:eastAsia="Calibri"/>
            <w:szCs w:val="20"/>
          </w:rPr>
          <w:t xml:space="preserve"> (v relevantních případech)</w:t>
        </w:r>
        <w:r w:rsidRPr="00684697">
          <w:rPr>
            <w:rFonts w:eastAsia="Calibri"/>
            <w:szCs w:val="20"/>
          </w:rPr>
          <w:t xml:space="preserve">. </w:t>
        </w:r>
      </w:ins>
    </w:p>
    <w:p w14:paraId="28F4E2C2" w14:textId="5C93CCBF" w:rsidR="00BA2CF7" w:rsidRDefault="00BA2CF7" w:rsidP="00F04B1F">
      <w:pPr>
        <w:spacing w:line="240" w:lineRule="auto"/>
        <w:jc w:val="both"/>
      </w:pPr>
    </w:p>
    <w:p w14:paraId="056D6F42" w14:textId="72A9FA8D" w:rsidR="002C31A5" w:rsidRDefault="00452EA8" w:rsidP="00437D62">
      <w:pPr>
        <w:pStyle w:val="Odstavecseseznamem"/>
        <w:numPr>
          <w:ilvl w:val="0"/>
          <w:numId w:val="40"/>
        </w:numPr>
        <w:spacing w:line="240" w:lineRule="auto"/>
        <w:jc w:val="both"/>
        <w:rPr>
          <w:u w:val="single"/>
        </w:rPr>
      </w:pPr>
      <w:r w:rsidRPr="00B1466C">
        <w:t>Manažer ITI</w:t>
      </w:r>
      <w:ins w:id="126" w:author="Kubíček Ondřej Mgr. (IPR/SSP)" w:date="2017-09-14T15:07:00Z">
        <w:r w:rsidR="00AF6695">
          <w:t>, případně koordinátor</w:t>
        </w:r>
      </w:ins>
      <w:ins w:id="127" w:author="Kubíček Ondřej Mgr. (IPR/SSP)" w:date="2017-09-14T15:09:00Z">
        <w:r w:rsidR="00AF6695">
          <w:t>,</w:t>
        </w:r>
      </w:ins>
      <w:r w:rsidRPr="00B1466C">
        <w:t xml:space="preserve"> informuje ŘV ITI PMO o </w:t>
      </w:r>
      <w:r>
        <w:t xml:space="preserve">celkovém počtu přijatých projektových záměrů, o jejich předběžném vyhodnocení výkonným týmem nositele ITI, projednání na PS a </w:t>
      </w:r>
      <w:r w:rsidRPr="00B1466C">
        <w:t>stavu naplnění výzvy prostřednictvím projektu/souborů projektů. ŘV ITI PMO</w:t>
      </w:r>
      <w:r>
        <w:t xml:space="preserve"> posoudí</w:t>
      </w:r>
      <w:r w:rsidRPr="00B1466C">
        <w:t xml:space="preserve"> soulad jednotlivých projektových záměrů se Strategií ITI. </w:t>
      </w:r>
      <w:r>
        <w:t>ŘV ITI PMO posoud</w:t>
      </w:r>
      <w:r w:rsidRPr="00B1466C">
        <w:t>í všechna hodnotící kritéria</w:t>
      </w:r>
      <w:r>
        <w:t>:</w:t>
      </w:r>
      <w:r w:rsidRPr="00B1466C">
        <w:t xml:space="preserve"> </w:t>
      </w:r>
      <w:r>
        <w:t>P</w:t>
      </w:r>
      <w:r w:rsidRPr="00B1466C">
        <w:t xml:space="preserve">okud je hodnocení pozitivní (ano) či nerelevantní, je projektový záměr v souladu se Strategií ITI. Na základě </w:t>
      </w:r>
      <w:r>
        <w:t xml:space="preserve">doplňkových kritérií vybere ŘV ITI PMO projekty naplňující max. 100 % alokaci pro danou výzvu, které tak budou součástí optimálního souboru projektů. </w:t>
      </w:r>
      <w:r w:rsidRPr="00B1466C">
        <w:t xml:space="preserve">ŘV ITI PMO každému projektu ze souboru projektů </w:t>
      </w:r>
      <w:r>
        <w:t xml:space="preserve">vydá </w:t>
      </w:r>
      <w:r w:rsidRPr="00B1466C">
        <w:rPr>
          <w:u w:val="single"/>
        </w:rPr>
        <w:t>Vyjádření ŘV ITI PMO o souladu projektového záměru se Strategií ITI.</w:t>
      </w:r>
    </w:p>
    <w:p w14:paraId="0534B18C" w14:textId="6AE37C79" w:rsidR="00452EA8" w:rsidRPr="002C4BAE" w:rsidRDefault="00452EA8" w:rsidP="004E31B8">
      <w:pPr>
        <w:spacing w:line="240" w:lineRule="auto"/>
        <w:ind w:left="339"/>
        <w:jc w:val="both"/>
      </w:pPr>
      <w:r>
        <w:t xml:space="preserve">Pokud nedojde k vydání doporučujícího vyjádření, musí být rozhodnutí dostatečně odůvodněno a zformulováno přímo na jednání ŘV ITI PMO. </w:t>
      </w:r>
      <w:r w:rsidRPr="002C4BAE">
        <w:t xml:space="preserve">ŘV ITI PMO </w:t>
      </w:r>
      <w:r>
        <w:t xml:space="preserve">rozhodne </w:t>
      </w:r>
      <w:r w:rsidRPr="002C4BAE">
        <w:t xml:space="preserve">o vydání </w:t>
      </w:r>
      <w:r>
        <w:t>vyjádření o nesouladu, pokud je v rámci hodnocení negativní odpověď (ne)</w:t>
      </w:r>
      <w:r w:rsidRPr="002C4BAE">
        <w:t xml:space="preserve"> na jedno či více kritérií </w:t>
      </w:r>
      <w:r>
        <w:t xml:space="preserve">nebo pokud na základě využití </w:t>
      </w:r>
      <w:r w:rsidR="0071361C">
        <w:t xml:space="preserve">doplňkových kritérií </w:t>
      </w:r>
      <w:r>
        <w:t xml:space="preserve">projektový záměr není součástí </w:t>
      </w:r>
      <w:ins w:id="128" w:author="Kubíček Ondřej Mgr. (IPR/SSP)" w:date="2017-09-14T15:09:00Z">
        <w:r w:rsidR="00AF6695">
          <w:t xml:space="preserve">optimálního </w:t>
        </w:r>
      </w:ins>
      <w:r>
        <w:t>souboru projektů naplňující</w:t>
      </w:r>
      <w:r w:rsidR="0071361C">
        <w:t>ho</w:t>
      </w:r>
      <w:r>
        <w:t xml:space="preserve"> parametry výzvy</w:t>
      </w:r>
      <w:r w:rsidRPr="002C4BAE">
        <w:t>.</w:t>
      </w:r>
    </w:p>
    <w:p w14:paraId="518BF8F0" w14:textId="2FF702A9" w:rsidR="00452EA8" w:rsidRDefault="00452EA8" w:rsidP="00437D62">
      <w:pPr>
        <w:spacing w:line="240" w:lineRule="auto"/>
        <w:ind w:left="339"/>
        <w:jc w:val="both"/>
        <w:rPr>
          <w:ins w:id="129" w:author="Kůstková Linda Ing." w:date="2017-09-07T10:13:00Z"/>
        </w:rPr>
      </w:pPr>
      <w:r w:rsidRPr="00BC0F28">
        <w:t>Vyjádření ŘV ITI PMO o souladu/nesouladu projektového záměru se Strategií ITI</w:t>
      </w:r>
      <w:r>
        <w:t xml:space="preserve"> </w:t>
      </w:r>
      <w:ins w:id="130" w:author="Kubíček Ondřej Mgr. (IPR/SSP)" w:date="2017-09-14T15:11:00Z">
        <w:r w:rsidR="00AF6695">
          <w:t xml:space="preserve">má doporučující (právně nezávazný) charakter a </w:t>
        </w:r>
      </w:ins>
      <w:r w:rsidRPr="00B1466C">
        <w:t xml:space="preserve">je </w:t>
      </w:r>
      <w:r>
        <w:t>žadateli</w:t>
      </w:r>
      <w:r w:rsidRPr="00BC0F28">
        <w:t xml:space="preserve"> doručeno do 7 kalendářních dnů od jednání ŘV ITI PMO </w:t>
      </w:r>
      <w:del w:id="131" w:author="Kubíček Ondřej Mgr. (IPR/SSP)" w:date="2017-09-14T15:12:00Z">
        <w:r w:rsidRPr="00BC0F28" w:rsidDel="00410801">
          <w:delText xml:space="preserve">a to doporučeně poštou a </w:delText>
        </w:r>
      </w:del>
      <w:r w:rsidRPr="00BC0F28">
        <w:t xml:space="preserve">datovou schránkou. </w:t>
      </w:r>
    </w:p>
    <w:p w14:paraId="27572C37" w14:textId="77777777" w:rsidR="00831569" w:rsidRPr="00BC0F28" w:rsidRDefault="00831569" w:rsidP="00437D62">
      <w:pPr>
        <w:spacing w:line="240" w:lineRule="auto"/>
        <w:ind w:left="339"/>
        <w:jc w:val="both"/>
      </w:pPr>
    </w:p>
    <w:p w14:paraId="01D9FF0D" w14:textId="32522FA7" w:rsidR="00452EA8" w:rsidRPr="002C4BAE" w:rsidRDefault="00452EA8" w:rsidP="00376ECD">
      <w:pPr>
        <w:spacing w:line="240" w:lineRule="auto"/>
        <w:jc w:val="both"/>
      </w:pPr>
      <w:r w:rsidRPr="002C4BAE">
        <w:t xml:space="preserve">Vyjádření ŘV ITI </w:t>
      </w:r>
      <w:r>
        <w:t xml:space="preserve">PMO </w:t>
      </w:r>
      <w:r w:rsidRPr="002C4BAE">
        <w:t>je platné do data ukončení příjmu žádostí o podporu navazující výzvy Z</w:t>
      </w:r>
      <w:r>
        <w:t>prostředkujícího subjektu (ZS)</w:t>
      </w:r>
      <w:r w:rsidRPr="002C4BAE">
        <w:t xml:space="preserve"> ITI.</w:t>
      </w:r>
    </w:p>
    <w:p w14:paraId="231A412F" w14:textId="77777777" w:rsidR="00452EA8" w:rsidRPr="002C4BAE" w:rsidRDefault="00452EA8" w:rsidP="004E31B8">
      <w:pPr>
        <w:spacing w:line="240" w:lineRule="auto"/>
        <w:jc w:val="both"/>
      </w:pPr>
    </w:p>
    <w:p w14:paraId="4143690A" w14:textId="77777777" w:rsidR="00452EA8" w:rsidRDefault="00452EA8">
      <w:pPr>
        <w:spacing w:line="240" w:lineRule="auto"/>
        <w:jc w:val="both"/>
        <w:rPr>
          <w:u w:val="single"/>
        </w:rPr>
      </w:pPr>
      <w:r w:rsidRPr="002C4BAE">
        <w:t xml:space="preserve">Statuty a jednací řády pracovních skupin a ŘV ITI PMO jsou součástí Strategie ITI (příloha č. 8 a 9), která je dostupná na:  </w:t>
      </w:r>
      <w:hyperlink r:id="rId18" w:history="1">
        <w:r w:rsidRPr="00742918">
          <w:rPr>
            <w:rStyle w:val="Hypertextovodkaz"/>
          </w:rPr>
          <w:t>http://itipraha.eu/strategicky-dokument</w:t>
        </w:r>
      </w:hyperlink>
    </w:p>
    <w:p w14:paraId="5221819E" w14:textId="77777777" w:rsidR="00452EA8" w:rsidRPr="002C4BAE" w:rsidRDefault="00452EA8">
      <w:pPr>
        <w:spacing w:line="240" w:lineRule="auto"/>
        <w:jc w:val="both"/>
      </w:pPr>
    </w:p>
    <w:p w14:paraId="6A767432" w14:textId="43A31051" w:rsidR="00452EA8" w:rsidRDefault="00452EA8">
      <w:pPr>
        <w:spacing w:line="240" w:lineRule="auto"/>
        <w:jc w:val="both"/>
        <w:rPr>
          <w:rFonts w:ascii="Calibri" w:hAnsi="Calibri"/>
          <w:color w:val="000000"/>
        </w:rPr>
      </w:pPr>
      <w:r>
        <w:rPr>
          <w:rFonts w:ascii="Calibri" w:hAnsi="Calibri"/>
          <w:color w:val="000000"/>
        </w:rPr>
        <w:t>Po obdržení vyjádření ŘV ITI PMO, žadatel zpracuje standardní žádost o podporu v MS2014+ dle pravidel IROP a v souladu s výzvou Řídicího orgánu IROP, resp. Zprostředkujícího subjektu ITI.</w:t>
      </w:r>
    </w:p>
    <w:p w14:paraId="5D548E49" w14:textId="12804656" w:rsidR="003C28DD" w:rsidDel="00831569" w:rsidRDefault="003C28DD" w:rsidP="00410801">
      <w:pPr>
        <w:spacing w:after="0"/>
        <w:rPr>
          <w:lang w:eastAsia="cs-CZ"/>
        </w:rPr>
      </w:pPr>
    </w:p>
    <w:p w14:paraId="68CDA718" w14:textId="77777777" w:rsidR="00410801" w:rsidRDefault="00410801" w:rsidP="00410801">
      <w:pPr>
        <w:spacing w:after="0"/>
        <w:jc w:val="both"/>
        <w:rPr>
          <w:ins w:id="132" w:author="Kubíček Ondřej Mgr. (IPR/SSP)" w:date="2017-09-14T15:15:00Z"/>
          <w:lang w:eastAsia="cs-CZ"/>
        </w:rPr>
      </w:pPr>
      <w:ins w:id="133" w:author="Kubíček Ondřej Mgr. (IPR/SSP)" w:date="2017-09-14T15:15:00Z">
        <w:r>
          <w:rPr>
            <w:lang w:eastAsia="cs-CZ"/>
          </w:rPr>
          <w:t>Projektovou žádost může žadatel podat i s nesouladným vyjádřením ŘV ITI PMO v rámci Integrovaného regionálního operačního programu (IROP).</w:t>
        </w:r>
      </w:ins>
    </w:p>
    <w:p w14:paraId="23D5C7F9" w14:textId="77777777" w:rsidR="002A48A4" w:rsidRDefault="002A48A4" w:rsidP="00410801">
      <w:pPr>
        <w:spacing w:after="0"/>
        <w:rPr>
          <w:ins w:id="134" w:author="Kleinwächterová Kristína Mgr. (IPR/SSP)" w:date="2017-09-19T09:43:00Z"/>
          <w:lang w:eastAsia="cs-CZ"/>
        </w:rPr>
      </w:pPr>
    </w:p>
    <w:p w14:paraId="1B728750" w14:textId="77777777" w:rsidR="008143A5" w:rsidRPr="00BC7453" w:rsidRDefault="008143A5" w:rsidP="008143A5">
      <w:pPr>
        <w:spacing w:after="60"/>
        <w:rPr>
          <w:ins w:id="135" w:author="Kleinwächterová Kristína Mgr. (IPR/SSP)" w:date="2017-09-19T09:47:00Z"/>
          <w:rFonts w:eastAsia="Calibri"/>
          <w:szCs w:val="20"/>
        </w:rPr>
      </w:pPr>
      <w:bookmarkStart w:id="136" w:name="_GoBack"/>
      <w:ins w:id="137" w:author="Kleinwächterová Kristína Mgr. (IPR/SSP)" w:date="2017-09-19T09:47:00Z">
        <w:r>
          <w:rPr>
            <w:rFonts w:eastAsia="Calibri"/>
            <w:szCs w:val="20"/>
          </w:rPr>
          <w:t>Nositel IN může ve své výzvě definovat, které další informace/dokumenty má žadatel doložit.</w:t>
        </w:r>
      </w:ins>
    </w:p>
    <w:p w14:paraId="2E26F3A6" w14:textId="77777777" w:rsidR="008143A5" w:rsidRDefault="008143A5" w:rsidP="00410801">
      <w:pPr>
        <w:spacing w:after="0"/>
        <w:rPr>
          <w:ins w:id="138" w:author="Kubíček Ondřej Mgr. (IPR/SSP)" w:date="2017-09-14T15:17:00Z"/>
          <w:lang w:eastAsia="cs-CZ"/>
        </w:rPr>
      </w:pPr>
    </w:p>
    <w:bookmarkEnd w:id="136"/>
    <w:p w14:paraId="441761BF" w14:textId="77777777" w:rsidR="00410801" w:rsidRPr="0045626E" w:rsidRDefault="00410801" w:rsidP="00080B11">
      <w:pPr>
        <w:pStyle w:val="Nadpis3"/>
        <w:numPr>
          <w:ilvl w:val="0"/>
          <w:numId w:val="0"/>
        </w:numPr>
        <w:ind w:left="720" w:hanging="720"/>
        <w:jc w:val="both"/>
        <w:rPr>
          <w:ins w:id="139" w:author="Kubíček Ondřej Mgr. (IPR/SSP)" w:date="2017-09-14T15:17:00Z"/>
          <w:lang w:eastAsia="cs-CZ"/>
        </w:rPr>
      </w:pPr>
      <w:ins w:id="140" w:author="Kubíček Ondřej Mgr. (IPR/SSP)" w:date="2017-09-14T15:17:00Z">
        <w:r w:rsidRPr="00D212D7">
          <w:rPr>
            <w:lang w:eastAsia="cs-CZ"/>
          </w:rPr>
          <w:lastRenderedPageBreak/>
          <w:t>Změny ve výzvě nositele</w:t>
        </w:r>
      </w:ins>
    </w:p>
    <w:p w14:paraId="500DA704" w14:textId="77777777" w:rsidR="00410801" w:rsidRDefault="00410801" w:rsidP="00410801">
      <w:pPr>
        <w:spacing w:after="0"/>
        <w:jc w:val="both"/>
        <w:rPr>
          <w:ins w:id="141" w:author="Kubíček Ondřej Mgr. (IPR/SSP)" w:date="2017-09-14T15:17:00Z"/>
          <w:b/>
          <w:lang w:eastAsia="cs-CZ"/>
        </w:rPr>
      </w:pPr>
    </w:p>
    <w:p w14:paraId="36CD1AFF" w14:textId="77777777" w:rsidR="00410801" w:rsidRDefault="00410801" w:rsidP="00410801">
      <w:pPr>
        <w:spacing w:after="0"/>
        <w:jc w:val="both"/>
        <w:rPr>
          <w:ins w:id="142" w:author="Kubíček Ondřej Mgr. (IPR/SSP)" w:date="2017-09-14T15:17:00Z"/>
        </w:rPr>
      </w:pPr>
      <w:ins w:id="143" w:author="Kubíček Ondřej Mgr. (IPR/SSP)" w:date="2017-09-14T15:17:00Z">
        <w:r>
          <w:t>V kolových výzvách nemůže nositel provádět změny uvedené v kapitole 2.2 Obecných pravidel, pokud to není vynuceno právními předpisy nebo změnou metodického prostředí. Změny ve výzvě se nevztahují na projektové záměry, které žadatelé již podali. O změně pravidel výzvy bude nositel ITI informovat na:</w:t>
        </w:r>
      </w:ins>
    </w:p>
    <w:p w14:paraId="75917A9B" w14:textId="77777777" w:rsidR="00410801" w:rsidRDefault="00410801" w:rsidP="00410801">
      <w:pPr>
        <w:spacing w:after="0"/>
        <w:jc w:val="both"/>
        <w:rPr>
          <w:ins w:id="144" w:author="Kubíček Ondřej Mgr. (IPR/SSP)" w:date="2017-09-14T15:17:00Z"/>
        </w:rPr>
      </w:pPr>
      <w:ins w:id="145" w:author="Kubíček Ondřej Mgr. (IPR/SSP)" w:date="2017-09-14T15:17:00Z">
        <w:r>
          <w:sym w:font="Symbol" w:char="F0B7"/>
        </w:r>
        <w:r>
          <w:t xml:space="preserve"> webových stránkách ITI Pražské metropolitní oblasti (</w:t>
        </w:r>
        <w:r>
          <w:fldChar w:fldCharType="begin"/>
        </w:r>
        <w:r>
          <w:instrText xml:space="preserve"> HYPERLINK "http://www.itipraha.eu" </w:instrText>
        </w:r>
        <w:r>
          <w:fldChar w:fldCharType="separate"/>
        </w:r>
        <w:r w:rsidRPr="00D5152F">
          <w:rPr>
            <w:rStyle w:val="Hypertextovodkaz"/>
          </w:rPr>
          <w:t>www.itipraha.eu</w:t>
        </w:r>
        <w:r>
          <w:fldChar w:fldCharType="end"/>
        </w:r>
        <w:r>
          <w:t>)</w:t>
        </w:r>
      </w:ins>
    </w:p>
    <w:p w14:paraId="69198192" w14:textId="77777777" w:rsidR="00410801" w:rsidRDefault="00410801" w:rsidP="00410801">
      <w:pPr>
        <w:spacing w:after="0"/>
        <w:jc w:val="both"/>
        <w:rPr>
          <w:ins w:id="146" w:author="Kubíček Ondřej Mgr. (IPR/SSP)" w:date="2017-09-14T15:17:00Z"/>
        </w:rPr>
      </w:pPr>
      <w:ins w:id="147" w:author="Kubíček Ondřej Mgr. (IPR/SSP)" w:date="2017-09-14T15:17:00Z">
        <w:r>
          <w:sym w:font="Symbol" w:char="F0B7"/>
        </w:r>
        <w:r>
          <w:t xml:space="preserve"> úřední desce Magistrátu hl. města Prahy (</w:t>
        </w:r>
        <w:r>
          <w:fldChar w:fldCharType="begin"/>
        </w:r>
        <w:r>
          <w:instrText xml:space="preserve"> HYPERLINK "http://praha.eu/jnp/cz/o_meste/magistrat/deska/in dex.html" </w:instrText>
        </w:r>
        <w:r>
          <w:fldChar w:fldCharType="separate"/>
        </w:r>
        <w:r w:rsidRPr="00D5152F">
          <w:rPr>
            <w:rStyle w:val="Hypertextovodkaz"/>
          </w:rPr>
          <w:t>http://praha.eu/jnp/cz/o_meste/magistrat/deska/in dex.html</w:t>
        </w:r>
        <w:r>
          <w:fldChar w:fldCharType="end"/>
        </w:r>
        <w:r>
          <w:t>)</w:t>
        </w:r>
      </w:ins>
    </w:p>
    <w:p w14:paraId="128CA239" w14:textId="77777777" w:rsidR="00410801" w:rsidRPr="00D212D7" w:rsidRDefault="00410801" w:rsidP="00410801">
      <w:pPr>
        <w:spacing w:after="0"/>
        <w:jc w:val="both"/>
        <w:rPr>
          <w:ins w:id="148" w:author="Kubíček Ondřej Mgr. (IPR/SSP)" w:date="2017-09-14T15:17:00Z"/>
          <w:b/>
          <w:lang w:eastAsia="cs-CZ"/>
        </w:rPr>
      </w:pPr>
      <w:ins w:id="149" w:author="Kubíček Ondřej Mgr. (IPR/SSP)" w:date="2017-09-14T15:17:00Z">
        <w:r>
          <w:sym w:font="Symbol" w:char="F0B7"/>
        </w:r>
        <w:r>
          <w:t xml:space="preserve"> úřední desce Středočeského kraje (</w:t>
        </w:r>
        <w:r>
          <w:fldChar w:fldCharType="begin"/>
        </w:r>
        <w:r>
          <w:instrText xml:space="preserve"> HYPERLINK "</w:instrText>
        </w:r>
        <w:r w:rsidRPr="00D212D7">
          <w:instrText>http://www.kr-stredocesky.cz/web/urad/uredni-deska</w:instrText>
        </w:r>
        <w:r>
          <w:instrText xml:space="preserve">" </w:instrText>
        </w:r>
        <w:r>
          <w:fldChar w:fldCharType="separate"/>
        </w:r>
        <w:r w:rsidRPr="00376ECD">
          <w:rPr>
            <w:rStyle w:val="Hypertextovodkaz"/>
          </w:rPr>
          <w:t>http://www.kr-stredocesky.cz/web/urad/uredni-deska</w:t>
        </w:r>
        <w:r>
          <w:fldChar w:fldCharType="end"/>
        </w:r>
        <w:r>
          <w:t>)</w:t>
        </w:r>
      </w:ins>
    </w:p>
    <w:p w14:paraId="38381290" w14:textId="77777777" w:rsidR="00410801" w:rsidRDefault="00410801" w:rsidP="00410801">
      <w:pPr>
        <w:spacing w:after="0"/>
        <w:jc w:val="both"/>
        <w:rPr>
          <w:ins w:id="150" w:author="Kubíček Ondřej Mgr. (IPR/SSP)" w:date="2017-09-14T15:17:00Z"/>
          <w:lang w:eastAsia="cs-CZ"/>
        </w:rPr>
      </w:pPr>
    </w:p>
    <w:p w14:paraId="5A2CFE72" w14:textId="77777777" w:rsidR="00410801" w:rsidRDefault="00410801" w:rsidP="00410801">
      <w:pPr>
        <w:spacing w:after="0"/>
        <w:jc w:val="both"/>
        <w:rPr>
          <w:ins w:id="151" w:author="Kubíček Ondřej Mgr. (IPR/SSP)" w:date="2017-09-14T15:17:00Z"/>
        </w:rPr>
      </w:pPr>
      <w:ins w:id="152" w:author="Kubíček Ondřej Mgr. (IPR/SSP)" w:date="2017-09-14T15:17:00Z">
        <w:r>
          <w:t>Dále n</w:t>
        </w:r>
        <w:r w:rsidRPr="000306FF">
          <w:t xml:space="preserve">ositel IN má možnost prostřednictvím Řídicího výboru potvrdit projektovým záměrům soulad se strategií i do výše více než 100 % rezervace alokace daného IN </w:t>
        </w:r>
        <w:r w:rsidRPr="002C31A5">
          <w:rPr>
            <w:rFonts w:eastAsia="Calibri"/>
            <w:szCs w:val="20"/>
          </w:rPr>
          <w:t>i nad rámec alokace příslušné výzvy, avšak jen do výše rezervace prostředků v daném specifickém cíli OP dle schválené strategie</w:t>
        </w:r>
        <w:r w:rsidRPr="000306FF">
          <w:t>, ovšem pouze v případě, že toto před vyhlášením výzvy nositele projedná s Řídicím orgánem a zároveň to uvede ve výzvě nositele.</w:t>
        </w:r>
      </w:ins>
    </w:p>
    <w:p w14:paraId="0B2A36FB" w14:textId="77777777" w:rsidR="00410801" w:rsidRDefault="00410801" w:rsidP="00410801">
      <w:pPr>
        <w:spacing w:after="0"/>
        <w:jc w:val="both"/>
        <w:rPr>
          <w:ins w:id="153" w:author="Kubíček Ondřej Mgr. (IPR/SSP)" w:date="2017-09-14T15:17:00Z"/>
        </w:rPr>
      </w:pPr>
    </w:p>
    <w:p w14:paraId="6D8BED4F" w14:textId="77777777" w:rsidR="00410801" w:rsidRPr="00080B11" w:rsidRDefault="00410801" w:rsidP="00080B11">
      <w:pPr>
        <w:spacing w:after="0"/>
        <w:jc w:val="both"/>
        <w:rPr>
          <w:ins w:id="154" w:author="Kubíček Ondřej Mgr. (IPR/SSP)" w:date="2017-09-14T15:17:00Z"/>
        </w:rPr>
      </w:pPr>
      <w:ins w:id="155" w:author="Kubíček Ondřej Mgr. (IPR/SSP)" w:date="2017-09-14T15:17:00Z">
        <w:r w:rsidRPr="00080B11">
          <w:t xml:space="preserve">K navýšení alokace výzvy může dojít v odůvodněných případech maximálně do výše alokace specifického cíle Strategie ITI a musí být schváleno ŘV ITI (např. pokud se přihlásilo více žadatelů s projektovými záměry, které překročily alokaci, ale adekvátně naplňují parametry opatření a specifického cíle). </w:t>
        </w:r>
      </w:ins>
    </w:p>
    <w:p w14:paraId="2C1BDD65" w14:textId="77777777" w:rsidR="00410801" w:rsidRPr="00080B11" w:rsidRDefault="00410801" w:rsidP="00080B11">
      <w:pPr>
        <w:spacing w:after="0"/>
        <w:jc w:val="both"/>
        <w:rPr>
          <w:ins w:id="156" w:author="Kubíček Ondřej Mgr. (IPR/SSP)" w:date="2017-09-14T15:17:00Z"/>
        </w:rPr>
      </w:pPr>
      <w:ins w:id="157" w:author="Kubíček Ondřej Mgr. (IPR/SSP)" w:date="2017-09-14T15:17:00Z">
        <w:r w:rsidRPr="00080B11">
          <w:t>Současně je možné navýšit alokaci výzvy ZS, ale jen v případě, že změna bude provedena dříve, než bude ukončena výzva ZS v systému MS 2014+.</w:t>
        </w:r>
      </w:ins>
    </w:p>
    <w:p w14:paraId="1FE8E149" w14:textId="324A4941" w:rsidR="00410801" w:rsidRPr="00410801" w:rsidDel="00410801" w:rsidRDefault="00410801" w:rsidP="00080B11">
      <w:pPr>
        <w:spacing w:after="0"/>
        <w:jc w:val="both"/>
        <w:rPr>
          <w:ins w:id="158" w:author="Kristina Kleinwächterová" w:date="2017-09-14T11:15:00Z"/>
          <w:del w:id="159" w:author="Kubíček Ondřej Mgr. (IPR/SSP)" w:date="2017-09-14T15:17:00Z"/>
          <w:lang w:eastAsia="cs-CZ"/>
        </w:rPr>
      </w:pPr>
      <w:ins w:id="160" w:author="Kubíček Ondřej Mgr. (IPR/SSP)" w:date="2017-09-14T15:17:00Z">
        <w:r w:rsidRPr="00080B11">
          <w:t>Zároveň je nutné připravit novou verzi výzev nositele i ZS ve změnovém formuláři a tu zaslat ke schválení na ŘO a zveřejnit obvyklým způsobem (viz výše).</w:t>
        </w:r>
        <w:r>
          <w:rPr>
            <w:color w:val="1F497D"/>
          </w:rPr>
          <w:t xml:space="preserve"> </w:t>
        </w:r>
      </w:ins>
    </w:p>
    <w:p w14:paraId="733D9230" w14:textId="77777777" w:rsidR="002A48A4" w:rsidDel="00410801" w:rsidRDefault="002A48A4" w:rsidP="00080B11">
      <w:pPr>
        <w:spacing w:after="0"/>
        <w:jc w:val="both"/>
        <w:rPr>
          <w:ins w:id="161" w:author="Kristina Kleinwächterová" w:date="2017-09-14T11:15:00Z"/>
          <w:del w:id="162" w:author="Kubíček Ondřej Mgr. (IPR/SSP)" w:date="2017-09-14T15:17:00Z"/>
          <w:lang w:eastAsia="cs-CZ"/>
        </w:rPr>
      </w:pPr>
    </w:p>
    <w:p w14:paraId="358DCEFF" w14:textId="77777777" w:rsidR="002A48A4" w:rsidDel="00410801" w:rsidRDefault="002A48A4" w:rsidP="00080B11">
      <w:pPr>
        <w:spacing w:after="0"/>
        <w:jc w:val="both"/>
        <w:rPr>
          <w:ins w:id="163" w:author="Kristina Kleinwächterová" w:date="2017-09-14T11:15:00Z"/>
          <w:del w:id="164" w:author="Kubíček Ondřej Mgr. (IPR/SSP)" w:date="2017-09-14T15:19:00Z"/>
          <w:lang w:eastAsia="cs-CZ"/>
        </w:rPr>
      </w:pPr>
    </w:p>
    <w:p w14:paraId="1C4AD10C" w14:textId="77777777" w:rsidR="002A48A4" w:rsidRDefault="002A48A4" w:rsidP="00080B11">
      <w:pPr>
        <w:spacing w:after="0"/>
        <w:jc w:val="both"/>
        <w:rPr>
          <w:ins w:id="165" w:author="Kristina Kleinwächterová" w:date="2017-09-14T11:14:00Z"/>
          <w:lang w:eastAsia="cs-CZ"/>
        </w:rPr>
      </w:pPr>
    </w:p>
    <w:p w14:paraId="0FE3647C" w14:textId="2376BFA8" w:rsidR="00452EA8" w:rsidDel="00410801" w:rsidRDefault="007F2BEB" w:rsidP="00EA614E">
      <w:pPr>
        <w:spacing w:after="0"/>
        <w:rPr>
          <w:del w:id="166" w:author="Kubíček Ondřej Mgr. (IPR/SSP)" w:date="2017-09-14T15:19:00Z"/>
          <w:lang w:eastAsia="cs-CZ"/>
        </w:rPr>
      </w:pPr>
      <w:del w:id="167" w:author="Kubíček Ondřej Mgr. (IPR/SSP)" w:date="2017-09-14T15:19:00Z">
        <w:r w:rsidDel="00410801">
          <w:rPr>
            <w:lang w:eastAsia="cs-CZ"/>
          </w:rPr>
          <w:delText>Projektovou žádost může žadatel podat i s nesouladným vyjádřením ŘV ITI PMO</w:delText>
        </w:r>
        <w:r w:rsidR="00AE146B" w:rsidDel="00410801">
          <w:rPr>
            <w:lang w:eastAsia="cs-CZ"/>
          </w:rPr>
          <w:delText>.</w:delText>
        </w:r>
      </w:del>
    </w:p>
    <w:p w14:paraId="219293FC" w14:textId="77777777" w:rsidR="001323DA" w:rsidRPr="001323DA" w:rsidRDefault="001323DA" w:rsidP="00206963">
      <w:pPr>
        <w:pStyle w:val="Nadpis3"/>
        <w:numPr>
          <w:ilvl w:val="0"/>
          <w:numId w:val="0"/>
        </w:numPr>
        <w:ind w:left="720" w:hanging="720"/>
        <w:rPr>
          <w:b w:val="0"/>
          <w:lang w:eastAsia="cs-CZ"/>
        </w:rPr>
      </w:pPr>
      <w:bookmarkStart w:id="168" w:name="_Toc478740136"/>
      <w:r w:rsidRPr="001323DA">
        <w:rPr>
          <w:b w:val="0"/>
          <w:lang w:eastAsia="cs-CZ"/>
        </w:rPr>
        <w:t>Výzva zprostředkujícího subjektu ITI</w:t>
      </w:r>
      <w:r>
        <w:rPr>
          <w:b w:val="0"/>
          <w:lang w:eastAsia="cs-CZ"/>
        </w:rPr>
        <w:t xml:space="preserve"> (pouze i IROP)</w:t>
      </w:r>
      <w:bookmarkEnd w:id="168"/>
    </w:p>
    <w:p w14:paraId="0F43E119" w14:textId="1CB4D4A4" w:rsidR="001323DA" w:rsidRPr="001323DA" w:rsidRDefault="001323DA" w:rsidP="002422AC">
      <w:pPr>
        <w:spacing w:after="0"/>
        <w:jc w:val="both"/>
        <w:rPr>
          <w:rFonts w:eastAsia="Times New Roman" w:cs="Times New Roman"/>
          <w:szCs w:val="24"/>
          <w:lang w:eastAsia="cs-CZ"/>
        </w:rPr>
      </w:pPr>
      <w:r w:rsidRPr="006A2A88">
        <w:rPr>
          <w:rFonts w:eastAsia="Times New Roman" w:cs="Times New Roman"/>
          <w:szCs w:val="24"/>
          <w:lang w:eastAsia="cs-CZ"/>
        </w:rPr>
        <w:t>Výzv</w:t>
      </w:r>
      <w:r>
        <w:rPr>
          <w:rFonts w:eastAsia="Times New Roman" w:cs="Times New Roman"/>
          <w:szCs w:val="24"/>
          <w:lang w:eastAsia="cs-CZ"/>
        </w:rPr>
        <w:t xml:space="preserve">a ZS ITI bude vyhlášena </w:t>
      </w:r>
      <w:ins w:id="169" w:author="Kubíček Ondřej Mgr. (IPR/SSP)" w:date="2017-09-14T15:20:00Z">
        <w:r w:rsidR="00410801">
          <w:rPr>
            <w:rFonts w:eastAsia="Times New Roman" w:cs="Times New Roman"/>
            <w:szCs w:val="24"/>
            <w:lang w:eastAsia="cs-CZ"/>
          </w:rPr>
          <w:t xml:space="preserve">zpravidla </w:t>
        </w:r>
      </w:ins>
      <w:r w:rsidRPr="006A2A88">
        <w:rPr>
          <w:rFonts w:eastAsia="Times New Roman" w:cs="Times New Roman"/>
          <w:szCs w:val="24"/>
          <w:lang w:eastAsia="cs-CZ"/>
        </w:rPr>
        <w:t xml:space="preserve">současně s výzvou nositele ITI. </w:t>
      </w:r>
      <w:r>
        <w:rPr>
          <w:rFonts w:eastAsia="Times New Roman" w:cs="Times New Roman"/>
          <w:szCs w:val="24"/>
          <w:lang w:eastAsia="cs-CZ"/>
        </w:rPr>
        <w:t xml:space="preserve">Do výzvy ZS ITI žadatel zpracovává kompletní žádost o podporu prostřednictvím MS2014+. </w:t>
      </w:r>
      <w:r w:rsidRPr="001323DA">
        <w:rPr>
          <w:rFonts w:eastAsia="Times New Roman" w:cs="Times New Roman"/>
          <w:szCs w:val="24"/>
          <w:lang w:eastAsia="cs-CZ"/>
        </w:rPr>
        <w:t>Po obdržení stanoviska ŘV ITI PMO předkladatel projektového záměru zpracuje standardní žádost o podporu dle pravidel IROP a v souladu s výzvou Řídicího orgánu IROP, resp. Zprostředkujícího subjektu ITI.</w:t>
      </w:r>
    </w:p>
    <w:p w14:paraId="3A1F388D" w14:textId="49FF6F85" w:rsidR="001323DA" w:rsidRDefault="001323DA" w:rsidP="002422AC">
      <w:pPr>
        <w:spacing w:after="0"/>
        <w:jc w:val="both"/>
        <w:rPr>
          <w:rFonts w:eastAsia="Times New Roman" w:cs="Times New Roman"/>
          <w:szCs w:val="24"/>
          <w:lang w:eastAsia="cs-CZ"/>
        </w:rPr>
      </w:pPr>
      <w:r w:rsidRPr="001323DA">
        <w:rPr>
          <w:rFonts w:eastAsia="Times New Roman" w:cs="Times New Roman"/>
          <w:szCs w:val="24"/>
          <w:lang w:eastAsia="cs-CZ"/>
        </w:rPr>
        <w:t>Žádost o podporu žadatel podává prostřednictvím MS201</w:t>
      </w:r>
      <w:r>
        <w:rPr>
          <w:rFonts w:eastAsia="Times New Roman" w:cs="Times New Roman"/>
          <w:szCs w:val="24"/>
          <w:lang w:eastAsia="cs-CZ"/>
        </w:rPr>
        <w:t>4+</w:t>
      </w:r>
      <w:r w:rsidR="008F1D5D">
        <w:rPr>
          <w:rFonts w:eastAsia="Times New Roman" w:cs="Times New Roman"/>
          <w:szCs w:val="24"/>
          <w:lang w:eastAsia="cs-CZ"/>
        </w:rPr>
        <w:t>,</w:t>
      </w:r>
      <w:r>
        <w:rPr>
          <w:rFonts w:eastAsia="Times New Roman" w:cs="Times New Roman"/>
          <w:szCs w:val="24"/>
          <w:lang w:eastAsia="cs-CZ"/>
        </w:rPr>
        <w:t xml:space="preserve"> a to do IROP č. x</w:t>
      </w:r>
      <w:r w:rsidRPr="001323DA">
        <w:rPr>
          <w:rFonts w:eastAsia="Times New Roman" w:cs="Times New Roman"/>
          <w:szCs w:val="24"/>
          <w:lang w:eastAsia="cs-CZ"/>
        </w:rPr>
        <w:t xml:space="preserve">. V žádosti poté vybere pod blokem </w:t>
      </w:r>
      <w:r w:rsidRPr="001323DA">
        <w:rPr>
          <w:rFonts w:eastAsia="Times New Roman" w:cs="Times New Roman"/>
          <w:i/>
          <w:szCs w:val="24"/>
          <w:lang w:eastAsia="cs-CZ"/>
        </w:rPr>
        <w:t xml:space="preserve">Identifikace </w:t>
      </w:r>
      <w:r w:rsidR="00452EA8">
        <w:rPr>
          <w:rFonts w:eastAsia="Times New Roman" w:cs="Times New Roman"/>
          <w:i/>
          <w:szCs w:val="24"/>
          <w:lang w:eastAsia="cs-CZ"/>
        </w:rPr>
        <w:t>operace</w:t>
      </w:r>
      <w:r w:rsidRPr="001323DA">
        <w:rPr>
          <w:rFonts w:eastAsia="Times New Roman" w:cs="Times New Roman"/>
          <w:szCs w:val="24"/>
          <w:lang w:eastAsia="cs-CZ"/>
        </w:rPr>
        <w:t xml:space="preserve"> záložku </w:t>
      </w:r>
      <w:r w:rsidRPr="001323DA">
        <w:rPr>
          <w:rFonts w:eastAsia="Times New Roman" w:cs="Times New Roman"/>
          <w:i/>
          <w:szCs w:val="24"/>
          <w:lang w:eastAsia="cs-CZ"/>
        </w:rPr>
        <w:t>Výběr podvýzvy</w:t>
      </w:r>
      <w:r w:rsidRPr="001323DA">
        <w:rPr>
          <w:rFonts w:eastAsia="Times New Roman" w:cs="Times New Roman"/>
          <w:szCs w:val="24"/>
          <w:lang w:eastAsia="cs-CZ"/>
        </w:rPr>
        <w:t>, kde vybere příslušnou podvýzvu pro Prahu.</w:t>
      </w:r>
      <w:r>
        <w:rPr>
          <w:rFonts w:eastAsia="Times New Roman" w:cs="Times New Roman"/>
          <w:szCs w:val="24"/>
          <w:lang w:eastAsia="cs-CZ"/>
        </w:rPr>
        <w:t xml:space="preserve"> </w:t>
      </w:r>
      <w:r w:rsidR="008F1D5D">
        <w:rPr>
          <w:rFonts w:eastAsia="Times New Roman" w:cs="Times New Roman"/>
          <w:szCs w:val="24"/>
          <w:lang w:eastAsia="cs-CZ"/>
        </w:rPr>
        <w:t>Typ výzvy (kolová či průběžná) bude stanoven</w:t>
      </w:r>
      <w:r>
        <w:rPr>
          <w:rFonts w:eastAsia="Times New Roman" w:cs="Times New Roman"/>
          <w:szCs w:val="24"/>
          <w:lang w:eastAsia="cs-CZ"/>
        </w:rPr>
        <w:t xml:space="preserve"> na základě typu aktivit</w:t>
      </w:r>
      <w:r w:rsidR="008F1D5D">
        <w:rPr>
          <w:rFonts w:eastAsia="Times New Roman" w:cs="Times New Roman"/>
          <w:szCs w:val="24"/>
          <w:lang w:eastAsia="cs-CZ"/>
        </w:rPr>
        <w:t>,</w:t>
      </w:r>
      <w:r>
        <w:rPr>
          <w:rFonts w:eastAsia="Times New Roman" w:cs="Times New Roman"/>
          <w:szCs w:val="24"/>
          <w:lang w:eastAsia="cs-CZ"/>
        </w:rPr>
        <w:t xml:space="preserve"> předpokládaného převisu projektů či počtu relevantních žadatelů. </w:t>
      </w:r>
      <w:del w:id="170" w:author="Kubíček Ondřej Mgr. (IPR/SSP)" w:date="2017-09-14T15:20:00Z">
        <w:r w:rsidDel="00410801">
          <w:rPr>
            <w:rFonts w:eastAsia="Times New Roman" w:cs="Times New Roman"/>
            <w:szCs w:val="24"/>
            <w:lang w:eastAsia="cs-CZ"/>
          </w:rPr>
          <w:delText>Předpokládan</w:delText>
        </w:r>
        <w:r w:rsidR="008F1D5D" w:rsidDel="00410801">
          <w:rPr>
            <w:rFonts w:eastAsia="Times New Roman" w:cs="Times New Roman"/>
            <w:szCs w:val="24"/>
            <w:lang w:eastAsia="cs-CZ"/>
          </w:rPr>
          <w:delText>á</w:delText>
        </w:r>
        <w:r w:rsidDel="00410801">
          <w:rPr>
            <w:rFonts w:eastAsia="Times New Roman" w:cs="Times New Roman"/>
            <w:szCs w:val="24"/>
            <w:lang w:eastAsia="cs-CZ"/>
          </w:rPr>
          <w:delText xml:space="preserve"> </w:delText>
        </w:r>
        <w:r w:rsidR="008F1D5D" w:rsidDel="00410801">
          <w:rPr>
            <w:rFonts w:eastAsia="Times New Roman" w:cs="Times New Roman"/>
            <w:szCs w:val="24"/>
            <w:lang w:eastAsia="cs-CZ"/>
          </w:rPr>
          <w:delText>délka</w:delText>
        </w:r>
        <w:r w:rsidDel="00410801">
          <w:rPr>
            <w:rFonts w:eastAsia="Times New Roman" w:cs="Times New Roman"/>
            <w:szCs w:val="24"/>
            <w:lang w:eastAsia="cs-CZ"/>
          </w:rPr>
          <w:delText xml:space="preserve"> vyhlášení výzvy je 6 měsíců s tím, že možnost </w:delText>
        </w:r>
      </w:del>
      <w:ins w:id="171" w:author="Kubíček Ondřej Mgr. (IPR/SSP)" w:date="2017-09-14T15:21:00Z">
        <w:r w:rsidR="00410801">
          <w:rPr>
            <w:rFonts w:eastAsia="Times New Roman" w:cs="Times New Roman"/>
            <w:szCs w:val="24"/>
            <w:lang w:eastAsia="cs-CZ"/>
          </w:rPr>
          <w:t>P</w:t>
        </w:r>
      </w:ins>
      <w:del w:id="172" w:author="Kubíček Ondřej Mgr. (IPR/SSP)" w:date="2017-09-14T15:21:00Z">
        <w:r w:rsidDel="00410801">
          <w:rPr>
            <w:rFonts w:eastAsia="Times New Roman" w:cs="Times New Roman"/>
            <w:szCs w:val="24"/>
            <w:lang w:eastAsia="cs-CZ"/>
          </w:rPr>
          <w:delText>p</w:delText>
        </w:r>
      </w:del>
      <w:r>
        <w:rPr>
          <w:rFonts w:eastAsia="Times New Roman" w:cs="Times New Roman"/>
          <w:szCs w:val="24"/>
          <w:lang w:eastAsia="cs-CZ"/>
        </w:rPr>
        <w:t xml:space="preserve">ředkládat projektové žádosti bude </w:t>
      </w:r>
      <w:ins w:id="173" w:author="Kubíček Ondřej Mgr. (IPR/SSP)" w:date="2017-09-14T15:20:00Z">
        <w:r w:rsidR="00410801">
          <w:rPr>
            <w:rFonts w:eastAsia="Times New Roman" w:cs="Times New Roman"/>
            <w:szCs w:val="24"/>
            <w:lang w:eastAsia="cs-CZ"/>
          </w:rPr>
          <w:t xml:space="preserve">možné </w:t>
        </w:r>
      </w:ins>
      <w:r>
        <w:rPr>
          <w:rFonts w:eastAsia="Times New Roman" w:cs="Times New Roman"/>
          <w:szCs w:val="24"/>
          <w:lang w:eastAsia="cs-CZ"/>
        </w:rPr>
        <w:t>po ukončení procesu na straně nositele ITI, tedy po jednání Řídícího výboru ITI a vydání jeho vyjádření.</w:t>
      </w:r>
    </w:p>
    <w:p w14:paraId="5AC9431A" w14:textId="77777777" w:rsidR="001323DA" w:rsidRPr="00356B55" w:rsidRDefault="001323DA" w:rsidP="00206963">
      <w:pPr>
        <w:pStyle w:val="Nadpis3"/>
        <w:numPr>
          <w:ilvl w:val="0"/>
          <w:numId w:val="0"/>
        </w:numPr>
        <w:ind w:left="720" w:hanging="720"/>
        <w:rPr>
          <w:b w:val="0"/>
        </w:rPr>
      </w:pPr>
      <w:bookmarkStart w:id="174" w:name="_Toc478740137"/>
      <w:r w:rsidRPr="00356B55">
        <w:rPr>
          <w:b w:val="0"/>
        </w:rPr>
        <w:t>Hodnocení žádosti o podporu ZS ITI (pouze u IROP)</w:t>
      </w:r>
      <w:bookmarkEnd w:id="174"/>
    </w:p>
    <w:p w14:paraId="76201A07" w14:textId="77777777" w:rsidR="001323DA" w:rsidRPr="00E74955" w:rsidRDefault="001323DA" w:rsidP="002422AC">
      <w:pPr>
        <w:pStyle w:val="Normlnweb"/>
        <w:spacing w:before="0" w:beforeAutospacing="0" w:after="0" w:afterAutospacing="0"/>
        <w:jc w:val="both"/>
        <w:rPr>
          <w:rFonts w:asciiTheme="minorHAnsi" w:hAnsiTheme="minorHAnsi"/>
          <w:sz w:val="22"/>
        </w:rPr>
      </w:pPr>
      <w:r w:rsidRPr="00356B55">
        <w:rPr>
          <w:rFonts w:asciiTheme="minorHAnsi" w:hAnsiTheme="minorHAnsi"/>
          <w:sz w:val="22"/>
        </w:rPr>
        <w:t>V případě IROP bude ZS ITI hodnotit kritéria formálních náležitostí, přijatelnosti, případně kritéria</w:t>
      </w:r>
      <w:r w:rsidRPr="00E74955">
        <w:rPr>
          <w:rFonts w:asciiTheme="minorHAnsi" w:hAnsiTheme="minorHAnsi"/>
          <w:sz w:val="22"/>
        </w:rPr>
        <w:t xml:space="preserve"> věcného hodnocení, pokud jsou v dané výzvě uvedena.</w:t>
      </w:r>
      <w:r>
        <w:rPr>
          <w:rFonts w:asciiTheme="minorHAnsi" w:hAnsiTheme="minorHAnsi"/>
          <w:sz w:val="22"/>
        </w:rPr>
        <w:t xml:space="preserve"> </w:t>
      </w:r>
      <w:r w:rsidRPr="00E74955">
        <w:rPr>
          <w:rFonts w:asciiTheme="minorHAnsi" w:hAnsiTheme="minorHAnsi"/>
          <w:sz w:val="22"/>
        </w:rPr>
        <w:t>ZS ITI může vyzvat</w:t>
      </w:r>
      <w:r>
        <w:rPr>
          <w:rFonts w:asciiTheme="minorHAnsi" w:hAnsiTheme="minorHAnsi"/>
          <w:sz w:val="22"/>
        </w:rPr>
        <w:t xml:space="preserve"> k doplnění projektové žádosti </w:t>
      </w:r>
      <w:r w:rsidR="008F1D5D">
        <w:rPr>
          <w:rFonts w:asciiTheme="minorHAnsi" w:hAnsiTheme="minorHAnsi"/>
          <w:sz w:val="22"/>
        </w:rPr>
        <w:t xml:space="preserve">pouze </w:t>
      </w:r>
      <w:r>
        <w:rPr>
          <w:rFonts w:asciiTheme="minorHAnsi" w:hAnsiTheme="minorHAnsi"/>
          <w:sz w:val="22"/>
        </w:rPr>
        <w:t>v případě napravitelných kritérií</w:t>
      </w:r>
      <w:r w:rsidR="008F1D5D">
        <w:rPr>
          <w:rFonts w:asciiTheme="minorHAnsi" w:hAnsiTheme="minorHAnsi"/>
          <w:sz w:val="22"/>
        </w:rPr>
        <w:t xml:space="preserve"> uvedených ve výzvě</w:t>
      </w:r>
      <w:r>
        <w:rPr>
          <w:rFonts w:asciiTheme="minorHAnsi" w:hAnsiTheme="minorHAnsi"/>
          <w:sz w:val="22"/>
        </w:rPr>
        <w:t xml:space="preserve">. </w:t>
      </w:r>
      <w:r w:rsidRPr="00E74955">
        <w:rPr>
          <w:rFonts w:asciiTheme="minorHAnsi" w:hAnsiTheme="minorHAnsi"/>
          <w:sz w:val="22"/>
        </w:rPr>
        <w:t>Při vydání záporného závazného stanoviska</w:t>
      </w:r>
      <w:r>
        <w:rPr>
          <w:rFonts w:asciiTheme="minorHAnsi" w:hAnsiTheme="minorHAnsi"/>
          <w:sz w:val="22"/>
        </w:rPr>
        <w:t xml:space="preserve"> je projektová žádost vyřazena. </w:t>
      </w:r>
      <w:r w:rsidRPr="00E74955">
        <w:rPr>
          <w:rFonts w:asciiTheme="minorHAnsi" w:hAnsiTheme="minorHAnsi"/>
          <w:sz w:val="22"/>
        </w:rPr>
        <w:t>Při vydání kladného závazného stanoviska je projektová žádost přesunuta k závěr</w:t>
      </w:r>
      <w:r>
        <w:rPr>
          <w:rFonts w:asciiTheme="minorHAnsi" w:hAnsiTheme="minorHAnsi"/>
          <w:sz w:val="22"/>
        </w:rPr>
        <w:t>ečnému ověření způsobilosti k Řídícímu orgánu</w:t>
      </w:r>
      <w:r w:rsidRPr="00E74955">
        <w:rPr>
          <w:rFonts w:asciiTheme="minorHAnsi" w:hAnsiTheme="minorHAnsi"/>
          <w:sz w:val="22"/>
        </w:rPr>
        <w:t>.</w:t>
      </w:r>
    </w:p>
    <w:p w14:paraId="489379BA" w14:textId="77777777" w:rsidR="001323DA" w:rsidRPr="00356B55" w:rsidRDefault="001323DA" w:rsidP="00206963">
      <w:pPr>
        <w:pStyle w:val="Nadpis3"/>
        <w:numPr>
          <w:ilvl w:val="0"/>
          <w:numId w:val="0"/>
        </w:numPr>
        <w:ind w:left="720" w:hanging="720"/>
        <w:rPr>
          <w:b w:val="0"/>
        </w:rPr>
      </w:pPr>
      <w:bookmarkStart w:id="175" w:name="_Toc478740138"/>
      <w:r w:rsidRPr="00356B55">
        <w:rPr>
          <w:b w:val="0"/>
        </w:rPr>
        <w:lastRenderedPageBreak/>
        <w:t>Závěrečné ověření způsobilosti operací (pouze u IROP)</w:t>
      </w:r>
      <w:bookmarkEnd w:id="175"/>
    </w:p>
    <w:p w14:paraId="5CB19FB9" w14:textId="63E01565" w:rsidR="001323DA" w:rsidRDefault="001323DA" w:rsidP="002422AC">
      <w:pPr>
        <w:jc w:val="both"/>
      </w:pPr>
      <w:r>
        <w:rPr>
          <w:rFonts w:eastAsia="Times New Roman" w:cs="Times New Roman"/>
          <w:szCs w:val="24"/>
          <w:lang w:eastAsia="cs-CZ"/>
        </w:rPr>
        <w:t>U těch projektů, kterým ZS ITI vydá kladné závazné stanovisko, tzn.</w:t>
      </w:r>
      <w:r w:rsidR="00F840E5">
        <w:rPr>
          <w:rFonts w:eastAsia="Times New Roman" w:cs="Times New Roman"/>
          <w:szCs w:val="24"/>
          <w:lang w:eastAsia="cs-CZ"/>
        </w:rPr>
        <w:t>,</w:t>
      </w:r>
      <w:r>
        <w:rPr>
          <w:rFonts w:eastAsia="Times New Roman" w:cs="Times New Roman"/>
          <w:szCs w:val="24"/>
          <w:lang w:eastAsia="cs-CZ"/>
        </w:rPr>
        <w:t xml:space="preserve"> že projekty splnily </w:t>
      </w:r>
      <w:r w:rsidR="00C07BB6">
        <w:rPr>
          <w:rFonts w:eastAsia="Times New Roman" w:cs="Times New Roman"/>
          <w:szCs w:val="24"/>
          <w:lang w:eastAsia="cs-CZ"/>
        </w:rPr>
        <w:t xml:space="preserve">všechna </w:t>
      </w:r>
      <w:r>
        <w:rPr>
          <w:rFonts w:eastAsia="Times New Roman" w:cs="Times New Roman"/>
          <w:szCs w:val="24"/>
          <w:lang w:eastAsia="cs-CZ"/>
        </w:rPr>
        <w:t>kritéria přijatelnosti, formálních náležitostí, případně povinné minimum bodů z věcného hodnocení, pokud bylo stanoveno, provedou pracovníci CRR z</w:t>
      </w:r>
      <w:r w:rsidRPr="00E74955">
        <w:rPr>
          <w:rFonts w:eastAsia="Times New Roman" w:cs="Times New Roman"/>
          <w:szCs w:val="24"/>
          <w:lang w:eastAsia="cs-CZ"/>
        </w:rPr>
        <w:t xml:space="preserve">ávěrečné ověření způsobilosti operací </w:t>
      </w:r>
      <w:r w:rsidR="00356B55">
        <w:rPr>
          <w:rFonts w:eastAsia="Times New Roman" w:cs="Times New Roman"/>
          <w:szCs w:val="24"/>
          <w:lang w:eastAsia="cs-CZ"/>
        </w:rPr>
        <w:t xml:space="preserve">Řídícího orgánu </w:t>
      </w:r>
      <w:r w:rsidRPr="00E74955">
        <w:rPr>
          <w:rFonts w:eastAsia="Times New Roman" w:cs="Times New Roman"/>
          <w:szCs w:val="24"/>
          <w:lang w:eastAsia="cs-CZ"/>
        </w:rPr>
        <w:t>operačního programu. V případě nesplnění</w:t>
      </w:r>
      <w:r>
        <w:t xml:space="preserve"> </w:t>
      </w:r>
      <w:r w:rsidR="00C07BB6">
        <w:t xml:space="preserve">závěrečného ověření způsobilosti </w:t>
      </w:r>
      <w:r>
        <w:t xml:space="preserve">je žádost vyřazena. Při splnění </w:t>
      </w:r>
      <w:r w:rsidR="00C07BB6">
        <w:t xml:space="preserve">závěrečného ověření způsobilosti </w:t>
      </w:r>
      <w:r>
        <w:t>je žádost schválena a Řídící orgán vydá Rozhodnutí o poskytnutí dotace.</w:t>
      </w:r>
    </w:p>
    <w:p w14:paraId="25495D2B" w14:textId="77777777" w:rsidR="001323DA" w:rsidRPr="00356B55" w:rsidRDefault="00356B55" w:rsidP="00206963">
      <w:pPr>
        <w:pStyle w:val="Nadpis3"/>
        <w:numPr>
          <w:ilvl w:val="0"/>
          <w:numId w:val="0"/>
        </w:numPr>
        <w:ind w:left="720" w:hanging="720"/>
        <w:rPr>
          <w:rFonts w:eastAsia="Times New Roman"/>
          <w:b w:val="0"/>
          <w:lang w:eastAsia="cs-CZ"/>
        </w:rPr>
      </w:pPr>
      <w:bookmarkStart w:id="176" w:name="_Toc478740139"/>
      <w:r w:rsidRPr="00356B55">
        <w:rPr>
          <w:rFonts w:eastAsia="Times New Roman"/>
          <w:b w:val="0"/>
          <w:lang w:eastAsia="cs-CZ"/>
        </w:rPr>
        <w:t>Hodnocení žádostí o podporu Řídícím orgánem (v případě OPPPR, OPŽP)</w:t>
      </w:r>
      <w:bookmarkEnd w:id="176"/>
    </w:p>
    <w:p w14:paraId="1C0543E9" w14:textId="330CA707" w:rsidR="00126EB2" w:rsidRDefault="00356B55" w:rsidP="002422AC">
      <w:pPr>
        <w:jc w:val="both"/>
        <w:rPr>
          <w:lang w:eastAsia="cs-CZ"/>
        </w:rPr>
        <w:sectPr w:rsidR="00126EB2">
          <w:pgSz w:w="11906" w:h="16838"/>
          <w:pgMar w:top="1417" w:right="1417" w:bottom="1417" w:left="1417" w:header="708" w:footer="708" w:gutter="0"/>
          <w:cols w:space="708"/>
          <w:docGrid w:linePitch="360"/>
        </w:sectPr>
      </w:pPr>
      <w:r>
        <w:rPr>
          <w:lang w:eastAsia="cs-CZ"/>
        </w:rPr>
        <w:t xml:space="preserve">U operačních programů, kde v hodnocení žádostí o podporu nefiguruje zprostředkující subjekt ITI, bude probíhat standartní hodnocení žádostí o podporu v MS2014+ dle pravidel programu. Povinnou přílohou žádosti o podporu bude </w:t>
      </w:r>
      <w:r w:rsidRPr="003F3579">
        <w:rPr>
          <w:u w:val="single"/>
        </w:rPr>
        <w:t xml:space="preserve">Vyjádření </w:t>
      </w:r>
      <w:r>
        <w:rPr>
          <w:u w:val="single"/>
        </w:rPr>
        <w:t>ŘV ITI PMO o souladu projektového záměru</w:t>
      </w:r>
      <w:r w:rsidRPr="003F3579">
        <w:rPr>
          <w:u w:val="single"/>
        </w:rPr>
        <w:t xml:space="preserve"> se Strategií ITI</w:t>
      </w:r>
      <w:r>
        <w:rPr>
          <w:u w:val="single"/>
        </w:rPr>
        <w:t>.</w:t>
      </w:r>
    </w:p>
    <w:p w14:paraId="110B0D1A" w14:textId="77777777" w:rsidR="00FD3B98" w:rsidRDefault="00FD3B98">
      <w:pPr>
        <w:pStyle w:val="Nadpis2"/>
        <w:numPr>
          <w:ilvl w:val="0"/>
          <w:numId w:val="0"/>
        </w:numPr>
        <w:spacing w:before="0"/>
        <w:rPr>
          <w:rFonts w:eastAsia="Times New Roman"/>
          <w:lang w:eastAsia="cs-CZ"/>
        </w:rPr>
      </w:pPr>
      <w:bookmarkStart w:id="177" w:name="_Toc478740140"/>
      <w:r w:rsidRPr="00C14080">
        <w:rPr>
          <w:rFonts w:eastAsia="Times New Roman"/>
          <w:lang w:eastAsia="cs-CZ"/>
        </w:rPr>
        <w:lastRenderedPageBreak/>
        <w:t>Poskytování konzultací</w:t>
      </w:r>
      <w:bookmarkEnd w:id="177"/>
    </w:p>
    <w:p w14:paraId="70024E8C" w14:textId="77777777" w:rsidR="00FD3B98" w:rsidRDefault="00FD3B98" w:rsidP="002422AC">
      <w:pPr>
        <w:jc w:val="both"/>
        <w:rPr>
          <w:lang w:eastAsia="cs-CZ"/>
        </w:rPr>
      </w:pPr>
      <w:r>
        <w:rPr>
          <w:lang w:eastAsia="cs-CZ"/>
        </w:rPr>
        <w:t>V procesu předkládání a schvalování integrovaných projektů je žadateli poskytován konzultační servis ze strany subjektů zapojených do implementace Strategie ITI a operačních programů.</w:t>
      </w:r>
    </w:p>
    <w:p w14:paraId="238C423A" w14:textId="77777777" w:rsidR="00FD3B98" w:rsidRPr="00126EB2" w:rsidRDefault="00FD3B98" w:rsidP="00FD3B98">
      <w:pPr>
        <w:rPr>
          <w:u w:val="single"/>
          <w:lang w:eastAsia="cs-CZ"/>
        </w:rPr>
      </w:pPr>
      <w:r>
        <w:rPr>
          <w:u w:val="single"/>
          <w:lang w:eastAsia="cs-CZ"/>
        </w:rPr>
        <w:t>Existují dvě fáze konzultace</w:t>
      </w:r>
      <w:r w:rsidRPr="00126EB2">
        <w:rPr>
          <w:u w:val="single"/>
          <w:lang w:eastAsia="cs-CZ"/>
        </w:rPr>
        <w:t>:</w:t>
      </w:r>
    </w:p>
    <w:p w14:paraId="56D57E2A" w14:textId="77777777" w:rsidR="00FD3B98" w:rsidRPr="00126EB2" w:rsidRDefault="00FD3B98" w:rsidP="00FD3B98">
      <w:pPr>
        <w:pStyle w:val="Odstavecseseznamem"/>
        <w:numPr>
          <w:ilvl w:val="0"/>
          <w:numId w:val="37"/>
        </w:numPr>
        <w:rPr>
          <w:b/>
          <w:lang w:eastAsia="cs-CZ"/>
        </w:rPr>
      </w:pPr>
      <w:r w:rsidRPr="00126EB2">
        <w:rPr>
          <w:b/>
          <w:lang w:eastAsia="cs-CZ"/>
        </w:rPr>
        <w:t>Předložení projektového záměru do výzvy nositele ITI</w:t>
      </w:r>
    </w:p>
    <w:p w14:paraId="5755FBF4" w14:textId="77777777" w:rsidR="00FD3B98" w:rsidRDefault="00FD3B98" w:rsidP="002422AC">
      <w:pPr>
        <w:jc w:val="both"/>
        <w:rPr>
          <w:lang w:eastAsia="cs-CZ"/>
        </w:rPr>
      </w:pPr>
      <w:r>
        <w:rPr>
          <w:lang w:eastAsia="cs-CZ"/>
        </w:rPr>
        <w:t>Konzultace s nositelem ITI (</w:t>
      </w:r>
      <w:hyperlink r:id="rId19" w:history="1">
        <w:r w:rsidRPr="008C52EF">
          <w:rPr>
            <w:rStyle w:val="Hypertextovodkaz"/>
            <w:lang w:eastAsia="cs-CZ"/>
          </w:rPr>
          <w:t>http://www.itipraha.eu/kontakty</w:t>
        </w:r>
      </w:hyperlink>
      <w:r>
        <w:rPr>
          <w:lang w:eastAsia="cs-CZ"/>
        </w:rPr>
        <w:t xml:space="preserve"> - Výkonný tým nositele ITI)</w:t>
      </w:r>
    </w:p>
    <w:p w14:paraId="18AFB2A9" w14:textId="77777777" w:rsidR="00FD3B98" w:rsidRDefault="00FD3B98" w:rsidP="002422AC">
      <w:pPr>
        <w:pStyle w:val="Odstavecseseznamem"/>
        <w:numPr>
          <w:ilvl w:val="0"/>
          <w:numId w:val="38"/>
        </w:numPr>
        <w:spacing w:after="0"/>
        <w:jc w:val="both"/>
        <w:rPr>
          <w:lang w:eastAsia="cs-CZ"/>
        </w:rPr>
      </w:pPr>
      <w:r>
        <w:rPr>
          <w:lang w:eastAsia="cs-CZ"/>
        </w:rPr>
        <w:t>poskytuje konzultace zaměřené na výzvu nositele ITI, přípravu a vyplnění projektového záměru včetně procesu jeho předložení do pracovní skupiny, Řídicímu výboru ITI PMO, kritéria hodnocení pro Řídicí výbor ITI PMO, zajišťování souladu projektového záměru se Strategií ITI, tematické zaměření Strategie ITI; konzultace podstatných změn integrovaných projektů</w:t>
      </w:r>
    </w:p>
    <w:p w14:paraId="2765A9E7" w14:textId="77777777" w:rsidR="00FD3B98" w:rsidRDefault="00FD3B98" w:rsidP="00FD3B98">
      <w:pPr>
        <w:pStyle w:val="Odstavecseseznamem"/>
        <w:spacing w:after="0"/>
        <w:rPr>
          <w:lang w:eastAsia="cs-CZ"/>
        </w:rPr>
      </w:pPr>
    </w:p>
    <w:p w14:paraId="0233D8B7" w14:textId="77777777" w:rsidR="00FD3B98" w:rsidRPr="00126EB2" w:rsidRDefault="00FD3B98" w:rsidP="00FD3B98">
      <w:pPr>
        <w:pStyle w:val="Odstavecseseznamem"/>
        <w:numPr>
          <w:ilvl w:val="0"/>
          <w:numId w:val="37"/>
        </w:numPr>
        <w:spacing w:before="120"/>
        <w:rPr>
          <w:b/>
          <w:lang w:eastAsia="cs-CZ"/>
        </w:rPr>
      </w:pPr>
      <w:r w:rsidRPr="00126EB2">
        <w:rPr>
          <w:b/>
          <w:lang w:eastAsia="cs-CZ"/>
        </w:rPr>
        <w:t>Předložení žádosti o podporu do výzvy ZS ITI/ŘO</w:t>
      </w:r>
    </w:p>
    <w:p w14:paraId="1A0D9722" w14:textId="77777777" w:rsidR="00FD3B98" w:rsidRDefault="00FD3B98" w:rsidP="002422AC">
      <w:pPr>
        <w:jc w:val="both"/>
        <w:rPr>
          <w:lang w:eastAsia="cs-CZ"/>
        </w:rPr>
      </w:pPr>
      <w:r>
        <w:rPr>
          <w:lang w:eastAsia="cs-CZ"/>
        </w:rPr>
        <w:t>Konzultace se ZS ITI (</w:t>
      </w:r>
      <w:hyperlink r:id="rId20" w:history="1">
        <w:r w:rsidRPr="008C52EF">
          <w:rPr>
            <w:rStyle w:val="Hypertextovodkaz"/>
            <w:lang w:eastAsia="cs-CZ"/>
          </w:rPr>
          <w:t>http://www.itipraha.eu/kontakty</w:t>
        </w:r>
      </w:hyperlink>
      <w:r>
        <w:rPr>
          <w:lang w:eastAsia="cs-CZ"/>
        </w:rPr>
        <w:t xml:space="preserve"> - Zprostředkující subjekt nositele ITI)</w:t>
      </w:r>
    </w:p>
    <w:p w14:paraId="166BC51B" w14:textId="77777777" w:rsidR="00FD3B98" w:rsidRDefault="00FD3B98" w:rsidP="002422AC">
      <w:pPr>
        <w:pStyle w:val="Odstavecseseznamem"/>
        <w:numPr>
          <w:ilvl w:val="0"/>
          <w:numId w:val="38"/>
        </w:numPr>
        <w:jc w:val="both"/>
        <w:rPr>
          <w:lang w:eastAsia="cs-CZ"/>
        </w:rPr>
      </w:pPr>
      <w:r>
        <w:rPr>
          <w:lang w:eastAsia="cs-CZ"/>
        </w:rPr>
        <w:t>poskytuje konzultace zaměřené na výzvu ZS ITI, na proces přípravy a hodnocení žádosti o podporu od úrovně závěrečného ověření způsobilosti projektů, tedy ve věci kritérií formálních náležitostí a přijatelnosti, kritérií věcného hodnocení; konzultace podstatných změn integrovaných projektů</w:t>
      </w:r>
    </w:p>
    <w:p w14:paraId="3F754771" w14:textId="77777777" w:rsidR="00FD3B98" w:rsidRDefault="00FD3B98" w:rsidP="002422AC">
      <w:pPr>
        <w:jc w:val="both"/>
        <w:rPr>
          <w:lang w:eastAsia="cs-CZ"/>
        </w:rPr>
      </w:pPr>
      <w:r>
        <w:rPr>
          <w:lang w:eastAsia="cs-CZ"/>
        </w:rPr>
        <w:t>Konzultace s CRR (</w:t>
      </w:r>
      <w:hyperlink r:id="rId21" w:history="1">
        <w:r w:rsidRPr="00126EB2">
          <w:rPr>
            <w:rStyle w:val="Hypertextovodkaz"/>
            <w:lang w:eastAsia="cs-CZ"/>
          </w:rPr>
          <w:t>http://www.crr.cz/cs/crr/kontakty-irop</w:t>
        </w:r>
      </w:hyperlink>
      <w:r>
        <w:rPr>
          <w:lang w:eastAsia="cs-CZ"/>
        </w:rPr>
        <w:t xml:space="preserve"> nebo </w:t>
      </w:r>
      <w:hyperlink r:id="rId22" w:history="1">
        <w:r>
          <w:rPr>
            <w:rStyle w:val="Hypertextovodkaz"/>
            <w:rFonts w:cs="Arial"/>
          </w:rPr>
          <w:t>http://www.dotaceEu.cz/irop</w:t>
        </w:r>
      </w:hyperlink>
      <w:r w:rsidRPr="00126EB2">
        <w:rPr>
          <w:rStyle w:val="Hypertextovodkaz"/>
          <w:rFonts w:cs="Arial"/>
          <w:color w:val="auto"/>
          <w:u w:val="none"/>
        </w:rPr>
        <w:t xml:space="preserve"> </w:t>
      </w:r>
      <w:r>
        <w:rPr>
          <w:lang w:eastAsia="cs-CZ"/>
        </w:rPr>
        <w:t>nebo kontakty uvedeny vždy ve výzvě relevantní pro danou aktivitu/specifický cíl)</w:t>
      </w:r>
    </w:p>
    <w:p w14:paraId="1142A174" w14:textId="77777777" w:rsidR="00FD3B98" w:rsidRPr="003C2C78" w:rsidRDefault="00FD3B98" w:rsidP="002422AC">
      <w:pPr>
        <w:pStyle w:val="Odstavecseseznamem"/>
        <w:numPr>
          <w:ilvl w:val="0"/>
          <w:numId w:val="38"/>
        </w:numPr>
        <w:jc w:val="both"/>
        <w:rPr>
          <w:lang w:eastAsia="cs-CZ"/>
        </w:rPr>
      </w:pPr>
      <w:r>
        <w:rPr>
          <w:lang w:eastAsia="cs-CZ"/>
        </w:rPr>
        <w:t>poskytuje konzultace zaměřené na výzvu ŘO, proces závěrečného ověření způsobilosti projektů, analýzu rizik a ex-ante kontrolu; konzultace podstatných změn integrovaných projektů</w:t>
      </w:r>
    </w:p>
    <w:p w14:paraId="44FA7442" w14:textId="0745B5A6" w:rsidR="00BA67B9" w:rsidRDefault="00BA67B9" w:rsidP="002422AC">
      <w:pPr>
        <w:jc w:val="both"/>
        <w:rPr>
          <w:lang w:eastAsia="cs-CZ"/>
        </w:rPr>
      </w:pPr>
    </w:p>
    <w:p w14:paraId="4D2EDD19" w14:textId="77777777" w:rsidR="00C14080" w:rsidRDefault="00C14080" w:rsidP="00C14080">
      <w:pPr>
        <w:rPr>
          <w:lang w:eastAsia="cs-CZ"/>
        </w:rPr>
      </w:pPr>
    </w:p>
    <w:p w14:paraId="19E4F3C2" w14:textId="77777777" w:rsidR="00C14080" w:rsidRPr="00C14080" w:rsidRDefault="00C14080" w:rsidP="00C14080">
      <w:pPr>
        <w:rPr>
          <w:lang w:eastAsia="cs-CZ"/>
        </w:rPr>
        <w:sectPr w:rsidR="00C14080" w:rsidRPr="00C14080">
          <w:pgSz w:w="11906" w:h="16838"/>
          <w:pgMar w:top="1417" w:right="1417" w:bottom="1417" w:left="1417" w:header="708" w:footer="708" w:gutter="0"/>
          <w:cols w:space="708"/>
          <w:docGrid w:linePitch="360"/>
        </w:sectPr>
      </w:pPr>
    </w:p>
    <w:p w14:paraId="7F680DA0" w14:textId="77777777" w:rsidR="004D5160" w:rsidRDefault="004D5160" w:rsidP="00620D8E">
      <w:pPr>
        <w:pStyle w:val="Nadpis1"/>
        <w:spacing w:before="0"/>
      </w:pPr>
      <w:bookmarkStart w:id="178" w:name="_Toc478740141"/>
      <w:bookmarkStart w:id="179" w:name="_Toc411007559"/>
      <w:r>
        <w:lastRenderedPageBreak/>
        <w:t>Přílohy</w:t>
      </w:r>
      <w:bookmarkEnd w:id="178"/>
    </w:p>
    <w:p w14:paraId="55DF9D26" w14:textId="77777777" w:rsidR="00FD0F6E" w:rsidRPr="004D5160" w:rsidRDefault="004D5160" w:rsidP="004D5160">
      <w:pPr>
        <w:pStyle w:val="Nadpis2"/>
      </w:pPr>
      <w:bookmarkStart w:id="180" w:name="_Toc478740142"/>
      <w:r w:rsidRPr="004D5160">
        <w:t xml:space="preserve">Příloha č. 1: </w:t>
      </w:r>
      <w:r w:rsidR="00FD0F6E" w:rsidRPr="004D5160">
        <w:t xml:space="preserve">Statut </w:t>
      </w:r>
      <w:r w:rsidR="00992C8F">
        <w:t xml:space="preserve">a Jednací řád </w:t>
      </w:r>
      <w:r w:rsidR="00FD0F6E" w:rsidRPr="004D5160">
        <w:t>Řídicího výboru ITI Pražské metropolitní oblasti</w:t>
      </w:r>
      <w:bookmarkEnd w:id="179"/>
      <w:bookmarkEnd w:id="180"/>
    </w:p>
    <w:p w14:paraId="7E9C958A" w14:textId="77777777" w:rsidR="00992C8F" w:rsidRDefault="00992C8F" w:rsidP="00992C8F">
      <w:pPr>
        <w:spacing w:after="0"/>
        <w:jc w:val="center"/>
        <w:rPr>
          <w:b/>
          <w:szCs w:val="24"/>
        </w:rPr>
      </w:pPr>
    </w:p>
    <w:p w14:paraId="5821CE0F" w14:textId="77777777" w:rsidR="00992C8F" w:rsidRDefault="00992C8F" w:rsidP="00671E51">
      <w:pPr>
        <w:jc w:val="center"/>
        <w:rPr>
          <w:b/>
          <w:szCs w:val="24"/>
        </w:rPr>
      </w:pPr>
      <w:r>
        <w:rPr>
          <w:b/>
          <w:szCs w:val="24"/>
        </w:rPr>
        <w:t>Statut Řídicího výboru ITI Pražské metropolitní oblasti</w:t>
      </w:r>
    </w:p>
    <w:p w14:paraId="23EB0A44" w14:textId="77777777" w:rsidR="00FD0F6E" w:rsidRPr="00671E51" w:rsidRDefault="00FD0F6E" w:rsidP="00671E51">
      <w:pPr>
        <w:jc w:val="center"/>
        <w:rPr>
          <w:b/>
          <w:szCs w:val="24"/>
        </w:rPr>
      </w:pPr>
      <w:r w:rsidRPr="00671E51">
        <w:rPr>
          <w:b/>
          <w:szCs w:val="24"/>
        </w:rPr>
        <w:t>A)</w:t>
      </w:r>
    </w:p>
    <w:p w14:paraId="0AF58D00" w14:textId="77777777" w:rsidR="00FD0F6E" w:rsidRPr="00671E51" w:rsidRDefault="00FD0F6E" w:rsidP="00671E51">
      <w:pPr>
        <w:jc w:val="center"/>
        <w:rPr>
          <w:b/>
          <w:szCs w:val="24"/>
        </w:rPr>
      </w:pPr>
      <w:r w:rsidRPr="00671E51">
        <w:rPr>
          <w:b/>
          <w:szCs w:val="24"/>
        </w:rPr>
        <w:t>Vymezení pojmů pro účely statutu</w:t>
      </w:r>
    </w:p>
    <w:p w14:paraId="092EF89E" w14:textId="77777777" w:rsidR="00FD0F6E" w:rsidRPr="00671E51" w:rsidRDefault="00FD0F6E" w:rsidP="002422AC">
      <w:pPr>
        <w:numPr>
          <w:ilvl w:val="0"/>
          <w:numId w:val="8"/>
        </w:numPr>
        <w:jc w:val="both"/>
        <w:rPr>
          <w:szCs w:val="24"/>
        </w:rPr>
      </w:pPr>
      <w:r w:rsidRPr="00671E51">
        <w:rPr>
          <w:szCs w:val="24"/>
        </w:rPr>
        <w:t>Integrovaná území investice (dále jen „ITI“) – nástroj pro realizaci integrovaných strategií rozvoje území umožňující koordinaci navzájem provázaných a územně zacílených intervencí z různých prioritních os jednoho či více programů ESI fondů. Řešené území představuje sídelní aglomerace či konurbace a jejich spádové území vymezené na základě funkčních vazeb.</w:t>
      </w:r>
    </w:p>
    <w:p w14:paraId="6A04810A" w14:textId="77777777" w:rsidR="00FD0F6E" w:rsidRPr="00671E51" w:rsidRDefault="00FD0F6E" w:rsidP="002422AC">
      <w:pPr>
        <w:numPr>
          <w:ilvl w:val="0"/>
          <w:numId w:val="8"/>
        </w:numPr>
        <w:jc w:val="both"/>
        <w:rPr>
          <w:szCs w:val="24"/>
        </w:rPr>
      </w:pPr>
      <w:r w:rsidRPr="00671E51">
        <w:rPr>
          <w:szCs w:val="24"/>
        </w:rPr>
        <w:t>Integrovaná strategie pro ITI Pražské metropolitní oblasti (dále jen „Strategie ITI“) – strategický dokument vyhodnocující problémy a potenciál Pražské metropolitní oblasti a navrhuje její další rozvoj pomocí konkrétních opatření financovatelných z ESI fondů.</w:t>
      </w:r>
    </w:p>
    <w:p w14:paraId="49D74CF3" w14:textId="77777777" w:rsidR="00FD0F6E" w:rsidRPr="00671E51" w:rsidRDefault="00FD0F6E" w:rsidP="002422AC">
      <w:pPr>
        <w:numPr>
          <w:ilvl w:val="0"/>
          <w:numId w:val="8"/>
        </w:numPr>
        <w:jc w:val="both"/>
        <w:rPr>
          <w:szCs w:val="24"/>
        </w:rPr>
      </w:pPr>
      <w:r w:rsidRPr="00671E51">
        <w:rPr>
          <w:szCs w:val="24"/>
        </w:rPr>
        <w:t>Integrovaný projekt – typ projektu, který je realizovaný v rámci integrované územní investice a naplňuje Strategii ITI.</w:t>
      </w:r>
    </w:p>
    <w:p w14:paraId="63AFEAD4" w14:textId="77777777" w:rsidR="00FD0F6E" w:rsidRPr="00671E51" w:rsidRDefault="00FD0F6E" w:rsidP="002422AC">
      <w:pPr>
        <w:numPr>
          <w:ilvl w:val="0"/>
          <w:numId w:val="8"/>
        </w:numPr>
        <w:jc w:val="both"/>
        <w:rPr>
          <w:szCs w:val="24"/>
        </w:rPr>
      </w:pPr>
      <w:r w:rsidRPr="00671E51">
        <w:rPr>
          <w:szCs w:val="24"/>
        </w:rPr>
        <w:t>Manažer ITI – osoba, určená nositelem ITI, která je odpovědná za celkovou koordinaci realizace Strategie ITI, vykonává činnosti spojené se zajištěním organizačního a administrativního zázemí pro přípravu a realizaci Strategie ITI, komunikuje s žadateli/příjemci, řídicími orgány programů ESI fondů a s veřejností a spolupracuje s Řídicím výborem ITI PMO.</w:t>
      </w:r>
    </w:p>
    <w:p w14:paraId="6ED0BE13" w14:textId="77777777" w:rsidR="00FD0F6E" w:rsidRPr="00671E51" w:rsidRDefault="00FD0F6E" w:rsidP="002422AC">
      <w:pPr>
        <w:numPr>
          <w:ilvl w:val="0"/>
          <w:numId w:val="8"/>
        </w:numPr>
        <w:jc w:val="both"/>
        <w:rPr>
          <w:szCs w:val="24"/>
        </w:rPr>
      </w:pPr>
      <w:r w:rsidRPr="00671E51">
        <w:rPr>
          <w:szCs w:val="24"/>
        </w:rPr>
        <w:t>Nositel ITI – odpovědný subjekt, zajišťující ve vymezeném území PMO činnosti za účelem přípravy, schválení, realizace a vyhodnocování Strategie ITI. Nositelem ITI pro Strategii ITI je hl. m. Praha.</w:t>
      </w:r>
    </w:p>
    <w:p w14:paraId="5918D0CB" w14:textId="77777777" w:rsidR="00FD0F6E" w:rsidRPr="00671E51" w:rsidRDefault="00FD0F6E" w:rsidP="002422AC">
      <w:pPr>
        <w:numPr>
          <w:ilvl w:val="0"/>
          <w:numId w:val="8"/>
        </w:numPr>
        <w:jc w:val="both"/>
        <w:rPr>
          <w:szCs w:val="24"/>
        </w:rPr>
      </w:pPr>
      <w:r w:rsidRPr="00671E51">
        <w:rPr>
          <w:szCs w:val="24"/>
        </w:rPr>
        <w:t>Pracovní skupina Řídicího výboru ITI PMO – odborná platforma, na které jsou projednávány projektové záměry žadatelů hodlající předložit své integrované projekty do ITI. V návaznosti na vyhlášení výzvy řídicím orgánem nositel ITI vyhlašuje výzvu k předkládání projektových záměrů a svolává jednání tematické pracovní skupiny ve stanoveném termínu. Bez projednání projektového záměru na pracovní skupině není možné předkládat projekt k posouzení souladu se Strategií ITI.</w:t>
      </w:r>
    </w:p>
    <w:p w14:paraId="280ED92F" w14:textId="77777777" w:rsidR="00FD0F6E" w:rsidRPr="00671E51" w:rsidRDefault="00FD0F6E" w:rsidP="002422AC">
      <w:pPr>
        <w:numPr>
          <w:ilvl w:val="0"/>
          <w:numId w:val="8"/>
        </w:numPr>
        <w:jc w:val="both"/>
        <w:rPr>
          <w:szCs w:val="24"/>
        </w:rPr>
      </w:pPr>
      <w:r w:rsidRPr="00671E51">
        <w:rPr>
          <w:szCs w:val="24"/>
        </w:rPr>
        <w:t>Řídicí výbor ITI PMO – je platformou bez právní subjektivity, která posuzuje projektové záměry přispívající k plnění cílů Strategie ITI a vydává vyjádření o souladu/nesouladu projektového záměru (ze schváleného souboru) se Strategií ITI, které má povahu doporučení k realizaci projektu pro řídicí orgán. Je odpovědný vůči nositeli ITI za řádný průběh realizace Strategie ITI.</w:t>
      </w:r>
    </w:p>
    <w:p w14:paraId="5CAEA6F4" w14:textId="77777777" w:rsidR="00FD0F6E" w:rsidRPr="00671E51" w:rsidRDefault="00FD0F6E" w:rsidP="002422AC">
      <w:pPr>
        <w:numPr>
          <w:ilvl w:val="0"/>
          <w:numId w:val="8"/>
        </w:numPr>
        <w:jc w:val="both"/>
        <w:rPr>
          <w:szCs w:val="24"/>
        </w:rPr>
      </w:pPr>
      <w:r w:rsidRPr="00671E51">
        <w:rPr>
          <w:szCs w:val="24"/>
        </w:rPr>
        <w:t>Zpráva o plnění integrované strategie – zpráva, kterou zpracovává nositel ITI o plnění Strategie ITI.</w:t>
      </w:r>
    </w:p>
    <w:p w14:paraId="3347D866" w14:textId="77777777" w:rsidR="00FD0F6E" w:rsidRPr="00671E51" w:rsidRDefault="00FD0F6E" w:rsidP="002422AC">
      <w:pPr>
        <w:jc w:val="center"/>
        <w:rPr>
          <w:b/>
          <w:szCs w:val="24"/>
        </w:rPr>
      </w:pPr>
      <w:r w:rsidRPr="00671E51">
        <w:rPr>
          <w:b/>
          <w:szCs w:val="24"/>
        </w:rPr>
        <w:t>Článek I</w:t>
      </w:r>
    </w:p>
    <w:p w14:paraId="6645A143" w14:textId="77777777" w:rsidR="00FD0F6E" w:rsidRPr="00671E51" w:rsidRDefault="00FD0F6E" w:rsidP="002422AC">
      <w:pPr>
        <w:jc w:val="center"/>
        <w:rPr>
          <w:b/>
          <w:szCs w:val="24"/>
        </w:rPr>
      </w:pPr>
      <w:r w:rsidRPr="00671E51">
        <w:rPr>
          <w:b/>
          <w:szCs w:val="24"/>
        </w:rPr>
        <w:t>Ustavení a působnost Řídicího výboru ITI PMO</w:t>
      </w:r>
    </w:p>
    <w:p w14:paraId="184869E0" w14:textId="77777777" w:rsidR="00FD0F6E" w:rsidRPr="00671E51" w:rsidRDefault="00FD0F6E" w:rsidP="002422AC">
      <w:pPr>
        <w:jc w:val="both"/>
        <w:rPr>
          <w:b/>
          <w:szCs w:val="24"/>
        </w:rPr>
      </w:pPr>
      <w:r w:rsidRPr="00671E51">
        <w:rPr>
          <w:szCs w:val="24"/>
        </w:rPr>
        <w:t>1.1</w:t>
      </w:r>
      <w:r w:rsidRPr="00671E51">
        <w:rPr>
          <w:szCs w:val="24"/>
        </w:rPr>
        <w:tab/>
        <w:t>Řídicí výbor ITI PMO je ustaven za účelem zajištění řádné realizace Strategie ITI.</w:t>
      </w:r>
    </w:p>
    <w:p w14:paraId="2D126462" w14:textId="77777777" w:rsidR="00FD0F6E" w:rsidRPr="00671E51" w:rsidRDefault="00FD0F6E" w:rsidP="002422AC">
      <w:pPr>
        <w:jc w:val="both"/>
        <w:rPr>
          <w:szCs w:val="24"/>
        </w:rPr>
      </w:pPr>
      <w:r w:rsidRPr="00671E51">
        <w:rPr>
          <w:szCs w:val="24"/>
        </w:rPr>
        <w:t>1.2</w:t>
      </w:r>
      <w:r w:rsidRPr="00671E51">
        <w:rPr>
          <w:szCs w:val="24"/>
        </w:rPr>
        <w:tab/>
        <w:t xml:space="preserve">Řídicí výbor ITI PMO je platformou bez právní subjektivity mimo správní strukturu jádrového města v roli nositele ITI. </w:t>
      </w:r>
    </w:p>
    <w:p w14:paraId="35A1CB4F" w14:textId="77777777" w:rsidR="00FD0F6E" w:rsidRPr="00671E51" w:rsidRDefault="00FD0F6E" w:rsidP="002422AC">
      <w:pPr>
        <w:jc w:val="both"/>
        <w:rPr>
          <w:szCs w:val="24"/>
        </w:rPr>
      </w:pPr>
      <w:r w:rsidRPr="00671E51">
        <w:rPr>
          <w:szCs w:val="24"/>
        </w:rPr>
        <w:lastRenderedPageBreak/>
        <w:t>1.3</w:t>
      </w:r>
      <w:r w:rsidRPr="00671E51">
        <w:rPr>
          <w:szCs w:val="24"/>
        </w:rPr>
        <w:tab/>
        <w:t>Řídicí výbor ITI PMO vydává doporučení nositeli ITI, orgánům samospráv a statutárním orgánům partnerů zapojených do realizace Strategie ITI. Posuzuje projektové záměry přispívající k plnění cílů Strategie ITI a vydává vyjádření o souladu/nesouladu projektového záměru (ze schváleného souboru) se Strategií ITI.</w:t>
      </w:r>
    </w:p>
    <w:p w14:paraId="1B016906" w14:textId="77777777" w:rsidR="00FD0F6E" w:rsidRPr="00671E51" w:rsidRDefault="00FD0F6E" w:rsidP="00671E51">
      <w:pPr>
        <w:jc w:val="center"/>
        <w:rPr>
          <w:b/>
          <w:szCs w:val="24"/>
        </w:rPr>
      </w:pPr>
      <w:r w:rsidRPr="00671E51">
        <w:rPr>
          <w:b/>
          <w:szCs w:val="24"/>
        </w:rPr>
        <w:t>Článek II</w:t>
      </w:r>
    </w:p>
    <w:p w14:paraId="2026BE0F" w14:textId="77777777" w:rsidR="00FD0F6E" w:rsidRPr="00671E51" w:rsidRDefault="00FD0F6E" w:rsidP="00671E51">
      <w:pPr>
        <w:jc w:val="center"/>
        <w:rPr>
          <w:b/>
          <w:szCs w:val="24"/>
        </w:rPr>
      </w:pPr>
      <w:r w:rsidRPr="00671E51">
        <w:rPr>
          <w:b/>
          <w:szCs w:val="24"/>
        </w:rPr>
        <w:t>Složení Řídicího výboru ITI PMO</w:t>
      </w:r>
    </w:p>
    <w:p w14:paraId="095605BE" w14:textId="77777777" w:rsidR="00FD0F6E" w:rsidRPr="00671E51" w:rsidRDefault="00FD0F6E" w:rsidP="002422AC">
      <w:pPr>
        <w:jc w:val="both"/>
        <w:rPr>
          <w:szCs w:val="24"/>
        </w:rPr>
      </w:pPr>
      <w:r w:rsidRPr="00671E51">
        <w:rPr>
          <w:szCs w:val="24"/>
        </w:rPr>
        <w:t>2.1</w:t>
      </w:r>
      <w:r w:rsidRPr="00671E51">
        <w:rPr>
          <w:szCs w:val="24"/>
        </w:rPr>
        <w:tab/>
        <w:t>Složení Řídicího výboru ITI PMO je v souladu s požadavky Metodického pokynu pro využití integrovaných nástrojů v programovém období 2014 – 2020 s přihlédnutím ke specifikám Pražské metropolitní oblasti.</w:t>
      </w:r>
    </w:p>
    <w:p w14:paraId="4426F7A8" w14:textId="77777777" w:rsidR="00FD0F6E" w:rsidRPr="00671E51" w:rsidRDefault="00FD0F6E" w:rsidP="002422AC">
      <w:pPr>
        <w:jc w:val="both"/>
        <w:rPr>
          <w:szCs w:val="24"/>
        </w:rPr>
      </w:pPr>
      <w:r w:rsidRPr="00671E51">
        <w:rPr>
          <w:szCs w:val="24"/>
        </w:rPr>
        <w:t>2.2</w:t>
      </w:r>
      <w:r w:rsidRPr="00671E51">
        <w:rPr>
          <w:szCs w:val="24"/>
        </w:rPr>
        <w:tab/>
        <w:t>Řídicí výbor ITI PMO je složen ze členů určených hl. m. Praha, a to zejména z řad radních, zástupců za města a obce v zázemí a zástupců tematických oblastí Strategie ITI. Klíčovým partnerem je Středočeský kraj, který musí být v Řídicím výboru ITI PMO zastoupen.</w:t>
      </w:r>
    </w:p>
    <w:p w14:paraId="25F7B343" w14:textId="77777777" w:rsidR="00BA0632" w:rsidRPr="00671E51" w:rsidRDefault="00BA0632" w:rsidP="00BA0632">
      <w:pPr>
        <w:jc w:val="both"/>
        <w:rPr>
          <w:szCs w:val="24"/>
        </w:rPr>
      </w:pPr>
      <w:r w:rsidRPr="00671E51">
        <w:rPr>
          <w:szCs w:val="24"/>
        </w:rPr>
        <w:t>2.3</w:t>
      </w:r>
      <w:r w:rsidRPr="00671E51">
        <w:rPr>
          <w:szCs w:val="24"/>
        </w:rPr>
        <w:tab/>
        <w:t xml:space="preserve">Řídicí výbor ITI PMO je složen z 15 členů s hlasovacím právem a </w:t>
      </w:r>
      <w:r>
        <w:rPr>
          <w:szCs w:val="24"/>
        </w:rPr>
        <w:t xml:space="preserve">ze </w:t>
      </w:r>
      <w:r w:rsidRPr="00671E51">
        <w:rPr>
          <w:szCs w:val="24"/>
        </w:rPr>
        <w:t>stálých hostů bez hlasovacího práva.</w:t>
      </w:r>
      <w:r>
        <w:rPr>
          <w:szCs w:val="24"/>
        </w:rPr>
        <w:t xml:space="preserve"> Stálé hosty volí členové Řídicího výboru ITI PMO dle potřeby na základě projednání a schválení nadpoloviční většinou svých členů.</w:t>
      </w:r>
      <w:r w:rsidRPr="00671E51">
        <w:rPr>
          <w:szCs w:val="24"/>
        </w:rPr>
        <w:t xml:space="preserve"> Manažer ITI je členem jako stálý host bez hlasovacího práva.</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7"/>
        <w:gridCol w:w="3846"/>
      </w:tblGrid>
      <w:tr w:rsidR="00FD0F6E" w:rsidRPr="00671E51" w14:paraId="5F26256A" w14:textId="77777777" w:rsidTr="00FD0F6E">
        <w:tc>
          <w:tcPr>
            <w:tcW w:w="3847" w:type="dxa"/>
            <w:shd w:val="clear" w:color="auto" w:fill="00AEEF"/>
            <w:vAlign w:val="center"/>
          </w:tcPr>
          <w:p w14:paraId="2AA4D2E7" w14:textId="77777777" w:rsidR="00FD0F6E" w:rsidRPr="00671E51" w:rsidRDefault="00FD0F6E" w:rsidP="00FD0F6E">
            <w:pPr>
              <w:rPr>
                <w:szCs w:val="24"/>
              </w:rPr>
            </w:pPr>
            <w:r w:rsidRPr="00671E51">
              <w:rPr>
                <w:szCs w:val="24"/>
              </w:rPr>
              <w:t>Zastoupení v ŘV ITI PMO</w:t>
            </w:r>
          </w:p>
        </w:tc>
        <w:tc>
          <w:tcPr>
            <w:tcW w:w="3846" w:type="dxa"/>
            <w:shd w:val="clear" w:color="auto" w:fill="00AEEF"/>
            <w:vAlign w:val="center"/>
          </w:tcPr>
          <w:p w14:paraId="103BBF4A" w14:textId="77777777" w:rsidR="00FD0F6E" w:rsidRPr="00671E51" w:rsidRDefault="00FD0F6E" w:rsidP="00FD0F6E">
            <w:pPr>
              <w:rPr>
                <w:szCs w:val="24"/>
              </w:rPr>
            </w:pPr>
            <w:r w:rsidRPr="00671E51">
              <w:rPr>
                <w:szCs w:val="24"/>
              </w:rPr>
              <w:t>Pozice/instituce</w:t>
            </w:r>
          </w:p>
        </w:tc>
      </w:tr>
      <w:tr w:rsidR="00FD0F6E" w:rsidRPr="00671E51" w14:paraId="34C73DB3" w14:textId="77777777" w:rsidTr="00FD0F6E">
        <w:tc>
          <w:tcPr>
            <w:tcW w:w="7693" w:type="dxa"/>
            <w:gridSpan w:val="2"/>
            <w:shd w:val="clear" w:color="auto" w:fill="8ED8F8"/>
          </w:tcPr>
          <w:p w14:paraId="557641CD" w14:textId="77777777" w:rsidR="00FD0F6E" w:rsidRPr="00671E51" w:rsidRDefault="00FD0F6E" w:rsidP="00FD0F6E">
            <w:pPr>
              <w:rPr>
                <w:szCs w:val="24"/>
                <w:u w:val="single"/>
              </w:rPr>
            </w:pPr>
            <w:r w:rsidRPr="00671E51">
              <w:rPr>
                <w:szCs w:val="24"/>
              </w:rPr>
              <w:t xml:space="preserve">Členové s hlasovacím </w:t>
            </w:r>
            <w:r w:rsidRPr="007034F7">
              <w:rPr>
                <w:color w:val="8ED8F8"/>
                <w:szCs w:val="24"/>
              </w:rPr>
              <w:t>právem</w:t>
            </w:r>
          </w:p>
        </w:tc>
      </w:tr>
      <w:tr w:rsidR="00FD0F6E" w:rsidRPr="00671E51" w14:paraId="3333CF18" w14:textId="77777777" w:rsidTr="00FD0F6E">
        <w:tc>
          <w:tcPr>
            <w:tcW w:w="3847" w:type="dxa"/>
            <w:vMerge w:val="restart"/>
          </w:tcPr>
          <w:p w14:paraId="5A96C8E7" w14:textId="77777777" w:rsidR="00FD0F6E" w:rsidRPr="00671E51" w:rsidRDefault="00FD0F6E" w:rsidP="00FD0F6E">
            <w:pPr>
              <w:rPr>
                <w:szCs w:val="24"/>
              </w:rPr>
            </w:pPr>
            <w:r w:rsidRPr="00671E51">
              <w:rPr>
                <w:szCs w:val="24"/>
              </w:rPr>
              <w:t>3 zástupci hl. m. Prahy</w:t>
            </w:r>
          </w:p>
        </w:tc>
        <w:tc>
          <w:tcPr>
            <w:tcW w:w="3846" w:type="dxa"/>
          </w:tcPr>
          <w:p w14:paraId="65A62DB1" w14:textId="77777777" w:rsidR="00FD0F6E" w:rsidRPr="00671E51" w:rsidRDefault="00FD0F6E" w:rsidP="00FD0F6E">
            <w:pPr>
              <w:rPr>
                <w:szCs w:val="24"/>
              </w:rPr>
            </w:pPr>
            <w:r w:rsidRPr="00671E51">
              <w:rPr>
                <w:szCs w:val="24"/>
              </w:rPr>
              <w:t>primátorka hl. m. Prahy</w:t>
            </w:r>
          </w:p>
        </w:tc>
      </w:tr>
      <w:tr w:rsidR="00FD0F6E" w:rsidRPr="00671E51" w14:paraId="4DD7C4B7" w14:textId="77777777" w:rsidTr="00FD0F6E">
        <w:tc>
          <w:tcPr>
            <w:tcW w:w="3847" w:type="dxa"/>
            <w:vMerge/>
          </w:tcPr>
          <w:p w14:paraId="659CA5DB" w14:textId="77777777" w:rsidR="00FD0F6E" w:rsidRPr="00671E51" w:rsidRDefault="00FD0F6E" w:rsidP="00FD0F6E">
            <w:pPr>
              <w:rPr>
                <w:szCs w:val="24"/>
              </w:rPr>
            </w:pPr>
          </w:p>
        </w:tc>
        <w:tc>
          <w:tcPr>
            <w:tcW w:w="3846" w:type="dxa"/>
          </w:tcPr>
          <w:p w14:paraId="4593B01B" w14:textId="77777777" w:rsidR="00FD0F6E" w:rsidRPr="00671E51" w:rsidRDefault="00FD0F6E" w:rsidP="00FD0F6E">
            <w:pPr>
              <w:rPr>
                <w:szCs w:val="24"/>
              </w:rPr>
            </w:pPr>
            <w:r w:rsidRPr="00671E51">
              <w:rPr>
                <w:szCs w:val="24"/>
              </w:rPr>
              <w:t>náměstek primátorky hl. m. Prahy</w:t>
            </w:r>
          </w:p>
        </w:tc>
      </w:tr>
      <w:tr w:rsidR="00FD0F6E" w:rsidRPr="00671E51" w14:paraId="70C14A04" w14:textId="77777777" w:rsidTr="00FD0F6E">
        <w:tc>
          <w:tcPr>
            <w:tcW w:w="3847" w:type="dxa"/>
            <w:vMerge/>
          </w:tcPr>
          <w:p w14:paraId="69A27034" w14:textId="77777777" w:rsidR="00FD0F6E" w:rsidRPr="00671E51" w:rsidRDefault="00FD0F6E" w:rsidP="00FD0F6E">
            <w:pPr>
              <w:rPr>
                <w:szCs w:val="24"/>
              </w:rPr>
            </w:pPr>
          </w:p>
        </w:tc>
        <w:tc>
          <w:tcPr>
            <w:tcW w:w="3846" w:type="dxa"/>
          </w:tcPr>
          <w:p w14:paraId="17B75EEC" w14:textId="77777777" w:rsidR="00FD0F6E" w:rsidRPr="00671E51" w:rsidRDefault="00FD0F6E" w:rsidP="00FD0F6E">
            <w:pPr>
              <w:rPr>
                <w:szCs w:val="24"/>
              </w:rPr>
            </w:pPr>
            <w:r w:rsidRPr="00671E51">
              <w:rPr>
                <w:szCs w:val="24"/>
              </w:rPr>
              <w:t>Institut plánování a rozvoje hl. m. Prahy</w:t>
            </w:r>
          </w:p>
        </w:tc>
      </w:tr>
      <w:tr w:rsidR="00FD0F6E" w:rsidRPr="00671E51" w14:paraId="426D026C" w14:textId="77777777" w:rsidTr="00FD0F6E">
        <w:tc>
          <w:tcPr>
            <w:tcW w:w="3847" w:type="dxa"/>
            <w:vMerge w:val="restart"/>
          </w:tcPr>
          <w:p w14:paraId="424163D4" w14:textId="77777777" w:rsidR="00FD0F6E" w:rsidRPr="00671E51" w:rsidRDefault="00FD0F6E" w:rsidP="00FD0F6E">
            <w:pPr>
              <w:rPr>
                <w:szCs w:val="24"/>
              </w:rPr>
            </w:pPr>
            <w:r w:rsidRPr="00671E51">
              <w:rPr>
                <w:szCs w:val="24"/>
              </w:rPr>
              <w:t>2 zástupci Středočeského kraje</w:t>
            </w:r>
          </w:p>
        </w:tc>
        <w:tc>
          <w:tcPr>
            <w:tcW w:w="3846" w:type="dxa"/>
          </w:tcPr>
          <w:p w14:paraId="619F96E7" w14:textId="77777777" w:rsidR="00FD0F6E" w:rsidRPr="00671E51" w:rsidRDefault="00F23F96" w:rsidP="00FD0F6E">
            <w:pPr>
              <w:rPr>
                <w:szCs w:val="24"/>
              </w:rPr>
            </w:pPr>
            <w:r>
              <w:rPr>
                <w:szCs w:val="24"/>
              </w:rPr>
              <w:t>radní</w:t>
            </w:r>
            <w:r w:rsidR="00FD0F6E" w:rsidRPr="00671E51">
              <w:rPr>
                <w:szCs w:val="24"/>
              </w:rPr>
              <w:t xml:space="preserve"> pro oblast </w:t>
            </w:r>
            <w:r>
              <w:rPr>
                <w:szCs w:val="24"/>
              </w:rPr>
              <w:t xml:space="preserve">hospodářského a </w:t>
            </w:r>
            <w:r w:rsidR="00FD0F6E" w:rsidRPr="00671E51">
              <w:rPr>
                <w:szCs w:val="24"/>
              </w:rPr>
              <w:t>regionálního rozvoje</w:t>
            </w:r>
            <w:r>
              <w:rPr>
                <w:szCs w:val="24"/>
              </w:rPr>
              <w:t xml:space="preserve"> včetně evropských projektů a rozvoje venkova</w:t>
            </w:r>
          </w:p>
        </w:tc>
      </w:tr>
      <w:tr w:rsidR="00FD0F6E" w:rsidRPr="00671E51" w14:paraId="16948ACF" w14:textId="77777777" w:rsidTr="00FD0F6E">
        <w:tc>
          <w:tcPr>
            <w:tcW w:w="3847" w:type="dxa"/>
            <w:vMerge/>
          </w:tcPr>
          <w:p w14:paraId="6B02AF4A" w14:textId="77777777" w:rsidR="00FD0F6E" w:rsidRPr="00671E51" w:rsidRDefault="00FD0F6E" w:rsidP="00FD0F6E">
            <w:pPr>
              <w:rPr>
                <w:szCs w:val="24"/>
              </w:rPr>
            </w:pPr>
          </w:p>
        </w:tc>
        <w:tc>
          <w:tcPr>
            <w:tcW w:w="3846" w:type="dxa"/>
          </w:tcPr>
          <w:p w14:paraId="610BA3B7" w14:textId="77777777" w:rsidR="00FD0F6E" w:rsidRPr="00671E51" w:rsidRDefault="00FD0F6E" w:rsidP="00FD0F6E">
            <w:pPr>
              <w:rPr>
                <w:szCs w:val="24"/>
              </w:rPr>
            </w:pPr>
            <w:r w:rsidRPr="00671E51">
              <w:rPr>
                <w:szCs w:val="24"/>
              </w:rPr>
              <w:t>Odbor regionálního rozvoje</w:t>
            </w:r>
          </w:p>
        </w:tc>
      </w:tr>
      <w:tr w:rsidR="00FD0F6E" w:rsidRPr="00671E51" w14:paraId="3D3A22B3" w14:textId="77777777" w:rsidTr="00FD0F6E">
        <w:tc>
          <w:tcPr>
            <w:tcW w:w="3847" w:type="dxa"/>
            <w:vMerge w:val="restart"/>
          </w:tcPr>
          <w:p w14:paraId="5B9DED2E" w14:textId="77777777" w:rsidR="00FD0F6E" w:rsidRPr="00671E51" w:rsidRDefault="00FD0F6E" w:rsidP="00FD0F6E">
            <w:pPr>
              <w:rPr>
                <w:szCs w:val="24"/>
              </w:rPr>
            </w:pPr>
            <w:r w:rsidRPr="00671E51">
              <w:rPr>
                <w:szCs w:val="24"/>
              </w:rPr>
              <w:t>2 zástupci měst a obcí z vymezeného území</w:t>
            </w:r>
          </w:p>
        </w:tc>
        <w:tc>
          <w:tcPr>
            <w:tcW w:w="3846" w:type="dxa"/>
          </w:tcPr>
          <w:p w14:paraId="54A0F093" w14:textId="77777777" w:rsidR="00FD0F6E" w:rsidRPr="00671E51" w:rsidRDefault="00FD0F6E" w:rsidP="00FD0F6E">
            <w:pPr>
              <w:rPr>
                <w:szCs w:val="24"/>
              </w:rPr>
            </w:pPr>
            <w:r w:rsidRPr="00671E51">
              <w:rPr>
                <w:szCs w:val="24"/>
              </w:rPr>
              <w:t>Město Říčany</w:t>
            </w:r>
          </w:p>
        </w:tc>
      </w:tr>
      <w:tr w:rsidR="00FD0F6E" w:rsidRPr="00671E51" w14:paraId="04570136" w14:textId="77777777" w:rsidTr="00FD0F6E">
        <w:tc>
          <w:tcPr>
            <w:tcW w:w="3847" w:type="dxa"/>
            <w:vMerge/>
          </w:tcPr>
          <w:p w14:paraId="7A520B0F" w14:textId="77777777" w:rsidR="00FD0F6E" w:rsidRPr="00671E51" w:rsidRDefault="00FD0F6E" w:rsidP="00FD0F6E">
            <w:pPr>
              <w:rPr>
                <w:szCs w:val="24"/>
              </w:rPr>
            </w:pPr>
          </w:p>
        </w:tc>
        <w:tc>
          <w:tcPr>
            <w:tcW w:w="3846" w:type="dxa"/>
          </w:tcPr>
          <w:p w14:paraId="387F3D14" w14:textId="77777777" w:rsidR="00FD0F6E" w:rsidRPr="00671E51" w:rsidRDefault="00FD0F6E" w:rsidP="00FD0F6E">
            <w:pPr>
              <w:rPr>
                <w:szCs w:val="24"/>
              </w:rPr>
            </w:pPr>
            <w:r w:rsidRPr="00671E51">
              <w:rPr>
                <w:szCs w:val="24"/>
              </w:rPr>
              <w:t>Obec Tišice</w:t>
            </w:r>
          </w:p>
        </w:tc>
      </w:tr>
      <w:tr w:rsidR="00FD0F6E" w:rsidRPr="00671E51" w14:paraId="3E329BB2" w14:textId="77777777" w:rsidTr="00FD0F6E">
        <w:tc>
          <w:tcPr>
            <w:tcW w:w="3847" w:type="dxa"/>
          </w:tcPr>
          <w:p w14:paraId="18D61909" w14:textId="77777777" w:rsidR="00FD0F6E" w:rsidRPr="00671E51" w:rsidRDefault="00FD0F6E" w:rsidP="00FD0F6E">
            <w:pPr>
              <w:rPr>
                <w:szCs w:val="24"/>
              </w:rPr>
            </w:pPr>
            <w:r w:rsidRPr="00671E51">
              <w:rPr>
                <w:szCs w:val="24"/>
              </w:rPr>
              <w:t>1 zástupce statutárního města z vymezeného území</w:t>
            </w:r>
          </w:p>
        </w:tc>
        <w:tc>
          <w:tcPr>
            <w:tcW w:w="3846" w:type="dxa"/>
          </w:tcPr>
          <w:p w14:paraId="688B2C62" w14:textId="77777777" w:rsidR="00FD0F6E" w:rsidRPr="00671E51" w:rsidRDefault="00FD0F6E" w:rsidP="00FD0F6E">
            <w:pPr>
              <w:rPr>
                <w:szCs w:val="24"/>
              </w:rPr>
            </w:pPr>
            <w:r w:rsidRPr="00671E51">
              <w:rPr>
                <w:szCs w:val="24"/>
              </w:rPr>
              <w:t>Statutární město Kladno</w:t>
            </w:r>
          </w:p>
        </w:tc>
      </w:tr>
      <w:tr w:rsidR="00FD0F6E" w:rsidRPr="00671E51" w14:paraId="21162B08" w14:textId="77777777" w:rsidTr="00FD0F6E">
        <w:tc>
          <w:tcPr>
            <w:tcW w:w="3847" w:type="dxa"/>
            <w:vMerge w:val="restart"/>
          </w:tcPr>
          <w:p w14:paraId="368BCB50" w14:textId="77777777" w:rsidR="00FD0F6E" w:rsidRPr="00671E51" w:rsidRDefault="00FD0F6E" w:rsidP="00FD0F6E">
            <w:pPr>
              <w:rPr>
                <w:szCs w:val="24"/>
              </w:rPr>
            </w:pPr>
            <w:r w:rsidRPr="00671E51">
              <w:rPr>
                <w:szCs w:val="24"/>
              </w:rPr>
              <w:t>2 odborní garanti prioritní oblasti doprava</w:t>
            </w:r>
          </w:p>
        </w:tc>
        <w:tc>
          <w:tcPr>
            <w:tcW w:w="3846" w:type="dxa"/>
          </w:tcPr>
          <w:p w14:paraId="2C039920" w14:textId="77777777" w:rsidR="00FD0F6E" w:rsidRPr="00671E51" w:rsidRDefault="00FD0F6E" w:rsidP="00FD0F6E">
            <w:pPr>
              <w:rPr>
                <w:szCs w:val="24"/>
              </w:rPr>
            </w:pPr>
            <w:r w:rsidRPr="00671E51">
              <w:rPr>
                <w:szCs w:val="24"/>
              </w:rPr>
              <w:t>Regionální organizátor Pražské integrované dopravy</w:t>
            </w:r>
          </w:p>
        </w:tc>
      </w:tr>
      <w:tr w:rsidR="00FD0F6E" w:rsidRPr="00671E51" w14:paraId="75F5CE27" w14:textId="77777777" w:rsidTr="00FD0F6E">
        <w:tc>
          <w:tcPr>
            <w:tcW w:w="3847" w:type="dxa"/>
            <w:vMerge/>
          </w:tcPr>
          <w:p w14:paraId="6A7D938B" w14:textId="77777777" w:rsidR="00FD0F6E" w:rsidRPr="00671E51" w:rsidRDefault="00FD0F6E" w:rsidP="00FD0F6E">
            <w:pPr>
              <w:rPr>
                <w:szCs w:val="24"/>
              </w:rPr>
            </w:pPr>
          </w:p>
        </w:tc>
        <w:tc>
          <w:tcPr>
            <w:tcW w:w="3846" w:type="dxa"/>
          </w:tcPr>
          <w:p w14:paraId="6E9219D4" w14:textId="77777777" w:rsidR="00FD0F6E" w:rsidRPr="00671E51" w:rsidRDefault="00FD0F6E" w:rsidP="00FD0F6E">
            <w:pPr>
              <w:rPr>
                <w:szCs w:val="24"/>
              </w:rPr>
            </w:pPr>
            <w:r w:rsidRPr="00671E51">
              <w:rPr>
                <w:szCs w:val="24"/>
              </w:rPr>
              <w:t>Odbor dopravy Středočeského kraje</w:t>
            </w:r>
          </w:p>
        </w:tc>
      </w:tr>
      <w:tr w:rsidR="00FD0F6E" w:rsidRPr="00671E51" w14:paraId="7C2F81C6" w14:textId="77777777" w:rsidTr="00FD0F6E">
        <w:tc>
          <w:tcPr>
            <w:tcW w:w="3847" w:type="dxa"/>
          </w:tcPr>
          <w:p w14:paraId="71F29CFC" w14:textId="77777777" w:rsidR="00FD0F6E" w:rsidRPr="00671E51" w:rsidRDefault="00FD0F6E" w:rsidP="00FD0F6E">
            <w:pPr>
              <w:rPr>
                <w:szCs w:val="24"/>
              </w:rPr>
            </w:pPr>
            <w:r w:rsidRPr="00671E51">
              <w:rPr>
                <w:szCs w:val="24"/>
              </w:rPr>
              <w:t>1 odborný garant prioritní oblasti životní prostředí</w:t>
            </w:r>
          </w:p>
        </w:tc>
        <w:tc>
          <w:tcPr>
            <w:tcW w:w="3846" w:type="dxa"/>
          </w:tcPr>
          <w:p w14:paraId="037D6244" w14:textId="77777777" w:rsidR="00FD0F6E" w:rsidRPr="00671E51" w:rsidRDefault="00FD0F6E" w:rsidP="00FD0F6E">
            <w:pPr>
              <w:rPr>
                <w:szCs w:val="24"/>
              </w:rPr>
            </w:pPr>
            <w:r w:rsidRPr="00671E51">
              <w:rPr>
                <w:szCs w:val="24"/>
              </w:rPr>
              <w:t>Povodí Vltavy</w:t>
            </w:r>
          </w:p>
        </w:tc>
      </w:tr>
      <w:tr w:rsidR="00FD0F6E" w:rsidRPr="00671E51" w14:paraId="23ED6BFA" w14:textId="77777777" w:rsidTr="00FD0F6E">
        <w:tc>
          <w:tcPr>
            <w:tcW w:w="3847" w:type="dxa"/>
          </w:tcPr>
          <w:p w14:paraId="4592762D" w14:textId="77777777" w:rsidR="00FD0F6E" w:rsidRPr="00671E51" w:rsidRDefault="00FD0F6E" w:rsidP="00FD0F6E">
            <w:pPr>
              <w:rPr>
                <w:szCs w:val="24"/>
              </w:rPr>
            </w:pPr>
            <w:r w:rsidRPr="00671E51">
              <w:rPr>
                <w:szCs w:val="24"/>
              </w:rPr>
              <w:t>1 odborný garant prioritní oblasti regionální školství</w:t>
            </w:r>
          </w:p>
        </w:tc>
        <w:tc>
          <w:tcPr>
            <w:tcW w:w="3846" w:type="dxa"/>
          </w:tcPr>
          <w:p w14:paraId="1ECC6FE5" w14:textId="77777777" w:rsidR="00FD0F6E" w:rsidRPr="00671E51" w:rsidRDefault="00FD0F6E" w:rsidP="00FD0F6E">
            <w:pPr>
              <w:rPr>
                <w:szCs w:val="24"/>
              </w:rPr>
            </w:pPr>
            <w:r w:rsidRPr="00671E51">
              <w:rPr>
                <w:szCs w:val="24"/>
              </w:rPr>
              <w:t>Institut pro další vzdělávání</w:t>
            </w:r>
          </w:p>
        </w:tc>
      </w:tr>
      <w:tr w:rsidR="00FD0F6E" w:rsidRPr="00671E51" w14:paraId="3A0770E4" w14:textId="77777777" w:rsidTr="00FD0F6E">
        <w:tc>
          <w:tcPr>
            <w:tcW w:w="3847" w:type="dxa"/>
          </w:tcPr>
          <w:p w14:paraId="665409BE" w14:textId="77777777" w:rsidR="00FD0F6E" w:rsidRPr="00671E51" w:rsidRDefault="00FD0F6E" w:rsidP="00FD0F6E">
            <w:pPr>
              <w:rPr>
                <w:szCs w:val="24"/>
              </w:rPr>
            </w:pPr>
            <w:r w:rsidRPr="00671E51">
              <w:rPr>
                <w:szCs w:val="24"/>
              </w:rPr>
              <w:lastRenderedPageBreak/>
              <w:t>1 zástupce za Asociaci nestátních neziskových organizací</w:t>
            </w:r>
          </w:p>
        </w:tc>
        <w:tc>
          <w:tcPr>
            <w:tcW w:w="3846" w:type="dxa"/>
          </w:tcPr>
          <w:p w14:paraId="4106B981" w14:textId="77777777" w:rsidR="00FD0F6E" w:rsidRPr="00671E51" w:rsidRDefault="00FD0F6E" w:rsidP="00FD0F6E">
            <w:pPr>
              <w:rPr>
                <w:szCs w:val="24"/>
              </w:rPr>
            </w:pPr>
            <w:r w:rsidRPr="00671E51">
              <w:rPr>
                <w:szCs w:val="24"/>
              </w:rPr>
              <w:t>Společná asociace nestátních neziskových organizací hl. m. Prahy a Středočeského kraje</w:t>
            </w:r>
          </w:p>
        </w:tc>
      </w:tr>
      <w:tr w:rsidR="00FD0F6E" w:rsidRPr="00671E51" w14:paraId="2009F1CE" w14:textId="77777777" w:rsidTr="00FD0F6E">
        <w:tc>
          <w:tcPr>
            <w:tcW w:w="3847" w:type="dxa"/>
          </w:tcPr>
          <w:p w14:paraId="4A82AB4D" w14:textId="77777777" w:rsidR="00FD0F6E" w:rsidRPr="00671E51" w:rsidRDefault="00FD0F6E" w:rsidP="00FD0F6E">
            <w:pPr>
              <w:rPr>
                <w:szCs w:val="24"/>
              </w:rPr>
            </w:pPr>
            <w:r w:rsidRPr="00671E51">
              <w:rPr>
                <w:szCs w:val="24"/>
              </w:rPr>
              <w:t>1 zástupce za Agenturu pro sociální začleňování</w:t>
            </w:r>
          </w:p>
        </w:tc>
        <w:tc>
          <w:tcPr>
            <w:tcW w:w="3846" w:type="dxa"/>
          </w:tcPr>
          <w:p w14:paraId="11F285F6" w14:textId="77777777" w:rsidR="00FD0F6E" w:rsidRPr="00671E51" w:rsidRDefault="00FD0F6E" w:rsidP="00FD0F6E">
            <w:pPr>
              <w:rPr>
                <w:szCs w:val="24"/>
              </w:rPr>
            </w:pPr>
            <w:r w:rsidRPr="00671E51">
              <w:rPr>
                <w:szCs w:val="24"/>
              </w:rPr>
              <w:t>Agentura pro sociální začleňování</w:t>
            </w:r>
          </w:p>
        </w:tc>
      </w:tr>
      <w:tr w:rsidR="00FD0F6E" w:rsidRPr="00671E51" w14:paraId="32562002" w14:textId="77777777" w:rsidTr="00FD0F6E">
        <w:tc>
          <w:tcPr>
            <w:tcW w:w="3847" w:type="dxa"/>
          </w:tcPr>
          <w:p w14:paraId="388E3198" w14:textId="77777777" w:rsidR="00FD0F6E" w:rsidRPr="00671E51" w:rsidRDefault="00FD0F6E" w:rsidP="00FD0F6E">
            <w:pPr>
              <w:rPr>
                <w:szCs w:val="24"/>
              </w:rPr>
            </w:pPr>
            <w:r w:rsidRPr="00671E51">
              <w:rPr>
                <w:szCs w:val="24"/>
              </w:rPr>
              <w:t>1 zástupce za oblast Smart Cities</w:t>
            </w:r>
          </w:p>
        </w:tc>
        <w:tc>
          <w:tcPr>
            <w:tcW w:w="3846" w:type="dxa"/>
          </w:tcPr>
          <w:p w14:paraId="4211722E" w14:textId="77777777" w:rsidR="00FD0F6E" w:rsidRPr="00671E51" w:rsidRDefault="00FD0F6E" w:rsidP="00FD0F6E">
            <w:pPr>
              <w:rPr>
                <w:szCs w:val="24"/>
              </w:rPr>
            </w:pPr>
            <w:r w:rsidRPr="00671E51">
              <w:rPr>
                <w:szCs w:val="24"/>
              </w:rPr>
              <w:t>České vysoké učení technické v Praze</w:t>
            </w:r>
          </w:p>
        </w:tc>
      </w:tr>
      <w:tr w:rsidR="00FD0F6E" w:rsidRPr="00671E51" w14:paraId="5E42550B" w14:textId="77777777" w:rsidTr="00FD0F6E">
        <w:tc>
          <w:tcPr>
            <w:tcW w:w="7693" w:type="dxa"/>
            <w:gridSpan w:val="2"/>
            <w:shd w:val="clear" w:color="auto" w:fill="8ED8F8"/>
            <w:vAlign w:val="center"/>
          </w:tcPr>
          <w:p w14:paraId="2D16C9A4" w14:textId="77777777" w:rsidR="00FD0F6E" w:rsidRPr="00671E51" w:rsidRDefault="00FD0F6E" w:rsidP="00FD0F6E">
            <w:pPr>
              <w:rPr>
                <w:szCs w:val="24"/>
              </w:rPr>
            </w:pPr>
            <w:r w:rsidRPr="00671E51">
              <w:rPr>
                <w:szCs w:val="24"/>
              </w:rPr>
              <w:t>Stálí hosté bez hlasovacího práva</w:t>
            </w:r>
          </w:p>
        </w:tc>
      </w:tr>
      <w:tr w:rsidR="00FD0F6E" w:rsidRPr="00671E51" w14:paraId="5C334034" w14:textId="77777777" w:rsidTr="00FD0F6E">
        <w:tc>
          <w:tcPr>
            <w:tcW w:w="3847" w:type="dxa"/>
          </w:tcPr>
          <w:p w14:paraId="31C5773D" w14:textId="77777777" w:rsidR="00FD0F6E" w:rsidRPr="00671E51" w:rsidRDefault="00FD0F6E" w:rsidP="00FD0F6E">
            <w:pPr>
              <w:rPr>
                <w:szCs w:val="24"/>
              </w:rPr>
            </w:pPr>
            <w:r w:rsidRPr="00671E51">
              <w:rPr>
                <w:szCs w:val="24"/>
              </w:rPr>
              <w:t>Řídicí orgán Operačního programu Praha – pól růstu ČR</w:t>
            </w:r>
          </w:p>
        </w:tc>
        <w:tc>
          <w:tcPr>
            <w:tcW w:w="3846" w:type="dxa"/>
          </w:tcPr>
          <w:p w14:paraId="7F7C3CBE" w14:textId="77777777" w:rsidR="00FD0F6E" w:rsidRPr="00671E51" w:rsidRDefault="00FD0F6E" w:rsidP="00FD0F6E">
            <w:pPr>
              <w:rPr>
                <w:szCs w:val="24"/>
              </w:rPr>
            </w:pPr>
            <w:r w:rsidRPr="00671E51">
              <w:rPr>
                <w:szCs w:val="24"/>
              </w:rPr>
              <w:t>Magistrát hl. m. Prahy</w:t>
            </w:r>
          </w:p>
        </w:tc>
      </w:tr>
      <w:tr w:rsidR="00FD0F6E" w:rsidRPr="00671E51" w14:paraId="1B17E826" w14:textId="77777777" w:rsidTr="00FD0F6E">
        <w:tc>
          <w:tcPr>
            <w:tcW w:w="3847" w:type="dxa"/>
          </w:tcPr>
          <w:p w14:paraId="3532FC68" w14:textId="77777777" w:rsidR="00FD0F6E" w:rsidRPr="00671E51" w:rsidRDefault="00FD0F6E" w:rsidP="00FD0F6E">
            <w:pPr>
              <w:rPr>
                <w:szCs w:val="24"/>
              </w:rPr>
            </w:pPr>
            <w:r w:rsidRPr="00671E51">
              <w:rPr>
                <w:szCs w:val="24"/>
              </w:rPr>
              <w:t>Manažer ITI</w:t>
            </w:r>
          </w:p>
        </w:tc>
        <w:tc>
          <w:tcPr>
            <w:tcW w:w="3846" w:type="dxa"/>
          </w:tcPr>
          <w:p w14:paraId="000A02BE" w14:textId="77777777" w:rsidR="00FD0F6E" w:rsidRPr="00671E51" w:rsidRDefault="00FD0F6E" w:rsidP="00FD0F6E">
            <w:pPr>
              <w:rPr>
                <w:szCs w:val="24"/>
              </w:rPr>
            </w:pPr>
            <w:r w:rsidRPr="00671E51">
              <w:rPr>
                <w:szCs w:val="24"/>
              </w:rPr>
              <w:t>Institut plánování a rozvoje hl. m. Prahy</w:t>
            </w:r>
          </w:p>
        </w:tc>
      </w:tr>
      <w:tr w:rsidR="00F23F96" w:rsidRPr="00671E51" w14:paraId="4FD2C919" w14:textId="77777777" w:rsidTr="00FD0F6E">
        <w:tc>
          <w:tcPr>
            <w:tcW w:w="3847" w:type="dxa"/>
          </w:tcPr>
          <w:p w14:paraId="7F31CB53" w14:textId="77777777" w:rsidR="00F23F96" w:rsidRPr="00671E51" w:rsidRDefault="00F23F96" w:rsidP="00FD0F6E">
            <w:pPr>
              <w:rPr>
                <w:szCs w:val="24"/>
              </w:rPr>
            </w:pPr>
            <w:r>
              <w:rPr>
                <w:szCs w:val="24"/>
              </w:rPr>
              <w:t>Ředitel Sekce strategií a politik</w:t>
            </w:r>
          </w:p>
        </w:tc>
        <w:tc>
          <w:tcPr>
            <w:tcW w:w="3846" w:type="dxa"/>
          </w:tcPr>
          <w:p w14:paraId="34522E9B" w14:textId="77777777" w:rsidR="00F23F96" w:rsidRPr="00671E51" w:rsidRDefault="00F23F96" w:rsidP="00FD0F6E">
            <w:pPr>
              <w:rPr>
                <w:szCs w:val="24"/>
              </w:rPr>
            </w:pPr>
            <w:r>
              <w:rPr>
                <w:szCs w:val="24"/>
              </w:rPr>
              <w:t>Institut plánování a rozvoje hl. m. Prahy</w:t>
            </w:r>
          </w:p>
        </w:tc>
      </w:tr>
    </w:tbl>
    <w:p w14:paraId="6479A749" w14:textId="77777777" w:rsidR="00FD0F6E" w:rsidRPr="00671E51" w:rsidRDefault="00FD0F6E" w:rsidP="00FD0F6E">
      <w:pPr>
        <w:rPr>
          <w:szCs w:val="24"/>
        </w:rPr>
      </w:pPr>
    </w:p>
    <w:p w14:paraId="2A13883E" w14:textId="77777777" w:rsidR="00671E51" w:rsidRDefault="00C07BB6" w:rsidP="002422AC">
      <w:pPr>
        <w:jc w:val="both"/>
        <w:rPr>
          <w:szCs w:val="24"/>
        </w:rPr>
      </w:pPr>
      <w:r>
        <w:rPr>
          <w:szCs w:val="24"/>
        </w:rPr>
        <w:t>2.4</w:t>
      </w:r>
      <w:r>
        <w:rPr>
          <w:szCs w:val="24"/>
        </w:rPr>
        <w:tab/>
      </w:r>
      <w:r w:rsidR="00FD0F6E" w:rsidRPr="00671E51">
        <w:rPr>
          <w:szCs w:val="24"/>
        </w:rPr>
        <w:t>Členem Řídicího výboru ITI PMO je alespoň jedna osoba, která je zároveň členem Regionální stálé konference zřízené pro Středočeský kraj.</w:t>
      </w:r>
    </w:p>
    <w:p w14:paraId="4A5E7B81" w14:textId="77777777" w:rsidR="00FD0F6E" w:rsidRDefault="00C07BB6" w:rsidP="002422AC">
      <w:pPr>
        <w:jc w:val="both"/>
        <w:rPr>
          <w:szCs w:val="24"/>
        </w:rPr>
      </w:pPr>
      <w:r>
        <w:rPr>
          <w:szCs w:val="24"/>
        </w:rPr>
        <w:t>2.5</w:t>
      </w:r>
      <w:r>
        <w:rPr>
          <w:szCs w:val="24"/>
        </w:rPr>
        <w:tab/>
      </w:r>
      <w:r w:rsidR="00FD0F6E" w:rsidRPr="00671E51">
        <w:rPr>
          <w:szCs w:val="24"/>
        </w:rPr>
        <w:t>V čele Řídicího výboru ITI PMO stojí předsedkyně a místopředseda jmenovaní nositelem ITI.</w:t>
      </w:r>
    </w:p>
    <w:p w14:paraId="25B4DA8F" w14:textId="77777777" w:rsidR="00BA0632" w:rsidRPr="005C0000" w:rsidRDefault="00BA0632" w:rsidP="00BA0632">
      <w:pPr>
        <w:jc w:val="both"/>
      </w:pPr>
      <w:r>
        <w:t>2.6</w:t>
      </w:r>
      <w:r w:rsidRPr="00780BCF">
        <w:t xml:space="preserve">. </w:t>
      </w:r>
      <w:r>
        <w:t>Z</w:t>
      </w:r>
      <w:r w:rsidRPr="00780BCF">
        <w:t xml:space="preserve">měna nominace člena Řídicího výboru ITI PMO a/nebo jeho náhradníka je možná na základě písemného návrhu členské instituce </w:t>
      </w:r>
      <w:r w:rsidRPr="00EA2DB2">
        <w:t>doručeného manažerovi ITI, který vede a aktualizuje seznam členů Řídicího výboru ITI PMO.</w:t>
      </w:r>
      <w:r>
        <w:t xml:space="preserve"> Změnu nominace člena nebo náhradníka člena může rovněž navrhnout člen Řídicího výboru ITI PMO nebo samotný manažer ITI. Změna nominace musí být projednána a schválena nadpoloviční většinou členů Řídicího výboru ITI PMO.</w:t>
      </w:r>
    </w:p>
    <w:p w14:paraId="2631597F" w14:textId="77777777" w:rsidR="00BA0632" w:rsidRPr="00671E51" w:rsidRDefault="00BA0632" w:rsidP="002422AC">
      <w:pPr>
        <w:jc w:val="both"/>
        <w:rPr>
          <w:szCs w:val="24"/>
        </w:rPr>
      </w:pPr>
    </w:p>
    <w:p w14:paraId="4E4323CB" w14:textId="77777777" w:rsidR="00FD0F6E" w:rsidRPr="00671E51" w:rsidRDefault="00FD0F6E" w:rsidP="00671E51">
      <w:pPr>
        <w:jc w:val="center"/>
        <w:rPr>
          <w:b/>
          <w:szCs w:val="24"/>
        </w:rPr>
      </w:pPr>
      <w:r w:rsidRPr="00671E51">
        <w:rPr>
          <w:b/>
          <w:szCs w:val="24"/>
        </w:rPr>
        <w:t>Článek III</w:t>
      </w:r>
    </w:p>
    <w:p w14:paraId="00C1079B" w14:textId="77777777" w:rsidR="00FD0F6E" w:rsidRPr="00671E51" w:rsidRDefault="00FD0F6E" w:rsidP="00671E51">
      <w:pPr>
        <w:jc w:val="center"/>
        <w:rPr>
          <w:szCs w:val="24"/>
        </w:rPr>
      </w:pPr>
      <w:r w:rsidRPr="00671E51">
        <w:rPr>
          <w:b/>
          <w:szCs w:val="24"/>
        </w:rPr>
        <w:t>Předmět činnosti Řídicího výboru ITI PMO</w:t>
      </w:r>
    </w:p>
    <w:p w14:paraId="084D6528" w14:textId="77777777" w:rsidR="00FD0F6E" w:rsidRPr="00671E51" w:rsidRDefault="00FD0F6E" w:rsidP="00FD0F6E">
      <w:pPr>
        <w:rPr>
          <w:szCs w:val="24"/>
        </w:rPr>
      </w:pPr>
      <w:r w:rsidRPr="00671E51">
        <w:rPr>
          <w:szCs w:val="24"/>
        </w:rPr>
        <w:t>3.1</w:t>
      </w:r>
      <w:r w:rsidRPr="00671E51">
        <w:rPr>
          <w:szCs w:val="24"/>
        </w:rPr>
        <w:tab/>
        <w:t>Řídicí výbor ITI PMO:</w:t>
      </w:r>
    </w:p>
    <w:p w14:paraId="1C2E6A94" w14:textId="77777777" w:rsidR="00FD0F6E" w:rsidRPr="00671E51" w:rsidRDefault="00FD0F6E" w:rsidP="002422AC">
      <w:pPr>
        <w:numPr>
          <w:ilvl w:val="0"/>
          <w:numId w:val="10"/>
        </w:numPr>
        <w:jc w:val="both"/>
        <w:rPr>
          <w:szCs w:val="24"/>
        </w:rPr>
      </w:pPr>
      <w:r w:rsidRPr="00671E51">
        <w:rPr>
          <w:szCs w:val="24"/>
        </w:rPr>
        <w:t>projednává Strategii ITI a doporučuje ji ke schválení nositeli ITI,</w:t>
      </w:r>
    </w:p>
    <w:p w14:paraId="3BBB73D7" w14:textId="77777777" w:rsidR="00FD0F6E" w:rsidRPr="00671E51" w:rsidRDefault="00FD0F6E" w:rsidP="002422AC">
      <w:pPr>
        <w:numPr>
          <w:ilvl w:val="0"/>
          <w:numId w:val="10"/>
        </w:numPr>
        <w:jc w:val="both"/>
        <w:rPr>
          <w:szCs w:val="24"/>
        </w:rPr>
      </w:pPr>
      <w:r w:rsidRPr="00671E51">
        <w:rPr>
          <w:szCs w:val="24"/>
        </w:rPr>
        <w:t>schvaluje nepodstatné změny Strategie ITI a podstatné změny, jejichž předmětem není změna zaměření Strategie ITI. Projednává a doporučuje nositeli ITI podstatné změny Strategie ITI, jejichž předmětem je změna zaměření prioritních oblastí, respektive strategických cílů, specifických cílů a opatření a změna jejich rozpočtu,</w:t>
      </w:r>
    </w:p>
    <w:p w14:paraId="2157C68D" w14:textId="77777777" w:rsidR="00FD0F6E" w:rsidRPr="00671E51" w:rsidRDefault="00FD0F6E" w:rsidP="002422AC">
      <w:pPr>
        <w:numPr>
          <w:ilvl w:val="0"/>
          <w:numId w:val="10"/>
        </w:numPr>
        <w:jc w:val="both"/>
        <w:rPr>
          <w:szCs w:val="24"/>
        </w:rPr>
      </w:pPr>
      <w:r w:rsidRPr="00671E51">
        <w:rPr>
          <w:szCs w:val="24"/>
        </w:rPr>
        <w:t>schvaluje kritéria pro určení souladu projektů se Strategií ITI,</w:t>
      </w:r>
    </w:p>
    <w:p w14:paraId="3F68DD4C" w14:textId="77777777" w:rsidR="00FD0F6E" w:rsidRPr="00671E51" w:rsidRDefault="00FD0F6E" w:rsidP="002422AC">
      <w:pPr>
        <w:numPr>
          <w:ilvl w:val="0"/>
          <w:numId w:val="10"/>
        </w:numPr>
        <w:jc w:val="both"/>
        <w:rPr>
          <w:szCs w:val="24"/>
        </w:rPr>
      </w:pPr>
      <w:r w:rsidRPr="00671E51">
        <w:rPr>
          <w:szCs w:val="24"/>
        </w:rPr>
        <w:t>schvaluje parametry výzvy k předkládání projektových záměrů a zapojení do pracovních skupin,</w:t>
      </w:r>
    </w:p>
    <w:p w14:paraId="34FE90CA" w14:textId="77777777" w:rsidR="00FD0F6E" w:rsidRPr="00671E51" w:rsidRDefault="00FD0F6E" w:rsidP="002422AC">
      <w:pPr>
        <w:numPr>
          <w:ilvl w:val="0"/>
          <w:numId w:val="10"/>
        </w:numPr>
        <w:jc w:val="both"/>
        <w:rPr>
          <w:szCs w:val="24"/>
        </w:rPr>
      </w:pPr>
      <w:r w:rsidRPr="00671E51">
        <w:rPr>
          <w:szCs w:val="24"/>
        </w:rPr>
        <w:t>vydává vyjádření o souladu/nesouladu projektového záměru (ze schváleného souboru) se Strategií ITI,</w:t>
      </w:r>
    </w:p>
    <w:p w14:paraId="2505699B" w14:textId="77777777" w:rsidR="00FD0F6E" w:rsidRPr="00671E51" w:rsidRDefault="00FD0F6E" w:rsidP="002422AC">
      <w:pPr>
        <w:numPr>
          <w:ilvl w:val="0"/>
          <w:numId w:val="10"/>
        </w:numPr>
        <w:jc w:val="both"/>
        <w:rPr>
          <w:szCs w:val="24"/>
        </w:rPr>
      </w:pPr>
      <w:r w:rsidRPr="00671E51">
        <w:rPr>
          <w:szCs w:val="24"/>
        </w:rPr>
        <w:t>schvaluje monitorovací zprávy ITI,</w:t>
      </w:r>
    </w:p>
    <w:p w14:paraId="5BB11914" w14:textId="77777777" w:rsidR="00FD0F6E" w:rsidRPr="00671E51" w:rsidRDefault="00FD0F6E" w:rsidP="002422AC">
      <w:pPr>
        <w:numPr>
          <w:ilvl w:val="0"/>
          <w:numId w:val="10"/>
        </w:numPr>
        <w:jc w:val="both"/>
        <w:rPr>
          <w:szCs w:val="24"/>
        </w:rPr>
      </w:pPr>
      <w:r w:rsidRPr="00671E51">
        <w:rPr>
          <w:szCs w:val="24"/>
        </w:rPr>
        <w:t>vydává doporučení týkající se realizace Strategie ITI nositeli ITI,</w:t>
      </w:r>
    </w:p>
    <w:p w14:paraId="341BEFD4" w14:textId="77777777" w:rsidR="00FD0F6E" w:rsidRPr="00671E51" w:rsidRDefault="00FD0F6E" w:rsidP="002422AC">
      <w:pPr>
        <w:numPr>
          <w:ilvl w:val="0"/>
          <w:numId w:val="10"/>
        </w:numPr>
        <w:jc w:val="both"/>
        <w:rPr>
          <w:szCs w:val="24"/>
        </w:rPr>
      </w:pPr>
      <w:r w:rsidRPr="00671E51">
        <w:rPr>
          <w:szCs w:val="24"/>
        </w:rPr>
        <w:lastRenderedPageBreak/>
        <w:t>plní dle potřeby další úkoly související s realizací Strategie ITI.</w:t>
      </w:r>
    </w:p>
    <w:p w14:paraId="2ECC7082" w14:textId="77777777" w:rsidR="00FD0F6E" w:rsidRPr="00671E51" w:rsidRDefault="00FD0F6E" w:rsidP="00671E51">
      <w:pPr>
        <w:jc w:val="center"/>
        <w:rPr>
          <w:b/>
          <w:szCs w:val="24"/>
        </w:rPr>
      </w:pPr>
      <w:r w:rsidRPr="00671E51">
        <w:rPr>
          <w:b/>
          <w:szCs w:val="24"/>
        </w:rPr>
        <w:t>Článek IV</w:t>
      </w:r>
    </w:p>
    <w:p w14:paraId="7404F28E" w14:textId="77777777" w:rsidR="00FD0F6E" w:rsidRPr="00671E51" w:rsidRDefault="00FD0F6E" w:rsidP="00671E51">
      <w:pPr>
        <w:jc w:val="center"/>
        <w:rPr>
          <w:b/>
          <w:szCs w:val="24"/>
        </w:rPr>
      </w:pPr>
      <w:r w:rsidRPr="00671E51">
        <w:rPr>
          <w:b/>
          <w:szCs w:val="24"/>
        </w:rPr>
        <w:t>Organizace a jednání Řídicího výboru ITI PMO</w:t>
      </w:r>
    </w:p>
    <w:p w14:paraId="7CDA2ECA" w14:textId="77777777" w:rsidR="00FD0F6E" w:rsidRPr="00671E51" w:rsidRDefault="00FD0F6E" w:rsidP="002422AC">
      <w:pPr>
        <w:jc w:val="both"/>
        <w:rPr>
          <w:szCs w:val="24"/>
        </w:rPr>
      </w:pPr>
      <w:r w:rsidRPr="00671E51">
        <w:rPr>
          <w:szCs w:val="24"/>
        </w:rPr>
        <w:t>4.1</w:t>
      </w:r>
      <w:r w:rsidRPr="00671E51">
        <w:rPr>
          <w:szCs w:val="24"/>
        </w:rPr>
        <w:tab/>
        <w:t>Činnosti související s organizací a administrativním zajištěním Řídicího výboru ITI vykonává manažer ITI, pověřený nositelem ITI.</w:t>
      </w:r>
    </w:p>
    <w:p w14:paraId="5941E94D" w14:textId="77777777" w:rsidR="00FD0F6E" w:rsidRPr="00671E51" w:rsidRDefault="00FD0F6E" w:rsidP="002422AC">
      <w:pPr>
        <w:jc w:val="both"/>
        <w:rPr>
          <w:szCs w:val="24"/>
        </w:rPr>
      </w:pPr>
      <w:r w:rsidRPr="00671E51">
        <w:rPr>
          <w:szCs w:val="24"/>
        </w:rPr>
        <w:t>4.2</w:t>
      </w:r>
      <w:r w:rsidRPr="00671E51">
        <w:rPr>
          <w:szCs w:val="24"/>
        </w:rPr>
        <w:tab/>
        <w:t>Jednání a proces rozhodování Řídicího výboru ITI PMO je upraven Jednacím řádem Řídicího výboru ITI PMO.</w:t>
      </w:r>
    </w:p>
    <w:p w14:paraId="50A01ACB" w14:textId="77777777" w:rsidR="00FD0F6E" w:rsidRPr="00671E51" w:rsidRDefault="00FD0F6E" w:rsidP="00671E51">
      <w:pPr>
        <w:jc w:val="center"/>
        <w:rPr>
          <w:b/>
          <w:szCs w:val="24"/>
        </w:rPr>
      </w:pPr>
      <w:r w:rsidRPr="00671E51">
        <w:rPr>
          <w:b/>
          <w:szCs w:val="24"/>
        </w:rPr>
        <w:t>Článek V</w:t>
      </w:r>
    </w:p>
    <w:p w14:paraId="2930C633" w14:textId="77777777" w:rsidR="00FD0F6E" w:rsidRPr="00671E51" w:rsidRDefault="00FD0F6E" w:rsidP="00671E51">
      <w:pPr>
        <w:jc w:val="center"/>
        <w:rPr>
          <w:b/>
          <w:szCs w:val="24"/>
        </w:rPr>
      </w:pPr>
      <w:r w:rsidRPr="00671E51">
        <w:rPr>
          <w:b/>
          <w:szCs w:val="24"/>
        </w:rPr>
        <w:t>Závěrečná ustanovení</w:t>
      </w:r>
    </w:p>
    <w:p w14:paraId="4F304DF2" w14:textId="77777777" w:rsidR="00FD0F6E" w:rsidRPr="00671E51" w:rsidRDefault="00FD0F6E" w:rsidP="002422AC">
      <w:pPr>
        <w:jc w:val="both"/>
        <w:rPr>
          <w:szCs w:val="24"/>
        </w:rPr>
      </w:pPr>
      <w:r w:rsidRPr="00671E51">
        <w:rPr>
          <w:szCs w:val="24"/>
        </w:rPr>
        <w:t xml:space="preserve">5.1 </w:t>
      </w:r>
      <w:r w:rsidRPr="00671E51">
        <w:rPr>
          <w:szCs w:val="24"/>
        </w:rPr>
        <w:tab/>
        <w:t>Statut Řídicího výboru ITI PMO a jeho případné změny schvaluje Řídicí výbor ITI PMO a je platný a účinný od data schválení.</w:t>
      </w:r>
    </w:p>
    <w:p w14:paraId="0B2B1855" w14:textId="77777777" w:rsidR="00FD0F6E" w:rsidRPr="00671E51" w:rsidRDefault="00FD0F6E" w:rsidP="002422AC">
      <w:pPr>
        <w:jc w:val="both"/>
        <w:rPr>
          <w:szCs w:val="24"/>
        </w:rPr>
      </w:pPr>
      <w:r w:rsidRPr="00671E51">
        <w:rPr>
          <w:szCs w:val="24"/>
        </w:rPr>
        <w:t>5.2</w:t>
      </w:r>
      <w:r w:rsidRPr="00671E51">
        <w:rPr>
          <w:szCs w:val="24"/>
        </w:rPr>
        <w:tab/>
        <w:t>Statut Řídicího výboru ITI PMO je přílohou Integrované strategie pro ITI Pražské metropolitní oblasti, kterou projednává a schvaluje Zastupitelstvo hl. m. Prahy.</w:t>
      </w:r>
    </w:p>
    <w:p w14:paraId="0F511913" w14:textId="77777777" w:rsidR="00FD0F6E" w:rsidRPr="00671E51" w:rsidRDefault="00FD0F6E" w:rsidP="002422AC">
      <w:pPr>
        <w:jc w:val="both"/>
        <w:rPr>
          <w:szCs w:val="24"/>
        </w:rPr>
      </w:pPr>
      <w:r w:rsidRPr="00671E51">
        <w:rPr>
          <w:szCs w:val="24"/>
        </w:rPr>
        <w:br w:type="page"/>
      </w:r>
    </w:p>
    <w:p w14:paraId="353B971D" w14:textId="77777777" w:rsidR="00FD0F6E" w:rsidRPr="00992C8F" w:rsidRDefault="00FD0F6E" w:rsidP="00992C8F">
      <w:pPr>
        <w:jc w:val="center"/>
        <w:rPr>
          <w:b/>
          <w:szCs w:val="24"/>
        </w:rPr>
      </w:pPr>
      <w:r w:rsidRPr="00992C8F">
        <w:rPr>
          <w:b/>
          <w:szCs w:val="24"/>
        </w:rPr>
        <w:lastRenderedPageBreak/>
        <w:t>Jednací řád Řídicího výboru ITI Pražské metropolitní oblasti</w:t>
      </w:r>
    </w:p>
    <w:p w14:paraId="4A2109A1" w14:textId="77777777" w:rsidR="00FD0F6E" w:rsidRPr="00671E51" w:rsidRDefault="00FD0F6E" w:rsidP="00671E51">
      <w:pPr>
        <w:jc w:val="center"/>
        <w:rPr>
          <w:b/>
          <w:szCs w:val="24"/>
        </w:rPr>
      </w:pPr>
      <w:r w:rsidRPr="00671E51">
        <w:rPr>
          <w:b/>
          <w:szCs w:val="24"/>
        </w:rPr>
        <w:t>A)</w:t>
      </w:r>
    </w:p>
    <w:p w14:paraId="707B3403" w14:textId="77777777" w:rsidR="00FD0F6E" w:rsidRPr="00671E51" w:rsidRDefault="00FD0F6E" w:rsidP="00671E51">
      <w:pPr>
        <w:jc w:val="center"/>
        <w:rPr>
          <w:b/>
          <w:szCs w:val="24"/>
        </w:rPr>
      </w:pPr>
      <w:r w:rsidRPr="00671E51">
        <w:rPr>
          <w:b/>
          <w:szCs w:val="24"/>
        </w:rPr>
        <w:t>Vymezení pojmů pro účely jednacího řádu</w:t>
      </w:r>
    </w:p>
    <w:p w14:paraId="41873EB7" w14:textId="77777777" w:rsidR="00FD0F6E" w:rsidRPr="00671E51" w:rsidRDefault="00FD0F6E" w:rsidP="002422AC">
      <w:pPr>
        <w:numPr>
          <w:ilvl w:val="0"/>
          <w:numId w:val="11"/>
        </w:numPr>
        <w:jc w:val="both"/>
        <w:rPr>
          <w:szCs w:val="24"/>
        </w:rPr>
      </w:pPr>
      <w:r w:rsidRPr="00671E51">
        <w:rPr>
          <w:szCs w:val="24"/>
        </w:rPr>
        <w:t>Integrovaná území investice (dále jen „ITI“) – nástroj pro realizaci integrovaných strategií rozvoje území umožňující koordinaci navzájem provázaných a územně zacílených intervencí z různých prioritních os jednoho či více programů ESI fondů. Řešené území představuje sídelní aglomerace či konurbace a jejich spádové území vymezené na základě funkčních vazeb.</w:t>
      </w:r>
    </w:p>
    <w:p w14:paraId="7C7DD469" w14:textId="77777777" w:rsidR="00FD0F6E" w:rsidRPr="00671E51" w:rsidRDefault="00FD0F6E" w:rsidP="002422AC">
      <w:pPr>
        <w:numPr>
          <w:ilvl w:val="0"/>
          <w:numId w:val="11"/>
        </w:numPr>
        <w:jc w:val="both"/>
        <w:rPr>
          <w:szCs w:val="24"/>
        </w:rPr>
      </w:pPr>
      <w:r w:rsidRPr="00671E51">
        <w:rPr>
          <w:szCs w:val="24"/>
        </w:rPr>
        <w:t>Integrovaná strategie pro ITI Pražské metropolitní oblasti (dále jen „Strategie ITI“) – strategický dokument vyhodnocující problémy a potenciál Pražské metropolitní oblasti a navrhuje její další rozvoj pomocí konkrétních opatření financovatelných z ESI fondů.</w:t>
      </w:r>
    </w:p>
    <w:p w14:paraId="024AA97F" w14:textId="77777777" w:rsidR="00FD0F6E" w:rsidRPr="00671E51" w:rsidRDefault="00FD0F6E" w:rsidP="002422AC">
      <w:pPr>
        <w:numPr>
          <w:ilvl w:val="0"/>
          <w:numId w:val="11"/>
        </w:numPr>
        <w:jc w:val="both"/>
        <w:rPr>
          <w:szCs w:val="24"/>
        </w:rPr>
      </w:pPr>
      <w:r w:rsidRPr="00671E51">
        <w:rPr>
          <w:szCs w:val="24"/>
        </w:rPr>
        <w:t>Integrovaný projekt – typ projektu, který je realizovaný v rámci integrované územní investice a naplňuje Strategii ITI.</w:t>
      </w:r>
    </w:p>
    <w:p w14:paraId="05552F9A" w14:textId="77777777" w:rsidR="00FD0F6E" w:rsidRPr="00671E51" w:rsidRDefault="00FD0F6E" w:rsidP="002422AC">
      <w:pPr>
        <w:numPr>
          <w:ilvl w:val="0"/>
          <w:numId w:val="11"/>
        </w:numPr>
        <w:jc w:val="both"/>
        <w:rPr>
          <w:szCs w:val="24"/>
        </w:rPr>
      </w:pPr>
      <w:r w:rsidRPr="00671E51">
        <w:rPr>
          <w:szCs w:val="24"/>
        </w:rPr>
        <w:t>Manažer ITI – osoba, určená nositelem ITI, která je odpovědná za celkovou koordinaci realizace Strategie ITI, vykonává činnosti spojené se zajištěním organizačního a administrativního zázemí pro přípravu a realizaci Strategie ITI, komunikuje s žadateli/příjemci, řídicími orgány programů ESI fondů a s veřejností a spolupracuje s Řídicím výborem ITI PMO.</w:t>
      </w:r>
    </w:p>
    <w:p w14:paraId="300FDED8" w14:textId="77777777" w:rsidR="00FD0F6E" w:rsidRPr="00671E51" w:rsidRDefault="00FD0F6E" w:rsidP="002422AC">
      <w:pPr>
        <w:numPr>
          <w:ilvl w:val="0"/>
          <w:numId w:val="11"/>
        </w:numPr>
        <w:jc w:val="both"/>
        <w:rPr>
          <w:szCs w:val="24"/>
        </w:rPr>
      </w:pPr>
      <w:r w:rsidRPr="00671E51">
        <w:rPr>
          <w:szCs w:val="24"/>
        </w:rPr>
        <w:t>Nositel ITI – odpovědný subjekt, zajišťující ve vymezeném území PMO činnosti za účelem přípravy, schválení, realizace a vyhodnocování Strategie ITI. Nositelem ITI pro Strategii ITI je hl. m. Praha.</w:t>
      </w:r>
    </w:p>
    <w:p w14:paraId="6BE4E244" w14:textId="77777777" w:rsidR="00FD0F6E" w:rsidRPr="00671E51" w:rsidRDefault="00FD0F6E" w:rsidP="002422AC">
      <w:pPr>
        <w:numPr>
          <w:ilvl w:val="0"/>
          <w:numId w:val="11"/>
        </w:numPr>
        <w:jc w:val="both"/>
        <w:rPr>
          <w:szCs w:val="24"/>
        </w:rPr>
      </w:pPr>
      <w:r w:rsidRPr="00671E51">
        <w:rPr>
          <w:szCs w:val="24"/>
        </w:rPr>
        <w:t>Pracovní skupina Řídicího výboru ITI PMO – odborná platforma, na které jsou projednávány projektové záměry žadatelů hodlající předložit své integrované projekty do ITI. V návaznosti na vyhlášení výzvy řídicím orgánem nositel ITI vyhlašuje výzvu k předkládání projektových záměrů a svolává jednání tematické pracovní skupiny ve stanoveném termínu. Bez projednání projektového záměru na pracovní skupině není možné předkládat projekt k posouzení souladu se Strategií ITI.</w:t>
      </w:r>
    </w:p>
    <w:p w14:paraId="46C94B8B" w14:textId="77777777" w:rsidR="00FD0F6E" w:rsidRPr="00671E51" w:rsidRDefault="00FD0F6E" w:rsidP="002422AC">
      <w:pPr>
        <w:numPr>
          <w:ilvl w:val="0"/>
          <w:numId w:val="11"/>
        </w:numPr>
        <w:jc w:val="both"/>
        <w:rPr>
          <w:szCs w:val="24"/>
        </w:rPr>
      </w:pPr>
      <w:r w:rsidRPr="00671E51">
        <w:rPr>
          <w:szCs w:val="24"/>
        </w:rPr>
        <w:t>Řídicí výbor ITI PMO – je platformou bez právní subjektivity, která posuzuje projektové záměry přispívající k plnění cílů Strategie ITI a vydává vyjádření o souladu/nesouladu projektového záměru (ze schváleného souboru) se Strategií ITI, které má povahu doporučení k realizaci projektu pro řídicí orgán. Je odpovědný vůči nositeli ITI za řádný průběh realizace Strategie ITI.</w:t>
      </w:r>
    </w:p>
    <w:p w14:paraId="3363E6E4" w14:textId="77777777" w:rsidR="00FD0F6E" w:rsidRPr="00671E51" w:rsidRDefault="00FD0F6E" w:rsidP="002422AC">
      <w:pPr>
        <w:numPr>
          <w:ilvl w:val="0"/>
          <w:numId w:val="11"/>
        </w:numPr>
        <w:jc w:val="both"/>
        <w:rPr>
          <w:szCs w:val="24"/>
        </w:rPr>
      </w:pPr>
      <w:r w:rsidRPr="00671E51">
        <w:rPr>
          <w:szCs w:val="24"/>
        </w:rPr>
        <w:t>Zpráva o plnění integrované strategie – zpráva, kterou zpracovává nositel ITI o plnění Strategie ITI.</w:t>
      </w:r>
    </w:p>
    <w:p w14:paraId="1A9D990A" w14:textId="77777777" w:rsidR="00FD0F6E" w:rsidRPr="00671E51" w:rsidRDefault="00FD0F6E" w:rsidP="00FD0F6E">
      <w:pPr>
        <w:rPr>
          <w:szCs w:val="24"/>
        </w:rPr>
      </w:pPr>
      <w:r w:rsidRPr="00671E51">
        <w:rPr>
          <w:szCs w:val="24"/>
        </w:rPr>
        <w:br w:type="page"/>
      </w:r>
    </w:p>
    <w:p w14:paraId="2B04D0CD" w14:textId="77777777" w:rsidR="00FD0F6E" w:rsidRPr="00671E51" w:rsidRDefault="00FD0F6E" w:rsidP="00671E51">
      <w:pPr>
        <w:jc w:val="center"/>
        <w:rPr>
          <w:b/>
          <w:szCs w:val="24"/>
        </w:rPr>
      </w:pPr>
      <w:r w:rsidRPr="00671E51">
        <w:rPr>
          <w:b/>
          <w:szCs w:val="24"/>
        </w:rPr>
        <w:lastRenderedPageBreak/>
        <w:t>Článek I</w:t>
      </w:r>
    </w:p>
    <w:p w14:paraId="72CB1CD7" w14:textId="77777777" w:rsidR="00FD0F6E" w:rsidRPr="00671E51" w:rsidRDefault="00FD0F6E" w:rsidP="00671E51">
      <w:pPr>
        <w:jc w:val="center"/>
        <w:rPr>
          <w:b/>
          <w:szCs w:val="24"/>
        </w:rPr>
      </w:pPr>
      <w:r w:rsidRPr="00671E51">
        <w:rPr>
          <w:b/>
          <w:szCs w:val="24"/>
        </w:rPr>
        <w:t>Ustavení a působnost Řídicího výboru ITI PMO</w:t>
      </w:r>
    </w:p>
    <w:p w14:paraId="751E522C" w14:textId="77777777" w:rsidR="00FD0F6E" w:rsidRPr="00671E51" w:rsidRDefault="00FD0F6E" w:rsidP="002422AC">
      <w:pPr>
        <w:jc w:val="both"/>
        <w:rPr>
          <w:szCs w:val="24"/>
        </w:rPr>
      </w:pPr>
      <w:r w:rsidRPr="00671E51">
        <w:rPr>
          <w:szCs w:val="24"/>
        </w:rPr>
        <w:t>1.1</w:t>
      </w:r>
      <w:r w:rsidRPr="00671E51">
        <w:rPr>
          <w:szCs w:val="24"/>
        </w:rPr>
        <w:tab/>
        <w:t>Řídicí výbor ITI PMO je ustaven za účelem zajištění řádné realizace Strategie ITI.</w:t>
      </w:r>
    </w:p>
    <w:p w14:paraId="27435BBF" w14:textId="77777777" w:rsidR="00FD0F6E" w:rsidRPr="00671E51" w:rsidRDefault="00FD0F6E" w:rsidP="002422AC">
      <w:pPr>
        <w:jc w:val="both"/>
        <w:rPr>
          <w:szCs w:val="24"/>
        </w:rPr>
      </w:pPr>
      <w:r w:rsidRPr="00671E51">
        <w:rPr>
          <w:szCs w:val="24"/>
        </w:rPr>
        <w:t>1.2</w:t>
      </w:r>
      <w:r w:rsidRPr="00671E51">
        <w:rPr>
          <w:szCs w:val="24"/>
        </w:rPr>
        <w:tab/>
        <w:t xml:space="preserve">Řídicí výbor ITI PMO je platformou bez právní subjektivity mimo správní strukturu jádrového města v roli nositele ITI. </w:t>
      </w:r>
    </w:p>
    <w:p w14:paraId="5E23684E" w14:textId="77777777" w:rsidR="00FD0F6E" w:rsidRPr="00671E51" w:rsidRDefault="00FD0F6E" w:rsidP="002422AC">
      <w:pPr>
        <w:jc w:val="both"/>
        <w:rPr>
          <w:szCs w:val="24"/>
        </w:rPr>
      </w:pPr>
      <w:r w:rsidRPr="00671E51">
        <w:rPr>
          <w:szCs w:val="24"/>
        </w:rPr>
        <w:t>1.3</w:t>
      </w:r>
      <w:r w:rsidRPr="00671E51">
        <w:rPr>
          <w:szCs w:val="24"/>
        </w:rPr>
        <w:tab/>
        <w:t>Řídicí výbor ITI PMO vydává doporučení nositeli ITI, orgánům samospráv a statutárním orgánům partnerů zapojených do realizace Strategie ITI. Posuzuje projektové záměry přispívající k plnění cílů Strategie ITI a vydává vyjádření o souladu/nesouladu projektového záměru (ze schváleného souboru) se Strategií ITI.</w:t>
      </w:r>
    </w:p>
    <w:p w14:paraId="0F6561D7" w14:textId="77777777" w:rsidR="00FD0F6E" w:rsidRPr="00671E51" w:rsidRDefault="00FD0F6E" w:rsidP="00671E51">
      <w:pPr>
        <w:jc w:val="center"/>
        <w:rPr>
          <w:b/>
          <w:szCs w:val="24"/>
        </w:rPr>
      </w:pPr>
      <w:r w:rsidRPr="00671E51">
        <w:rPr>
          <w:b/>
          <w:szCs w:val="24"/>
        </w:rPr>
        <w:t>Článek II</w:t>
      </w:r>
    </w:p>
    <w:p w14:paraId="3F671EFE" w14:textId="77777777" w:rsidR="00FD0F6E" w:rsidRPr="00671E51" w:rsidRDefault="00FD0F6E" w:rsidP="00671E51">
      <w:pPr>
        <w:jc w:val="center"/>
        <w:rPr>
          <w:b/>
          <w:szCs w:val="24"/>
        </w:rPr>
      </w:pPr>
      <w:r w:rsidRPr="00671E51">
        <w:rPr>
          <w:b/>
          <w:szCs w:val="24"/>
        </w:rPr>
        <w:t>Složení Řídicího výboru ITI PMO</w:t>
      </w:r>
    </w:p>
    <w:p w14:paraId="721CBE5A" w14:textId="77777777" w:rsidR="00FD0F6E" w:rsidRPr="00671E51" w:rsidRDefault="00FD0F6E" w:rsidP="002422AC">
      <w:pPr>
        <w:jc w:val="both"/>
        <w:rPr>
          <w:szCs w:val="24"/>
        </w:rPr>
      </w:pPr>
      <w:r w:rsidRPr="00671E51">
        <w:rPr>
          <w:szCs w:val="24"/>
        </w:rPr>
        <w:t>2.1</w:t>
      </w:r>
      <w:r w:rsidRPr="00671E51">
        <w:rPr>
          <w:szCs w:val="24"/>
        </w:rPr>
        <w:tab/>
        <w:t>Složení Řídicího výboru ITI PMO je v souladu s požadavky Metodického pokynu pro využití integrovaných nástrojů v programovém období 2014 – 2020 s přihlédnutím ke specifikám Pražské metropolitní oblasti.</w:t>
      </w:r>
    </w:p>
    <w:p w14:paraId="53BF78DB" w14:textId="77777777" w:rsidR="00FD0F6E" w:rsidRPr="00671E51" w:rsidRDefault="00FD0F6E" w:rsidP="002422AC">
      <w:pPr>
        <w:jc w:val="both"/>
        <w:rPr>
          <w:szCs w:val="24"/>
        </w:rPr>
      </w:pPr>
      <w:r w:rsidRPr="00671E51">
        <w:rPr>
          <w:szCs w:val="24"/>
        </w:rPr>
        <w:t>2.2</w:t>
      </w:r>
      <w:r w:rsidRPr="00671E51">
        <w:rPr>
          <w:szCs w:val="24"/>
        </w:rPr>
        <w:tab/>
        <w:t>Složení Řídicího výboru je upraveno ve Statutu Řídicího výboru ITI PMO.</w:t>
      </w:r>
    </w:p>
    <w:p w14:paraId="738C54A1" w14:textId="77777777" w:rsidR="00FD0F6E" w:rsidRPr="00671E51" w:rsidRDefault="00FD0F6E" w:rsidP="002422AC">
      <w:pPr>
        <w:jc w:val="both"/>
        <w:rPr>
          <w:szCs w:val="24"/>
        </w:rPr>
      </w:pPr>
      <w:r w:rsidRPr="00671E51">
        <w:rPr>
          <w:szCs w:val="24"/>
        </w:rPr>
        <w:t>2.3</w:t>
      </w:r>
      <w:r w:rsidRPr="00671E51">
        <w:rPr>
          <w:szCs w:val="24"/>
        </w:rPr>
        <w:tab/>
        <w:t>V čele Řídicího výboru ITI PMO stojí předsedkyně a místopředseda jmenovaní nositelem ITI.</w:t>
      </w:r>
    </w:p>
    <w:p w14:paraId="699793FB" w14:textId="77777777" w:rsidR="00FD0F6E" w:rsidRPr="00671E51" w:rsidRDefault="00FD0F6E" w:rsidP="002422AC">
      <w:pPr>
        <w:jc w:val="both"/>
        <w:rPr>
          <w:szCs w:val="24"/>
        </w:rPr>
      </w:pPr>
      <w:r w:rsidRPr="00671E51">
        <w:rPr>
          <w:szCs w:val="24"/>
        </w:rPr>
        <w:t>2.4</w:t>
      </w:r>
      <w:r w:rsidRPr="00671E51">
        <w:rPr>
          <w:szCs w:val="24"/>
        </w:rPr>
        <w:tab/>
        <w:t>Členem Řídicího výboru ITI PMO je alespoň jedna osoba, která je zároveň členem Regionální stálé konference zřízené pro Středočeský kraj.</w:t>
      </w:r>
    </w:p>
    <w:p w14:paraId="7714E8CF" w14:textId="77777777" w:rsidR="00FD0F6E" w:rsidRPr="00671E51" w:rsidRDefault="00FD0F6E" w:rsidP="002422AC">
      <w:pPr>
        <w:jc w:val="both"/>
        <w:rPr>
          <w:szCs w:val="24"/>
        </w:rPr>
      </w:pPr>
      <w:r w:rsidRPr="00671E51">
        <w:rPr>
          <w:szCs w:val="24"/>
        </w:rPr>
        <w:t>2.5</w:t>
      </w:r>
      <w:r w:rsidRPr="00671E51">
        <w:rPr>
          <w:szCs w:val="24"/>
        </w:rPr>
        <w:tab/>
        <w:t>Členem Řídicího výboru ITI PMO je manažer ITI jako stálý host bez hlasovacího práva.</w:t>
      </w:r>
    </w:p>
    <w:p w14:paraId="78344B3A" w14:textId="77777777" w:rsidR="00FD0F6E" w:rsidRPr="00671E51" w:rsidRDefault="00FD0F6E" w:rsidP="00671E51">
      <w:pPr>
        <w:jc w:val="center"/>
        <w:rPr>
          <w:b/>
          <w:szCs w:val="24"/>
        </w:rPr>
      </w:pPr>
      <w:r w:rsidRPr="00671E51">
        <w:rPr>
          <w:b/>
          <w:szCs w:val="24"/>
        </w:rPr>
        <w:t>Článek III</w:t>
      </w:r>
    </w:p>
    <w:p w14:paraId="0936DDFE" w14:textId="77777777" w:rsidR="00FD0F6E" w:rsidRPr="00671E51" w:rsidRDefault="00FD0F6E" w:rsidP="00671E51">
      <w:pPr>
        <w:jc w:val="center"/>
        <w:rPr>
          <w:b/>
          <w:szCs w:val="24"/>
        </w:rPr>
      </w:pPr>
      <w:r w:rsidRPr="00671E51">
        <w:rPr>
          <w:b/>
          <w:szCs w:val="24"/>
        </w:rPr>
        <w:t>Pravidla pro svolávání a jednání Řídícího výboru ITI PMO</w:t>
      </w:r>
    </w:p>
    <w:p w14:paraId="18EF1EBC" w14:textId="77777777" w:rsidR="00FD0F6E" w:rsidRPr="00671E51" w:rsidRDefault="00671E51" w:rsidP="002422AC">
      <w:pPr>
        <w:jc w:val="both"/>
        <w:rPr>
          <w:szCs w:val="24"/>
        </w:rPr>
      </w:pPr>
      <w:r>
        <w:rPr>
          <w:szCs w:val="24"/>
        </w:rPr>
        <w:t>3.1</w:t>
      </w:r>
      <w:r>
        <w:rPr>
          <w:szCs w:val="24"/>
        </w:rPr>
        <w:tab/>
      </w:r>
      <w:r w:rsidR="00FD0F6E" w:rsidRPr="00671E51">
        <w:rPr>
          <w:szCs w:val="24"/>
        </w:rPr>
        <w:t>Jednání Řídicího výboru ITI PMO se konají dle potřeby, obvykle jedenkrát za 6 týdnů, nejméně však 2x ročně. Jednání svolává na pokyn předsedkyně manažer ITI. Pozvánka se zasílá obvykle elektronicky a alespoň 10 kalendářních dnů před samotným jednáním. Součástí pozvánky je program jednání Řídicího výboru ITI PMO, případně podklady pro diskuzi. Členové Řídicího výboru ITI PMO jsou oprávněni do 5 kalendářních dnů před konáním jednání zaslat manažerovi ITI připomínky k návrhu programu, popř. návrh nového bodu k projednání.</w:t>
      </w:r>
    </w:p>
    <w:p w14:paraId="287AD463" w14:textId="77777777" w:rsidR="00FD0F6E" w:rsidRPr="00671E51" w:rsidRDefault="00FD0F6E" w:rsidP="002422AC">
      <w:pPr>
        <w:jc w:val="both"/>
        <w:rPr>
          <w:szCs w:val="24"/>
        </w:rPr>
      </w:pPr>
      <w:r w:rsidRPr="00671E51">
        <w:rPr>
          <w:szCs w:val="24"/>
        </w:rPr>
        <w:t>3.2</w:t>
      </w:r>
      <w:r w:rsidRPr="00671E51">
        <w:rPr>
          <w:szCs w:val="24"/>
        </w:rPr>
        <w:tab/>
        <w:t xml:space="preserve">Členové Řídicího výboru ITI PMO jsou povinni nejpozději 5 kalendářních dnů před konáním jednání potvrdit manažerovi ITI svoji účast. V případě neúčasti jsou povinni uvést informaci o zastoupení svým náhradníkem. </w:t>
      </w:r>
    </w:p>
    <w:p w14:paraId="0B329563" w14:textId="77777777" w:rsidR="00FD0F6E" w:rsidRPr="00671E51" w:rsidRDefault="00671E51" w:rsidP="002422AC">
      <w:pPr>
        <w:jc w:val="both"/>
        <w:rPr>
          <w:szCs w:val="24"/>
        </w:rPr>
      </w:pPr>
      <w:r>
        <w:rPr>
          <w:szCs w:val="24"/>
        </w:rPr>
        <w:t xml:space="preserve">3.3 </w:t>
      </w:r>
      <w:r w:rsidR="00FD0F6E" w:rsidRPr="00671E51">
        <w:rPr>
          <w:szCs w:val="24"/>
        </w:rPr>
        <w:tab/>
        <w:t>Jednání Řídicího výboru ITI PMO vede předsedkyně, pokud k tomu neurčí jiného člena Řídicího výboru ITI PMO. Řídicí výbor ITI PMO je usnášeníschopný, pokud je přítomna alespoň polovina všech jeho členů s hlasovacím právem. Člen Řídicího výboru ITI PMO může být zastoupen řádně jmenovaným náhradníkem, jehož účast nahlásil před jednáním manažerovi ITI dle bodu 3.1 tohoto jednacího řádu.</w:t>
      </w:r>
    </w:p>
    <w:p w14:paraId="2E99AC04" w14:textId="77777777" w:rsidR="00FD0F6E" w:rsidRPr="00671E51" w:rsidRDefault="00671E51" w:rsidP="002422AC">
      <w:pPr>
        <w:jc w:val="both"/>
        <w:rPr>
          <w:szCs w:val="24"/>
        </w:rPr>
      </w:pPr>
      <w:r>
        <w:rPr>
          <w:szCs w:val="24"/>
        </w:rPr>
        <w:t>3.4</w:t>
      </w:r>
      <w:r w:rsidR="00FD0F6E" w:rsidRPr="00671E51">
        <w:rPr>
          <w:szCs w:val="24"/>
        </w:rPr>
        <w:tab/>
        <w:t>Řídicí výbor ITI PMO přijímá rozhodnutí konsensem. Není-li konsensu dosaženo, je k přijetí usnesení Řídicího výboru ITI PMO třeba souhlasu prosté většiny přítomných členů s hlasovacím právem. Při určování potřebné většiny se nezapočítávají ti členové, kteří jsou povinni se ve smyslu bodu 3.5 tohoto jednacího řádu zdržet hlasování.</w:t>
      </w:r>
    </w:p>
    <w:p w14:paraId="5868E001" w14:textId="77777777" w:rsidR="00FD0F6E" w:rsidRPr="00671E51" w:rsidRDefault="00671E51" w:rsidP="002422AC">
      <w:pPr>
        <w:jc w:val="both"/>
        <w:rPr>
          <w:szCs w:val="24"/>
        </w:rPr>
      </w:pPr>
      <w:r>
        <w:rPr>
          <w:szCs w:val="24"/>
        </w:rPr>
        <w:lastRenderedPageBreak/>
        <w:t>3.5</w:t>
      </w:r>
      <w:r>
        <w:rPr>
          <w:szCs w:val="24"/>
        </w:rPr>
        <w:tab/>
      </w:r>
      <w:r w:rsidR="00FD0F6E" w:rsidRPr="00671E51">
        <w:rPr>
          <w:szCs w:val="24"/>
        </w:rPr>
        <w:t>Člen Řídicího výboru ITI PMO je v souladu s Metodickým pokynem pro využívání integrovaných nástrojů v období 2014 – 2020 povinen se zdržet hlasování, jestliže se rozhodnutí Řídicího výboru ITI PMO přímo týká jeho osobních zájmů či konkrétních zájmů organizace, již zastupuje. To platí zejména v případě, že předmětem rozhodování je projekt předložený k realizaci v rámci Strategie ITI subjektem, který tento člen v Řídicím výboru ITI PMO zastupuje.</w:t>
      </w:r>
    </w:p>
    <w:p w14:paraId="4A667C4D" w14:textId="77777777" w:rsidR="00FD0F6E" w:rsidRPr="00671E51" w:rsidRDefault="00671E51" w:rsidP="002422AC">
      <w:pPr>
        <w:jc w:val="both"/>
        <w:rPr>
          <w:szCs w:val="24"/>
        </w:rPr>
      </w:pPr>
      <w:r>
        <w:rPr>
          <w:szCs w:val="24"/>
        </w:rPr>
        <w:t>3.6</w:t>
      </w:r>
      <w:r>
        <w:rPr>
          <w:szCs w:val="24"/>
        </w:rPr>
        <w:tab/>
      </w:r>
      <w:r w:rsidR="00FD0F6E" w:rsidRPr="00671E51">
        <w:rPr>
          <w:szCs w:val="24"/>
        </w:rPr>
        <w:t>Organizační zabezpečení, přípravu nebo koordinaci zpracování podkladů pro jednání zabezpečuje manažer ITI. Ten také zpracuje zápis z jednání, který obsahuje datum jednání, prezenční listinu a přijatá usnesení, termíny a jasně stanovené odpovědnosti. Zápis je elektronicky rozeslán manažerem ITI nejpozději do 5 pracovních dnů ode dne jednání Řídicího výboru ITI PMO.</w:t>
      </w:r>
    </w:p>
    <w:p w14:paraId="58BB6C10" w14:textId="77777777" w:rsidR="00FD0F6E" w:rsidRDefault="00671E51" w:rsidP="002422AC">
      <w:pPr>
        <w:jc w:val="both"/>
        <w:rPr>
          <w:szCs w:val="24"/>
        </w:rPr>
      </w:pPr>
      <w:r>
        <w:rPr>
          <w:szCs w:val="24"/>
        </w:rPr>
        <w:t>3.7</w:t>
      </w:r>
      <w:r>
        <w:rPr>
          <w:szCs w:val="24"/>
        </w:rPr>
        <w:tab/>
      </w:r>
      <w:r w:rsidR="00FD0F6E" w:rsidRPr="00671E51">
        <w:rPr>
          <w:szCs w:val="24"/>
        </w:rPr>
        <w:t>Nesouhlasí-li člen Řídicího výboru ITI PMO s obsahem zápisu, je oprávněn vznést námitku, a to elektronicky a 5 pracovních dnů ode dne, kdy mu byl doručen zápis ve smyslu předchozího bodu. O námitce informuje manažer ITI bez zbytečného odkladu ostatní členy Řídicího výboru ITI PMO. O oprávněnosti námitky proti zápisu rozhodne s konečnou platností Řídicí výbor ITI PMO na svém nejbližším jednání.</w:t>
      </w:r>
    </w:p>
    <w:p w14:paraId="292D96B4" w14:textId="77777777" w:rsidR="00BA0632" w:rsidRDefault="00BA0632" w:rsidP="00E54DB0">
      <w:pPr>
        <w:jc w:val="both"/>
      </w:pPr>
      <w:r>
        <w:rPr>
          <w:szCs w:val="24"/>
        </w:rPr>
        <w:t xml:space="preserve">3.8 </w:t>
      </w:r>
      <w:r>
        <w:t>V případě, kdy člen Řídicího výboru ITI PMO</w:t>
      </w:r>
      <w:r w:rsidRPr="00B34472">
        <w:t xml:space="preserve"> nebo jeho </w:t>
      </w:r>
      <w:r>
        <w:t>náhradník</w:t>
      </w:r>
      <w:r w:rsidRPr="00B34472">
        <w:t xml:space="preserve"> se nezúčastní tří po</w:t>
      </w:r>
      <w:r>
        <w:t xml:space="preserve"> sobě následujících jednání Řídicího výboru, je členská instituce předsedkyní</w:t>
      </w:r>
      <w:r w:rsidRPr="00B34472">
        <w:t xml:space="preserve"> vyzvána, aby nominovala </w:t>
      </w:r>
      <w:r>
        <w:t xml:space="preserve">nejdéle </w:t>
      </w:r>
      <w:r w:rsidRPr="00B34472">
        <w:t xml:space="preserve">do </w:t>
      </w:r>
      <w:r>
        <w:t>1 měsíce</w:t>
      </w:r>
      <w:r w:rsidRPr="00B34472">
        <w:t xml:space="preserve"> nové zástupce</w:t>
      </w:r>
      <w:r w:rsidR="00E54DB0">
        <w:t>.</w:t>
      </w:r>
    </w:p>
    <w:p w14:paraId="54FB38A7" w14:textId="77777777" w:rsidR="00BA0632" w:rsidRPr="00671E51" w:rsidRDefault="00BA0632" w:rsidP="002422AC">
      <w:pPr>
        <w:jc w:val="both"/>
        <w:rPr>
          <w:szCs w:val="24"/>
        </w:rPr>
      </w:pPr>
    </w:p>
    <w:p w14:paraId="44B94086" w14:textId="77777777" w:rsidR="00FD0F6E" w:rsidRPr="00671E51" w:rsidRDefault="00FD0F6E" w:rsidP="00671E51">
      <w:pPr>
        <w:jc w:val="center"/>
        <w:rPr>
          <w:b/>
          <w:szCs w:val="24"/>
        </w:rPr>
      </w:pPr>
      <w:r w:rsidRPr="00671E51">
        <w:rPr>
          <w:b/>
          <w:szCs w:val="24"/>
        </w:rPr>
        <w:t>Článek IV</w:t>
      </w:r>
    </w:p>
    <w:p w14:paraId="11ED3710" w14:textId="77777777" w:rsidR="00FD0F6E" w:rsidRPr="00671E51" w:rsidRDefault="00FD0F6E" w:rsidP="00671E51">
      <w:pPr>
        <w:jc w:val="center"/>
        <w:rPr>
          <w:b/>
          <w:szCs w:val="24"/>
        </w:rPr>
      </w:pPr>
      <w:r w:rsidRPr="00671E51">
        <w:rPr>
          <w:b/>
          <w:szCs w:val="24"/>
        </w:rPr>
        <w:t>Hlasování elektronickou cestou</w:t>
      </w:r>
    </w:p>
    <w:p w14:paraId="5466273F" w14:textId="77777777" w:rsidR="00FD0F6E" w:rsidRPr="00671E51" w:rsidRDefault="00FD0F6E" w:rsidP="002422AC">
      <w:pPr>
        <w:jc w:val="both"/>
        <w:rPr>
          <w:szCs w:val="24"/>
        </w:rPr>
      </w:pPr>
      <w:r w:rsidRPr="00671E51">
        <w:rPr>
          <w:szCs w:val="24"/>
        </w:rPr>
        <w:t>4.1</w:t>
      </w:r>
      <w:r w:rsidRPr="00671E51">
        <w:rPr>
          <w:szCs w:val="24"/>
        </w:rPr>
        <w:tab/>
        <w:t xml:space="preserve">V případě nutnosti rozhodnutí v krátkém časovém termínu, nemožnosti rychlého svolání Řídicího výboru ITI PMO a v dalších podobných případech, které posuzuje předsedkyně, je možné rozhodovat elektronickou (korespondenční) cestou, tzv. per rollam. </w:t>
      </w:r>
    </w:p>
    <w:p w14:paraId="6DFC6BD5" w14:textId="77777777" w:rsidR="00FD0F6E" w:rsidRPr="00671E51" w:rsidRDefault="00FD0F6E" w:rsidP="002422AC">
      <w:pPr>
        <w:jc w:val="both"/>
        <w:rPr>
          <w:szCs w:val="24"/>
        </w:rPr>
      </w:pPr>
      <w:r w:rsidRPr="00671E51">
        <w:rPr>
          <w:szCs w:val="24"/>
        </w:rPr>
        <w:t>4.2</w:t>
      </w:r>
      <w:r w:rsidRPr="00671E51">
        <w:rPr>
          <w:szCs w:val="24"/>
        </w:rPr>
        <w:tab/>
        <w:t>V dokumentu, který je takto členům Řídicího výboru ITI PMO zaslán, to musí být výslovně uvedeno. Součástí takového dokumentu jsou dále veškeré nezbytné podklady a určení termínu pro vyjádření, zda člen Řídicího výboru ITI PMO souhlasí/nesouhlasí/zdržuje se hlasování. Lhůta pro vyjádření nesmí být kratší než 5 pracovních dnů ode dne odeslání návrhu rozhodnutí. Pokud se člen Řídicího výboru ITI PMO nevyjádří ve stanovené lhůtě, považuje se jeho hlasování za souhlasné s navrženým usnesením.</w:t>
      </w:r>
    </w:p>
    <w:p w14:paraId="07C1C351" w14:textId="77777777" w:rsidR="00FD0F6E" w:rsidRPr="00671E51" w:rsidRDefault="00FD0F6E" w:rsidP="002422AC">
      <w:pPr>
        <w:jc w:val="both"/>
        <w:rPr>
          <w:szCs w:val="24"/>
        </w:rPr>
      </w:pPr>
      <w:r w:rsidRPr="00671E51">
        <w:rPr>
          <w:szCs w:val="24"/>
        </w:rPr>
        <w:t>4.3</w:t>
      </w:r>
      <w:r w:rsidRPr="00671E51">
        <w:rPr>
          <w:szCs w:val="24"/>
        </w:rPr>
        <w:tab/>
        <w:t xml:space="preserve">V případě rozhodování per rollam je pro přijetí rozhodnutí nutné vyjádření souhlasu nadpoloviční většinou všech členů Řídicího výboru ITI PMO s hlasovacím právem; zastoupení člena Řídicího výboru ITI PMO je v tomto případě vyloučeno. </w:t>
      </w:r>
    </w:p>
    <w:p w14:paraId="2F6EB47F" w14:textId="77777777" w:rsidR="00FD0F6E" w:rsidRPr="00671E51" w:rsidRDefault="00FD0F6E" w:rsidP="002422AC">
      <w:pPr>
        <w:jc w:val="both"/>
        <w:rPr>
          <w:szCs w:val="24"/>
        </w:rPr>
      </w:pPr>
      <w:r w:rsidRPr="00671E51">
        <w:rPr>
          <w:szCs w:val="24"/>
        </w:rPr>
        <w:t>4.4</w:t>
      </w:r>
      <w:r w:rsidRPr="00671E51">
        <w:rPr>
          <w:szCs w:val="24"/>
        </w:rPr>
        <w:tab/>
        <w:t>O výsledku rozhodování per rollam informuje manažer ITI jednotlivé členy Řídicího výboru ITI PMO, a to do 5 pracovních dnů od uplynutí lhůty pro vyjádření.</w:t>
      </w:r>
    </w:p>
    <w:p w14:paraId="450F3D36" w14:textId="77777777" w:rsidR="00FD0F6E" w:rsidRPr="00671E51" w:rsidRDefault="00FD0F6E" w:rsidP="00671E51">
      <w:pPr>
        <w:jc w:val="center"/>
        <w:rPr>
          <w:b/>
          <w:szCs w:val="24"/>
        </w:rPr>
      </w:pPr>
      <w:r w:rsidRPr="00671E51">
        <w:rPr>
          <w:b/>
          <w:szCs w:val="24"/>
        </w:rPr>
        <w:t>Článek V</w:t>
      </w:r>
    </w:p>
    <w:p w14:paraId="74AC089F" w14:textId="77777777" w:rsidR="00FD0F6E" w:rsidRPr="00671E51" w:rsidRDefault="00FD0F6E" w:rsidP="00671E51">
      <w:pPr>
        <w:jc w:val="center"/>
        <w:rPr>
          <w:b/>
          <w:szCs w:val="24"/>
        </w:rPr>
      </w:pPr>
      <w:r w:rsidRPr="00671E51">
        <w:rPr>
          <w:b/>
          <w:szCs w:val="24"/>
        </w:rPr>
        <w:t>Závěrečná ustanovení</w:t>
      </w:r>
    </w:p>
    <w:p w14:paraId="06D3AAF6" w14:textId="77777777" w:rsidR="00FD0F6E" w:rsidRPr="00671E51" w:rsidRDefault="00FD0F6E" w:rsidP="002422AC">
      <w:pPr>
        <w:jc w:val="both"/>
        <w:rPr>
          <w:szCs w:val="24"/>
        </w:rPr>
      </w:pPr>
      <w:r w:rsidRPr="00671E51">
        <w:rPr>
          <w:szCs w:val="24"/>
        </w:rPr>
        <w:t>5.1</w:t>
      </w:r>
      <w:r w:rsidRPr="00671E51">
        <w:rPr>
          <w:szCs w:val="24"/>
        </w:rPr>
        <w:tab/>
        <w:t>Jednací řád Řídicího výboru ITI PMO a jeho případné změny schvaluje Řídicí výbor ITI PMO a je platný a účinný od data schválení.</w:t>
      </w:r>
    </w:p>
    <w:p w14:paraId="015241C3" w14:textId="77777777" w:rsidR="00FD0F6E" w:rsidRPr="00671E51" w:rsidRDefault="00FD0F6E" w:rsidP="002422AC">
      <w:pPr>
        <w:jc w:val="both"/>
        <w:rPr>
          <w:szCs w:val="24"/>
        </w:rPr>
      </w:pPr>
      <w:r w:rsidRPr="00671E51">
        <w:rPr>
          <w:szCs w:val="24"/>
        </w:rPr>
        <w:t>5.2</w:t>
      </w:r>
      <w:r w:rsidRPr="00671E51">
        <w:rPr>
          <w:szCs w:val="24"/>
        </w:rPr>
        <w:tab/>
        <w:t>Jednací řád Řídicího výboru ITI PMO je přílohou Integrované strategie pro ITI Pražské metropolitní oblasti, kterou projednává a schvaluje Zastupitelstvo hl. m. Prahy.</w:t>
      </w:r>
    </w:p>
    <w:p w14:paraId="4BB197A0" w14:textId="77777777" w:rsidR="00FD0F6E" w:rsidRPr="00FD0F6E" w:rsidRDefault="00FD0F6E" w:rsidP="00FD0F6E">
      <w:pPr>
        <w:rPr>
          <w:sz w:val="24"/>
          <w:szCs w:val="24"/>
        </w:rPr>
      </w:pPr>
      <w:r w:rsidRPr="00FD0F6E">
        <w:rPr>
          <w:sz w:val="24"/>
          <w:szCs w:val="24"/>
        </w:rPr>
        <w:br w:type="page"/>
      </w:r>
    </w:p>
    <w:p w14:paraId="7712C165" w14:textId="77777777" w:rsidR="00FD0F6E" w:rsidRDefault="00AB6475" w:rsidP="00AB6475">
      <w:pPr>
        <w:pStyle w:val="Nadpis2"/>
      </w:pPr>
      <w:bookmarkStart w:id="181" w:name="_Toc439772444"/>
      <w:bookmarkStart w:id="182" w:name="_Toc478740143"/>
      <w:r>
        <w:lastRenderedPageBreak/>
        <w:t xml:space="preserve">Příloha č. 2: </w:t>
      </w:r>
      <w:r w:rsidR="00FD0F6E" w:rsidRPr="00671E51">
        <w:t xml:space="preserve">Statut </w:t>
      </w:r>
      <w:r>
        <w:t xml:space="preserve">a Jednací řád </w:t>
      </w:r>
      <w:r w:rsidR="00FD0F6E" w:rsidRPr="00671E51">
        <w:t>Pracovní skupiny Řídicího výboru ITI Pražské metropolitní oblasti</w:t>
      </w:r>
      <w:bookmarkEnd w:id="181"/>
      <w:bookmarkEnd w:id="182"/>
    </w:p>
    <w:p w14:paraId="2592370E" w14:textId="77777777" w:rsidR="00AB6475" w:rsidRPr="00AB6475" w:rsidRDefault="00AB6475" w:rsidP="00AB6475">
      <w:pPr>
        <w:spacing w:after="0"/>
      </w:pPr>
    </w:p>
    <w:p w14:paraId="7556D532" w14:textId="77777777" w:rsidR="00AB6475" w:rsidRPr="00AB6475" w:rsidRDefault="00AB6475" w:rsidP="00AB6475">
      <w:pPr>
        <w:jc w:val="center"/>
        <w:rPr>
          <w:b/>
          <w:szCs w:val="24"/>
        </w:rPr>
      </w:pPr>
      <w:r w:rsidRPr="00AB6475">
        <w:rPr>
          <w:b/>
          <w:szCs w:val="24"/>
        </w:rPr>
        <w:t>Statut Pracovní skupiny Řídícího výboru ITI Pražské metropolitní oblasti</w:t>
      </w:r>
    </w:p>
    <w:p w14:paraId="1F3DD973" w14:textId="77777777" w:rsidR="00FD0F6E" w:rsidRPr="00671E51" w:rsidRDefault="00FD0F6E" w:rsidP="00671E51">
      <w:pPr>
        <w:jc w:val="center"/>
        <w:rPr>
          <w:b/>
          <w:szCs w:val="24"/>
        </w:rPr>
      </w:pPr>
      <w:r w:rsidRPr="00671E51">
        <w:rPr>
          <w:b/>
          <w:szCs w:val="24"/>
        </w:rPr>
        <w:t>A)</w:t>
      </w:r>
    </w:p>
    <w:p w14:paraId="22CBD50A" w14:textId="77777777" w:rsidR="00FD0F6E" w:rsidRPr="00671E51" w:rsidRDefault="00FD0F6E" w:rsidP="00671E51">
      <w:pPr>
        <w:jc w:val="center"/>
        <w:rPr>
          <w:b/>
          <w:szCs w:val="24"/>
        </w:rPr>
      </w:pPr>
      <w:r w:rsidRPr="00671E51">
        <w:rPr>
          <w:b/>
          <w:szCs w:val="24"/>
        </w:rPr>
        <w:t>Vymezení pojmů pro účely statutu</w:t>
      </w:r>
    </w:p>
    <w:p w14:paraId="00B8A652" w14:textId="77777777" w:rsidR="00FD0F6E" w:rsidRPr="00671E51" w:rsidRDefault="00FD0F6E" w:rsidP="002422AC">
      <w:pPr>
        <w:numPr>
          <w:ilvl w:val="0"/>
          <w:numId w:val="12"/>
        </w:numPr>
        <w:jc w:val="both"/>
        <w:rPr>
          <w:szCs w:val="24"/>
        </w:rPr>
      </w:pPr>
      <w:r w:rsidRPr="00671E51">
        <w:rPr>
          <w:szCs w:val="24"/>
        </w:rPr>
        <w:t>Integrovaná území investice (dále jen „ITI“) – nástroj pro realizaci integrovaných strategií rozvoje území umožňující koordinaci navzájem provázaných a územně zacílených intervencí z různých prioritních os jednoho či více programů ESI fondů. Řešené území představuje sídelní aglomerace či konurbace a jejich spádové území vymezené na základě funkčních vazeb.</w:t>
      </w:r>
    </w:p>
    <w:p w14:paraId="46D1486B" w14:textId="77777777" w:rsidR="00FD0F6E" w:rsidRPr="00671E51" w:rsidRDefault="00FD0F6E" w:rsidP="002422AC">
      <w:pPr>
        <w:numPr>
          <w:ilvl w:val="0"/>
          <w:numId w:val="12"/>
        </w:numPr>
        <w:jc w:val="both"/>
        <w:rPr>
          <w:szCs w:val="24"/>
        </w:rPr>
      </w:pPr>
      <w:r w:rsidRPr="00671E51">
        <w:rPr>
          <w:szCs w:val="24"/>
        </w:rPr>
        <w:t>Integrovaná strategie pro ITI Pražské metropolitní oblasti (dále jen „Strategie ITI“) – strategický dokument vyhodnocující problémy a potenciál Pražské metropolitní oblasti a navrhuje její další rozvoj pomocí konkrétních opatření financovatelných z ESI fondů.</w:t>
      </w:r>
    </w:p>
    <w:p w14:paraId="65D4064A" w14:textId="77777777" w:rsidR="00FD0F6E" w:rsidRPr="00671E51" w:rsidRDefault="00FD0F6E" w:rsidP="002422AC">
      <w:pPr>
        <w:numPr>
          <w:ilvl w:val="0"/>
          <w:numId w:val="12"/>
        </w:numPr>
        <w:jc w:val="both"/>
        <w:rPr>
          <w:szCs w:val="24"/>
        </w:rPr>
      </w:pPr>
      <w:r w:rsidRPr="00671E51">
        <w:rPr>
          <w:szCs w:val="24"/>
        </w:rPr>
        <w:t>Integrovaný projekt – typ projektu, který je realizovaný v rámci integrované územní investice a naplňuje Strategii ITI.</w:t>
      </w:r>
    </w:p>
    <w:p w14:paraId="12022CE3" w14:textId="77777777" w:rsidR="00FD0F6E" w:rsidRPr="00671E51" w:rsidRDefault="00FD0F6E" w:rsidP="002422AC">
      <w:pPr>
        <w:numPr>
          <w:ilvl w:val="0"/>
          <w:numId w:val="12"/>
        </w:numPr>
        <w:jc w:val="both"/>
        <w:rPr>
          <w:szCs w:val="24"/>
        </w:rPr>
      </w:pPr>
      <w:r w:rsidRPr="00671E51">
        <w:rPr>
          <w:szCs w:val="24"/>
        </w:rPr>
        <w:t xml:space="preserve">Koordinátor pracovních skupin – tematický/územní koordinátor pracovních skupin, který je odpovědný manažerovi ITI za výstupy a činnost pracovních skupin. Koordinátor svolává a řídí jednání pracovních skupin. Zajišťuje zápis a kompletuje podklady z jednání pracovních skupin, které předává manažerovi ITI pro jednání Řídicího výboru ITI PMO. S ohledem na projednávané téma může k jednání pracovních skupin přizvat další odborníky. </w:t>
      </w:r>
    </w:p>
    <w:p w14:paraId="7880B86F" w14:textId="77777777" w:rsidR="00FD0F6E" w:rsidRPr="00671E51" w:rsidRDefault="00FD0F6E" w:rsidP="002422AC">
      <w:pPr>
        <w:numPr>
          <w:ilvl w:val="0"/>
          <w:numId w:val="12"/>
        </w:numPr>
        <w:jc w:val="both"/>
        <w:rPr>
          <w:szCs w:val="24"/>
        </w:rPr>
      </w:pPr>
      <w:r w:rsidRPr="00671E51">
        <w:rPr>
          <w:szCs w:val="24"/>
        </w:rPr>
        <w:t>Manažer ITI – osoba, určená nositelem ITI, která je odpovědná za celkovou koordinaci realizace Strategie ITI, vykonává činnosti spojené se zajištěním organizačního a administrativního zázemí pro přípravu a realizaci Strategie ITI, komunikuje s žadateli/příjemci, řídicími orgány programů ESI fondů a s veřejností a spolupracuje s Řídicím výborem ITI PMO.</w:t>
      </w:r>
    </w:p>
    <w:p w14:paraId="7D306E76" w14:textId="77777777" w:rsidR="00FD0F6E" w:rsidRPr="00671E51" w:rsidRDefault="00FD0F6E" w:rsidP="002422AC">
      <w:pPr>
        <w:numPr>
          <w:ilvl w:val="0"/>
          <w:numId w:val="12"/>
        </w:numPr>
        <w:jc w:val="both"/>
        <w:rPr>
          <w:szCs w:val="24"/>
        </w:rPr>
      </w:pPr>
      <w:r w:rsidRPr="00671E51">
        <w:rPr>
          <w:szCs w:val="24"/>
        </w:rPr>
        <w:t>Nositel ITI – odpovědný subjekt, zajišťující ve vymezeném území PMO činnosti za účelem přípravy, schválení, realizace a vyhodnocování Strategie ITI. Nositelem ITI pro Strategii ITI je hl. m. Praha.</w:t>
      </w:r>
    </w:p>
    <w:p w14:paraId="460A93B0" w14:textId="77777777" w:rsidR="00FD0F6E" w:rsidRPr="00671E51" w:rsidRDefault="00FD0F6E" w:rsidP="002422AC">
      <w:pPr>
        <w:numPr>
          <w:ilvl w:val="0"/>
          <w:numId w:val="12"/>
        </w:numPr>
        <w:jc w:val="both"/>
        <w:rPr>
          <w:szCs w:val="24"/>
        </w:rPr>
      </w:pPr>
      <w:r w:rsidRPr="00671E51">
        <w:rPr>
          <w:szCs w:val="24"/>
        </w:rPr>
        <w:t>Pracovní skupina Řídicího výboru ITI PMO – odborná platforma, na které jsou projednávány projektové záměry žadatelů hodlající předložit své integrované projekty do ITI. V návaznosti na vyhlášení výzvy řídicím orgánem nositel ITI vyhlašuje výzvu k předkládání projektových záměrů a svolává jednání tematické pracovní skupiny ve stanoveném termínu. Bez projednání projektového záměru na pracovní skupině není možné předkládat projekt k posouzení souladu se Strategií ITI.</w:t>
      </w:r>
    </w:p>
    <w:p w14:paraId="1ED0934B" w14:textId="77777777" w:rsidR="00FD0F6E" w:rsidRPr="00671E51" w:rsidRDefault="00FD0F6E" w:rsidP="002422AC">
      <w:pPr>
        <w:numPr>
          <w:ilvl w:val="0"/>
          <w:numId w:val="12"/>
        </w:numPr>
        <w:jc w:val="both"/>
        <w:rPr>
          <w:szCs w:val="24"/>
        </w:rPr>
      </w:pPr>
      <w:r w:rsidRPr="00671E51">
        <w:rPr>
          <w:szCs w:val="24"/>
        </w:rPr>
        <w:t>Řídicí výbor ITI PMO – je platformou bez právní subjektivity, která posuzuje projektové záměry přispívající k plnění cílů Strategie ITI a vydává vyjádření o souladu/nesouladu projektového záměru (ze schváleného souboru) se Strategií ITI, které má povahu doporučení k realizaci projektu pro řídicí orgán. Je odpovědný vůči nositeli ITI za řádný průběh realizace Strategie ITI.</w:t>
      </w:r>
    </w:p>
    <w:p w14:paraId="42AF5B3E" w14:textId="77777777" w:rsidR="00FD0F6E" w:rsidRPr="00671E51" w:rsidRDefault="00FD0F6E" w:rsidP="002422AC">
      <w:pPr>
        <w:numPr>
          <w:ilvl w:val="0"/>
          <w:numId w:val="12"/>
        </w:numPr>
        <w:jc w:val="both"/>
        <w:rPr>
          <w:szCs w:val="24"/>
        </w:rPr>
      </w:pPr>
      <w:r w:rsidRPr="00671E51">
        <w:rPr>
          <w:szCs w:val="24"/>
        </w:rPr>
        <w:t>Zpráva o plnění integrované strategie – zpráva, kterou zpracovává nositel ITI o plnění Strategie ITI.</w:t>
      </w:r>
    </w:p>
    <w:p w14:paraId="5C4C3FCD" w14:textId="77777777" w:rsidR="00AB6475" w:rsidRDefault="00AB6475" w:rsidP="00671E51">
      <w:pPr>
        <w:jc w:val="center"/>
        <w:rPr>
          <w:b/>
          <w:szCs w:val="24"/>
        </w:rPr>
      </w:pPr>
    </w:p>
    <w:p w14:paraId="743872FC" w14:textId="77777777" w:rsidR="00FD0F6E" w:rsidRPr="00671E51" w:rsidRDefault="00FD0F6E" w:rsidP="00671E51">
      <w:pPr>
        <w:jc w:val="center"/>
        <w:rPr>
          <w:b/>
          <w:szCs w:val="24"/>
        </w:rPr>
      </w:pPr>
      <w:r w:rsidRPr="00671E51">
        <w:rPr>
          <w:b/>
          <w:szCs w:val="24"/>
        </w:rPr>
        <w:lastRenderedPageBreak/>
        <w:t>Článek I</w:t>
      </w:r>
    </w:p>
    <w:p w14:paraId="34A033BF" w14:textId="77777777" w:rsidR="00FD0F6E" w:rsidRPr="00671E51" w:rsidRDefault="00FD0F6E" w:rsidP="00671E51">
      <w:pPr>
        <w:jc w:val="center"/>
        <w:rPr>
          <w:b/>
          <w:szCs w:val="24"/>
        </w:rPr>
      </w:pPr>
      <w:r w:rsidRPr="00671E51">
        <w:rPr>
          <w:b/>
          <w:szCs w:val="24"/>
        </w:rPr>
        <w:t>Ustavení a působnost pracovní skupiny</w:t>
      </w:r>
    </w:p>
    <w:p w14:paraId="00EDE628" w14:textId="77777777" w:rsidR="00FD0F6E" w:rsidRPr="00671E51" w:rsidRDefault="00FD0F6E" w:rsidP="002422AC">
      <w:pPr>
        <w:jc w:val="both"/>
        <w:rPr>
          <w:szCs w:val="24"/>
        </w:rPr>
      </w:pPr>
      <w:r w:rsidRPr="00671E51">
        <w:rPr>
          <w:szCs w:val="24"/>
        </w:rPr>
        <w:t xml:space="preserve">1.1 </w:t>
      </w:r>
      <w:r w:rsidRPr="00671E51">
        <w:rPr>
          <w:szCs w:val="24"/>
        </w:rPr>
        <w:tab/>
        <w:t>Pracovní skupina je ustavena za účelem realizace Strategie ITI ve smyslu projednání projektových záměrů a předložení projektů/souborů projektů k posouzení Řídicímu výboru ITI PMO a vydání jeho potvrzení o souladu/nesouladu se Strategií ITI.</w:t>
      </w:r>
    </w:p>
    <w:p w14:paraId="41A32FBF" w14:textId="77777777" w:rsidR="00FD0F6E" w:rsidRPr="00671E51" w:rsidRDefault="00FD0F6E" w:rsidP="002422AC">
      <w:pPr>
        <w:jc w:val="both"/>
        <w:rPr>
          <w:szCs w:val="24"/>
        </w:rPr>
      </w:pPr>
      <w:r w:rsidRPr="00671E51">
        <w:rPr>
          <w:szCs w:val="24"/>
        </w:rPr>
        <w:t>1.2</w:t>
      </w:r>
      <w:r w:rsidRPr="00671E51">
        <w:rPr>
          <w:szCs w:val="24"/>
        </w:rPr>
        <w:tab/>
        <w:t xml:space="preserve">Pracovní skupina je ustavena na základě vyhlášené výzvy nositele ITI k předkládání projektových záměrů a zapojení do příslušné tematické pracovní skupiny. </w:t>
      </w:r>
    </w:p>
    <w:p w14:paraId="2C6B9A77" w14:textId="77777777" w:rsidR="00FD0F6E" w:rsidRPr="00671E51" w:rsidRDefault="00FD0F6E" w:rsidP="002422AC">
      <w:pPr>
        <w:jc w:val="both"/>
        <w:rPr>
          <w:szCs w:val="24"/>
        </w:rPr>
      </w:pPr>
      <w:r w:rsidRPr="00671E51">
        <w:rPr>
          <w:szCs w:val="24"/>
        </w:rPr>
        <w:t>1.3</w:t>
      </w:r>
      <w:r w:rsidRPr="00671E51">
        <w:rPr>
          <w:szCs w:val="24"/>
        </w:rPr>
        <w:tab/>
        <w:t>Pracovní skupina je platformou bez právní subjektivity mimo správní strukturu jádrového města v roli nositele ITI.</w:t>
      </w:r>
    </w:p>
    <w:p w14:paraId="371191A3" w14:textId="77777777" w:rsidR="00FD0F6E" w:rsidRPr="00671E51" w:rsidRDefault="00FD0F6E" w:rsidP="002422AC">
      <w:pPr>
        <w:jc w:val="both"/>
        <w:rPr>
          <w:szCs w:val="24"/>
        </w:rPr>
      </w:pPr>
      <w:r w:rsidRPr="00671E51">
        <w:rPr>
          <w:szCs w:val="24"/>
        </w:rPr>
        <w:t>1.4</w:t>
      </w:r>
      <w:r w:rsidRPr="00671E51">
        <w:rPr>
          <w:szCs w:val="24"/>
        </w:rPr>
        <w:tab/>
        <w:t>Pracovní skupina bude složena z předkladatelů projektovým záměrů, tedy potenciálních žadatelů a odborníků relevantních k diskutovanému tématu.</w:t>
      </w:r>
    </w:p>
    <w:p w14:paraId="380CDBDA" w14:textId="77777777" w:rsidR="00FD0F6E" w:rsidRPr="00671E51" w:rsidRDefault="00FD0F6E" w:rsidP="00671E51">
      <w:pPr>
        <w:jc w:val="center"/>
        <w:rPr>
          <w:b/>
          <w:szCs w:val="24"/>
        </w:rPr>
      </w:pPr>
      <w:r w:rsidRPr="00671E51">
        <w:rPr>
          <w:b/>
          <w:szCs w:val="24"/>
        </w:rPr>
        <w:t>Článek II</w:t>
      </w:r>
    </w:p>
    <w:p w14:paraId="605B1887" w14:textId="77777777" w:rsidR="00FD0F6E" w:rsidRPr="00671E51" w:rsidRDefault="00FD0F6E" w:rsidP="00671E51">
      <w:pPr>
        <w:jc w:val="center"/>
        <w:rPr>
          <w:b/>
          <w:szCs w:val="24"/>
        </w:rPr>
      </w:pPr>
      <w:r w:rsidRPr="00671E51">
        <w:rPr>
          <w:b/>
          <w:szCs w:val="24"/>
        </w:rPr>
        <w:t>Předmět činnosti pracovní skupiny</w:t>
      </w:r>
    </w:p>
    <w:p w14:paraId="21C8E72F" w14:textId="77777777" w:rsidR="00FD0F6E" w:rsidRPr="00671E51" w:rsidRDefault="00FD0F6E" w:rsidP="00FD0F6E">
      <w:pPr>
        <w:rPr>
          <w:szCs w:val="24"/>
        </w:rPr>
      </w:pPr>
      <w:r w:rsidRPr="00671E51">
        <w:rPr>
          <w:szCs w:val="24"/>
        </w:rPr>
        <w:t>2.1</w:t>
      </w:r>
      <w:r w:rsidRPr="00671E51">
        <w:rPr>
          <w:szCs w:val="24"/>
        </w:rPr>
        <w:tab/>
        <w:t>Pracovní skupina:</w:t>
      </w:r>
    </w:p>
    <w:p w14:paraId="3359BE62" w14:textId="77777777" w:rsidR="00FD0F6E" w:rsidRPr="00671E51" w:rsidRDefault="00FD0F6E" w:rsidP="002422AC">
      <w:pPr>
        <w:numPr>
          <w:ilvl w:val="0"/>
          <w:numId w:val="13"/>
        </w:numPr>
        <w:jc w:val="both"/>
        <w:rPr>
          <w:szCs w:val="24"/>
        </w:rPr>
      </w:pPr>
      <w:r w:rsidRPr="00671E51">
        <w:rPr>
          <w:szCs w:val="24"/>
        </w:rPr>
        <w:t>vydává Řídicímu výboru ITI PMO doporučení týkající se přípravy a realizace Strategie ITI v určené tematické oblasti,</w:t>
      </w:r>
    </w:p>
    <w:p w14:paraId="14E973F2" w14:textId="77777777" w:rsidR="00FD0F6E" w:rsidRPr="00671E51" w:rsidRDefault="00FD0F6E" w:rsidP="002422AC">
      <w:pPr>
        <w:numPr>
          <w:ilvl w:val="0"/>
          <w:numId w:val="13"/>
        </w:numPr>
        <w:jc w:val="both"/>
        <w:rPr>
          <w:szCs w:val="24"/>
        </w:rPr>
      </w:pPr>
      <w:r w:rsidRPr="00671E51">
        <w:rPr>
          <w:szCs w:val="24"/>
        </w:rPr>
        <w:t xml:space="preserve">doporučuje Řídicímu výboru ITI návrhy na změnu Strategie ITI, </w:t>
      </w:r>
    </w:p>
    <w:p w14:paraId="5B11C32F" w14:textId="77777777" w:rsidR="00FD0F6E" w:rsidRPr="00671E51" w:rsidRDefault="00FD0F6E" w:rsidP="002422AC">
      <w:pPr>
        <w:numPr>
          <w:ilvl w:val="0"/>
          <w:numId w:val="13"/>
        </w:numPr>
        <w:jc w:val="both"/>
        <w:rPr>
          <w:szCs w:val="24"/>
        </w:rPr>
      </w:pPr>
      <w:r w:rsidRPr="00671E51">
        <w:rPr>
          <w:szCs w:val="24"/>
        </w:rPr>
        <w:t>posuzuje míru dopadu věcného zaměření Strategie ITI na rozvoj celé metropolitní oblasti,</w:t>
      </w:r>
    </w:p>
    <w:p w14:paraId="5379CBB9" w14:textId="77777777" w:rsidR="00FD0F6E" w:rsidRPr="00671E51" w:rsidRDefault="00FD0F6E" w:rsidP="002422AC">
      <w:pPr>
        <w:numPr>
          <w:ilvl w:val="0"/>
          <w:numId w:val="13"/>
        </w:numPr>
        <w:jc w:val="both"/>
        <w:rPr>
          <w:szCs w:val="24"/>
        </w:rPr>
      </w:pPr>
      <w:r w:rsidRPr="00671E51">
        <w:rPr>
          <w:szCs w:val="24"/>
        </w:rPr>
        <w:t>prostřednictvím svých členů sleduje přípravu strategií a projektů, které by mohly ovlivnit realizaci Strategie ITI,</w:t>
      </w:r>
    </w:p>
    <w:p w14:paraId="02895665" w14:textId="77777777" w:rsidR="00FD0F6E" w:rsidRPr="00671E51" w:rsidRDefault="00FD0F6E" w:rsidP="002422AC">
      <w:pPr>
        <w:numPr>
          <w:ilvl w:val="0"/>
          <w:numId w:val="13"/>
        </w:numPr>
        <w:jc w:val="both"/>
        <w:rPr>
          <w:szCs w:val="24"/>
        </w:rPr>
      </w:pPr>
      <w:r w:rsidRPr="00671E51">
        <w:rPr>
          <w:szCs w:val="24"/>
        </w:rPr>
        <w:t>prostřednictvím svých členů se v rámci svých možností podílí na propagaci aktivit realizovaných prostřednictvím ITI,</w:t>
      </w:r>
    </w:p>
    <w:p w14:paraId="69C42087" w14:textId="77777777" w:rsidR="00FD0F6E" w:rsidRPr="00671E51" w:rsidRDefault="00FD0F6E" w:rsidP="002422AC">
      <w:pPr>
        <w:numPr>
          <w:ilvl w:val="0"/>
          <w:numId w:val="13"/>
        </w:numPr>
        <w:jc w:val="both"/>
        <w:rPr>
          <w:szCs w:val="24"/>
        </w:rPr>
      </w:pPr>
      <w:r w:rsidRPr="00671E51">
        <w:rPr>
          <w:szCs w:val="24"/>
        </w:rPr>
        <w:t>navrhuje řešení identifikovaných problémů,</w:t>
      </w:r>
    </w:p>
    <w:p w14:paraId="2420D1F5" w14:textId="77777777" w:rsidR="00FD0F6E" w:rsidRPr="00671E51" w:rsidRDefault="00FD0F6E" w:rsidP="002422AC">
      <w:pPr>
        <w:numPr>
          <w:ilvl w:val="0"/>
          <w:numId w:val="13"/>
        </w:numPr>
        <w:jc w:val="both"/>
        <w:rPr>
          <w:szCs w:val="24"/>
        </w:rPr>
      </w:pPr>
      <w:r w:rsidRPr="00671E51">
        <w:rPr>
          <w:szCs w:val="24"/>
        </w:rPr>
        <w:t>snaží se dojít (konsensem) ke zpracování projektové fiše (souboru projektů) naplňující příslušné opatření v celém svém rozsahu,</w:t>
      </w:r>
    </w:p>
    <w:p w14:paraId="1A23789A" w14:textId="77777777" w:rsidR="00FD0F6E" w:rsidRPr="00671E51" w:rsidRDefault="00FD0F6E" w:rsidP="002422AC">
      <w:pPr>
        <w:numPr>
          <w:ilvl w:val="0"/>
          <w:numId w:val="13"/>
        </w:numPr>
        <w:jc w:val="both"/>
        <w:rPr>
          <w:szCs w:val="24"/>
        </w:rPr>
      </w:pPr>
      <w:r w:rsidRPr="00671E51">
        <w:rPr>
          <w:szCs w:val="24"/>
        </w:rPr>
        <w:t>plní dle potřeby další úkoly související s realizací Strategie ITI.</w:t>
      </w:r>
    </w:p>
    <w:p w14:paraId="5DD66231" w14:textId="77777777" w:rsidR="00FD0F6E" w:rsidRPr="00671E51" w:rsidRDefault="00FD0F6E" w:rsidP="00671E51">
      <w:pPr>
        <w:jc w:val="center"/>
        <w:rPr>
          <w:b/>
          <w:szCs w:val="24"/>
        </w:rPr>
      </w:pPr>
      <w:r w:rsidRPr="00671E51">
        <w:rPr>
          <w:b/>
          <w:szCs w:val="24"/>
        </w:rPr>
        <w:t>Článek III</w:t>
      </w:r>
    </w:p>
    <w:p w14:paraId="0481DF20" w14:textId="77777777" w:rsidR="00FD0F6E" w:rsidRPr="00671E51" w:rsidRDefault="00FD0F6E" w:rsidP="00671E51">
      <w:pPr>
        <w:jc w:val="center"/>
        <w:rPr>
          <w:b/>
          <w:szCs w:val="24"/>
        </w:rPr>
      </w:pPr>
      <w:r w:rsidRPr="00671E51">
        <w:rPr>
          <w:b/>
          <w:szCs w:val="24"/>
        </w:rPr>
        <w:t>Organizace a jednání pracovní skupiny</w:t>
      </w:r>
    </w:p>
    <w:p w14:paraId="055982A1" w14:textId="77777777" w:rsidR="00FD0F6E" w:rsidRPr="00671E51" w:rsidRDefault="00FD0F6E" w:rsidP="002422AC">
      <w:pPr>
        <w:jc w:val="both"/>
        <w:rPr>
          <w:szCs w:val="24"/>
        </w:rPr>
      </w:pPr>
      <w:r w:rsidRPr="00671E51">
        <w:rPr>
          <w:szCs w:val="24"/>
        </w:rPr>
        <w:t>3.1</w:t>
      </w:r>
      <w:r w:rsidRPr="00671E51">
        <w:rPr>
          <w:szCs w:val="24"/>
        </w:rPr>
        <w:tab/>
        <w:t>Činnosti související s organizací a administrativním zajištěním pracovní skupiny vykonává koordinátor pracovních skupin, pověřený manažerem ITI.</w:t>
      </w:r>
    </w:p>
    <w:p w14:paraId="55F51036" w14:textId="77777777" w:rsidR="00FD0F6E" w:rsidRPr="00671E51" w:rsidRDefault="00FD0F6E" w:rsidP="002422AC">
      <w:pPr>
        <w:jc w:val="both"/>
        <w:rPr>
          <w:szCs w:val="24"/>
        </w:rPr>
      </w:pPr>
      <w:r w:rsidRPr="00671E51">
        <w:rPr>
          <w:szCs w:val="24"/>
        </w:rPr>
        <w:t>3.2</w:t>
      </w:r>
      <w:r w:rsidRPr="00671E51">
        <w:rPr>
          <w:szCs w:val="24"/>
        </w:rPr>
        <w:tab/>
        <w:t>Jednání a proces rozhodování pracovní skupiny je upraven Jednacím řádem Pracovní skupiny Řídicího výboru ITI PMO.</w:t>
      </w:r>
    </w:p>
    <w:p w14:paraId="357BCA86" w14:textId="77777777" w:rsidR="00AB6475" w:rsidRDefault="00AB6475" w:rsidP="00671E51">
      <w:pPr>
        <w:jc w:val="center"/>
        <w:rPr>
          <w:b/>
          <w:szCs w:val="24"/>
        </w:rPr>
      </w:pPr>
    </w:p>
    <w:p w14:paraId="69154786" w14:textId="77777777" w:rsidR="00AB6475" w:rsidRDefault="00AB6475" w:rsidP="00671E51">
      <w:pPr>
        <w:jc w:val="center"/>
        <w:rPr>
          <w:b/>
          <w:szCs w:val="24"/>
        </w:rPr>
      </w:pPr>
    </w:p>
    <w:p w14:paraId="7065DF81" w14:textId="77777777" w:rsidR="00FD0F6E" w:rsidRPr="00671E51" w:rsidRDefault="00FD0F6E" w:rsidP="00671E51">
      <w:pPr>
        <w:jc w:val="center"/>
        <w:rPr>
          <w:b/>
          <w:szCs w:val="24"/>
        </w:rPr>
      </w:pPr>
      <w:r w:rsidRPr="00671E51">
        <w:rPr>
          <w:b/>
          <w:szCs w:val="24"/>
        </w:rPr>
        <w:lastRenderedPageBreak/>
        <w:t>Článek IV</w:t>
      </w:r>
    </w:p>
    <w:p w14:paraId="0F3C536C" w14:textId="77777777" w:rsidR="00FD0F6E" w:rsidRPr="00671E51" w:rsidRDefault="00FD0F6E" w:rsidP="00671E51">
      <w:pPr>
        <w:jc w:val="center"/>
        <w:rPr>
          <w:b/>
          <w:szCs w:val="24"/>
        </w:rPr>
      </w:pPr>
      <w:r w:rsidRPr="00671E51">
        <w:rPr>
          <w:b/>
          <w:szCs w:val="24"/>
        </w:rPr>
        <w:t>Závěrečná ustanovení</w:t>
      </w:r>
    </w:p>
    <w:p w14:paraId="18591DF2" w14:textId="77777777" w:rsidR="00FD0F6E" w:rsidRPr="00671E51" w:rsidRDefault="00FD0F6E" w:rsidP="002422AC">
      <w:pPr>
        <w:jc w:val="both"/>
        <w:rPr>
          <w:szCs w:val="24"/>
        </w:rPr>
      </w:pPr>
      <w:r w:rsidRPr="00671E51">
        <w:rPr>
          <w:szCs w:val="24"/>
        </w:rPr>
        <w:t>4.1</w:t>
      </w:r>
      <w:r w:rsidRPr="00671E51">
        <w:rPr>
          <w:szCs w:val="24"/>
        </w:rPr>
        <w:tab/>
        <w:t>Statut Pracovní skupiny Řídicího výboru ITI PMO a jeho případné změny schvaluje Řídicí výbor ITI PMO a je platný a účinný od data schválení.</w:t>
      </w:r>
    </w:p>
    <w:p w14:paraId="2DDE79DF" w14:textId="77777777" w:rsidR="00FD0F6E" w:rsidRPr="00671E51" w:rsidRDefault="00FD0F6E" w:rsidP="002422AC">
      <w:pPr>
        <w:jc w:val="both"/>
        <w:rPr>
          <w:szCs w:val="24"/>
        </w:rPr>
      </w:pPr>
      <w:r w:rsidRPr="00671E51">
        <w:rPr>
          <w:szCs w:val="24"/>
        </w:rPr>
        <w:t>4.2</w:t>
      </w:r>
      <w:r w:rsidRPr="00671E51">
        <w:rPr>
          <w:szCs w:val="24"/>
        </w:rPr>
        <w:tab/>
        <w:t>Statut Pracovní skupiny Řídicího výboru ITI PMO je přílohou Integrované strategie pro ITI Pražské metropolitní oblasti, kterou projednává a schvaluje Zastupitelstvo hl. m. Prahy.</w:t>
      </w:r>
    </w:p>
    <w:p w14:paraId="4AF63940" w14:textId="77777777" w:rsidR="00AB6475" w:rsidRDefault="00AB6475" w:rsidP="002422AC">
      <w:pPr>
        <w:jc w:val="both"/>
        <w:rPr>
          <w:b/>
          <w:color w:val="00B0F0"/>
          <w:sz w:val="28"/>
          <w:szCs w:val="32"/>
        </w:rPr>
        <w:sectPr w:rsidR="00AB6475">
          <w:pgSz w:w="11906" w:h="16838"/>
          <w:pgMar w:top="1417" w:right="1417" w:bottom="1417" w:left="1417" w:header="708" w:footer="708" w:gutter="0"/>
          <w:cols w:space="708"/>
          <w:docGrid w:linePitch="360"/>
        </w:sectPr>
      </w:pPr>
    </w:p>
    <w:p w14:paraId="62FF32E6" w14:textId="77777777" w:rsidR="00FD0F6E" w:rsidRPr="00AB6475" w:rsidRDefault="00FD0F6E" w:rsidP="00AB6475">
      <w:pPr>
        <w:jc w:val="center"/>
        <w:rPr>
          <w:b/>
          <w:szCs w:val="24"/>
        </w:rPr>
      </w:pPr>
      <w:r w:rsidRPr="00AB6475">
        <w:rPr>
          <w:b/>
          <w:szCs w:val="24"/>
        </w:rPr>
        <w:lastRenderedPageBreak/>
        <w:t>Jednací řád Pracovní skupiny Řídicího výboru ITI Pražské metropolitní oblasti</w:t>
      </w:r>
    </w:p>
    <w:p w14:paraId="73509BE9" w14:textId="77777777" w:rsidR="00FD0F6E" w:rsidRPr="00671E51" w:rsidRDefault="00FD0F6E" w:rsidP="00671E51">
      <w:pPr>
        <w:jc w:val="center"/>
        <w:rPr>
          <w:b/>
          <w:szCs w:val="24"/>
        </w:rPr>
      </w:pPr>
      <w:r w:rsidRPr="00671E51">
        <w:rPr>
          <w:b/>
          <w:szCs w:val="24"/>
        </w:rPr>
        <w:t>A)</w:t>
      </w:r>
    </w:p>
    <w:p w14:paraId="767A2B3C" w14:textId="77777777" w:rsidR="00FD0F6E" w:rsidRPr="00671E51" w:rsidRDefault="00FD0F6E" w:rsidP="00671E51">
      <w:pPr>
        <w:jc w:val="center"/>
        <w:rPr>
          <w:b/>
          <w:szCs w:val="24"/>
        </w:rPr>
      </w:pPr>
      <w:r w:rsidRPr="00671E51">
        <w:rPr>
          <w:b/>
          <w:szCs w:val="24"/>
        </w:rPr>
        <w:t>Vymezení pojmů pro účely statutu</w:t>
      </w:r>
    </w:p>
    <w:p w14:paraId="47D984B9" w14:textId="77777777" w:rsidR="00FD0F6E" w:rsidRPr="00671E51" w:rsidRDefault="00FD0F6E" w:rsidP="002422AC">
      <w:pPr>
        <w:numPr>
          <w:ilvl w:val="0"/>
          <w:numId w:val="14"/>
        </w:numPr>
        <w:jc w:val="both"/>
        <w:rPr>
          <w:szCs w:val="24"/>
        </w:rPr>
      </w:pPr>
      <w:r w:rsidRPr="00671E51">
        <w:rPr>
          <w:szCs w:val="24"/>
        </w:rPr>
        <w:t>Integrovaná území investice (dále jen „ITI“) – nástroj pro realizaci integrovaných strategií rozvoje území umožňující koordinaci navzájem provázaných a územně zacílených intervencí z různých prioritních os jednoho či více programů ESI fondů. Řešené území představuje sídelní aglomerace či konurbace a jejich spádové území vymezené na základě funkčních vazeb.</w:t>
      </w:r>
    </w:p>
    <w:p w14:paraId="7EC584A5" w14:textId="77777777" w:rsidR="00FD0F6E" w:rsidRPr="00671E51" w:rsidRDefault="00FD0F6E" w:rsidP="002422AC">
      <w:pPr>
        <w:numPr>
          <w:ilvl w:val="0"/>
          <w:numId w:val="14"/>
        </w:numPr>
        <w:jc w:val="both"/>
        <w:rPr>
          <w:szCs w:val="24"/>
        </w:rPr>
      </w:pPr>
      <w:r w:rsidRPr="00671E51">
        <w:rPr>
          <w:szCs w:val="24"/>
        </w:rPr>
        <w:t>Integrovaná strategie pro ITI Pražské metropolitní oblasti (dále jen „Strategie ITI“) – strategický dokument vyhodnocující problémy a potenciál Pražské metropolitní oblasti a navrhuje její další rozvoj pomocí konkrétních opatření financovatelných z ESI fondů.</w:t>
      </w:r>
    </w:p>
    <w:p w14:paraId="7A7EAD2B" w14:textId="77777777" w:rsidR="00FD0F6E" w:rsidRPr="00671E51" w:rsidRDefault="00FD0F6E" w:rsidP="002422AC">
      <w:pPr>
        <w:numPr>
          <w:ilvl w:val="0"/>
          <w:numId w:val="14"/>
        </w:numPr>
        <w:jc w:val="both"/>
        <w:rPr>
          <w:szCs w:val="24"/>
        </w:rPr>
      </w:pPr>
      <w:r w:rsidRPr="00671E51">
        <w:rPr>
          <w:szCs w:val="24"/>
        </w:rPr>
        <w:t>Integrovaný projekt – typ projektu, který je realizovaný v rámci integrované územní investice a naplňuje Strategii ITI.</w:t>
      </w:r>
    </w:p>
    <w:p w14:paraId="68C634F1" w14:textId="77777777" w:rsidR="00FD0F6E" w:rsidRPr="00671E51" w:rsidRDefault="00FD0F6E" w:rsidP="002422AC">
      <w:pPr>
        <w:numPr>
          <w:ilvl w:val="0"/>
          <w:numId w:val="14"/>
        </w:numPr>
        <w:jc w:val="both"/>
        <w:rPr>
          <w:szCs w:val="24"/>
        </w:rPr>
      </w:pPr>
      <w:r w:rsidRPr="00671E51">
        <w:rPr>
          <w:szCs w:val="24"/>
        </w:rPr>
        <w:t xml:space="preserve">Koordinátor pracovních skupin – tematický/územní koordinátor pracovních skupin, který je odpovědný manažerovi ITI za výstupy a činnost pracovních skupin. Koordinátor svolává a řídí jednání pracovních skupin. Zajišťuje zápis a kompletuje podklady z jednání pracovních skupin, které předává manažerovi ITI pro jednání Řídicího výboru ITI PMO. S ohledem na projednávané téma může k jednání pracovních skupin přizvat další odborníky. </w:t>
      </w:r>
    </w:p>
    <w:p w14:paraId="16E9F82A" w14:textId="77777777" w:rsidR="00FD0F6E" w:rsidRPr="00671E51" w:rsidRDefault="00FD0F6E" w:rsidP="002422AC">
      <w:pPr>
        <w:numPr>
          <w:ilvl w:val="0"/>
          <w:numId w:val="14"/>
        </w:numPr>
        <w:jc w:val="both"/>
        <w:rPr>
          <w:szCs w:val="24"/>
        </w:rPr>
      </w:pPr>
      <w:r w:rsidRPr="00671E51">
        <w:rPr>
          <w:szCs w:val="24"/>
        </w:rPr>
        <w:t>Manažer ITI – osoba, určená nositelem ITI, která je odpovědná za celkovou koordinaci realizace Strategie ITI, vykonává činnosti spojené se zajištěním organizačního a administrativního zázemí pro přípravu a realizaci Strategie ITI, komunikuje s žadateli/příjemci, řídicími orgány programů ESI fondů a s veřejností a spolupracuje s Řídicím výborem ITI PMO.</w:t>
      </w:r>
    </w:p>
    <w:p w14:paraId="28E22B57" w14:textId="77777777" w:rsidR="00FD0F6E" w:rsidRPr="00671E51" w:rsidRDefault="00FD0F6E" w:rsidP="002422AC">
      <w:pPr>
        <w:numPr>
          <w:ilvl w:val="0"/>
          <w:numId w:val="14"/>
        </w:numPr>
        <w:jc w:val="both"/>
        <w:rPr>
          <w:szCs w:val="24"/>
        </w:rPr>
      </w:pPr>
      <w:r w:rsidRPr="00671E51">
        <w:rPr>
          <w:szCs w:val="24"/>
        </w:rPr>
        <w:t>Nositel ITI – odpovědný subjekt, zajišťující ve vymezeném území PMO činnosti za účelem přípravy, schválení, realizace a vyhodnocování Strategie ITI. Nositelem ITI pro Strategii ITI je hl. m. Praha.</w:t>
      </w:r>
    </w:p>
    <w:p w14:paraId="07A57868" w14:textId="77777777" w:rsidR="00FD0F6E" w:rsidRPr="00671E51" w:rsidRDefault="00FD0F6E" w:rsidP="002422AC">
      <w:pPr>
        <w:numPr>
          <w:ilvl w:val="0"/>
          <w:numId w:val="14"/>
        </w:numPr>
        <w:jc w:val="both"/>
        <w:rPr>
          <w:szCs w:val="24"/>
        </w:rPr>
      </w:pPr>
      <w:r w:rsidRPr="00671E51">
        <w:rPr>
          <w:szCs w:val="24"/>
        </w:rPr>
        <w:t>Pracovní skupina Řídicího výboru ITI PMO – odborná platforma, na které jsou projednávány projektové záměry žadatelů hodlající předložit své integrované projekty do ITI. V návaznosti na vyhlášení výzvy řídicím orgánem nositel ITI vyhlašuje výzvu k předkládání projektových záměrů a svolává jednání tematické pracovní skupiny ve stanoveném termínu. Bez projednání projektového záměru na pracovní skupině není možné předkládat projekt k posouzení souladu se Strategií ITI.</w:t>
      </w:r>
    </w:p>
    <w:p w14:paraId="7208F26A" w14:textId="77777777" w:rsidR="00FD0F6E" w:rsidRPr="00671E51" w:rsidRDefault="00FD0F6E" w:rsidP="002422AC">
      <w:pPr>
        <w:numPr>
          <w:ilvl w:val="0"/>
          <w:numId w:val="14"/>
        </w:numPr>
        <w:jc w:val="both"/>
        <w:rPr>
          <w:szCs w:val="24"/>
        </w:rPr>
      </w:pPr>
      <w:r w:rsidRPr="00671E51">
        <w:rPr>
          <w:szCs w:val="24"/>
        </w:rPr>
        <w:t>Řídicí výbor ITI PMO – je platformou bez právní subjektivity, která posuzuje projektové záměry přispívající k plnění cílů Strategie ITI a vydává vyjádření o souladu/nesouladu projektového záměru (ze schváleného souboru) se Strategií ITI, které má povahu doporučení k realizaci projektu pro řídicí orgán. Je odpovědný vůči nositeli ITI za řádný průběh realizace Strategie ITI.</w:t>
      </w:r>
    </w:p>
    <w:p w14:paraId="5C48B508" w14:textId="77777777" w:rsidR="00FD0F6E" w:rsidRDefault="00FD0F6E" w:rsidP="002422AC">
      <w:pPr>
        <w:numPr>
          <w:ilvl w:val="0"/>
          <w:numId w:val="14"/>
        </w:numPr>
        <w:jc w:val="both"/>
        <w:rPr>
          <w:szCs w:val="24"/>
        </w:rPr>
      </w:pPr>
      <w:r w:rsidRPr="00671E51">
        <w:rPr>
          <w:szCs w:val="24"/>
        </w:rPr>
        <w:t>Zpráva o plnění integrované strategie – zpráva, kterou zpracovává nositel ITI o plnění Strategie ITI.</w:t>
      </w:r>
    </w:p>
    <w:p w14:paraId="6C55DCBB" w14:textId="77777777" w:rsidR="00AB6475" w:rsidRDefault="00AB6475" w:rsidP="002422AC">
      <w:pPr>
        <w:ind w:left="567"/>
        <w:jc w:val="both"/>
        <w:rPr>
          <w:szCs w:val="24"/>
        </w:rPr>
        <w:sectPr w:rsidR="00AB6475">
          <w:pgSz w:w="11906" w:h="16838"/>
          <w:pgMar w:top="1417" w:right="1417" w:bottom="1417" w:left="1417" w:header="708" w:footer="708" w:gutter="0"/>
          <w:cols w:space="708"/>
          <w:docGrid w:linePitch="360"/>
        </w:sectPr>
      </w:pPr>
    </w:p>
    <w:p w14:paraId="3501D032" w14:textId="77777777" w:rsidR="00FD0F6E" w:rsidRPr="00671E51" w:rsidRDefault="00FD0F6E" w:rsidP="00671E51">
      <w:pPr>
        <w:jc w:val="center"/>
        <w:rPr>
          <w:b/>
          <w:szCs w:val="24"/>
        </w:rPr>
      </w:pPr>
      <w:r w:rsidRPr="00671E51">
        <w:rPr>
          <w:b/>
          <w:szCs w:val="24"/>
        </w:rPr>
        <w:lastRenderedPageBreak/>
        <w:t>Článek I</w:t>
      </w:r>
    </w:p>
    <w:p w14:paraId="219CD520" w14:textId="77777777" w:rsidR="00FD0F6E" w:rsidRPr="00671E51" w:rsidRDefault="00FD0F6E" w:rsidP="00671E51">
      <w:pPr>
        <w:jc w:val="center"/>
        <w:rPr>
          <w:b/>
          <w:szCs w:val="24"/>
        </w:rPr>
      </w:pPr>
      <w:r w:rsidRPr="00671E51">
        <w:rPr>
          <w:b/>
          <w:szCs w:val="24"/>
        </w:rPr>
        <w:t>Ustavení a působnost pracovní skupiny</w:t>
      </w:r>
    </w:p>
    <w:p w14:paraId="18A8E0A1" w14:textId="77777777" w:rsidR="00FD0F6E" w:rsidRPr="00671E51" w:rsidRDefault="00FD0F6E" w:rsidP="002422AC">
      <w:pPr>
        <w:jc w:val="both"/>
        <w:rPr>
          <w:szCs w:val="24"/>
        </w:rPr>
      </w:pPr>
      <w:r w:rsidRPr="00671E51">
        <w:rPr>
          <w:szCs w:val="24"/>
        </w:rPr>
        <w:t xml:space="preserve">1.1 </w:t>
      </w:r>
      <w:r w:rsidRPr="00671E51">
        <w:rPr>
          <w:szCs w:val="24"/>
        </w:rPr>
        <w:tab/>
        <w:t>Pracovní skupina je ustavena za účelem realizace Strategie ITI ve smyslu projednání projektových záměrů a předložení projektů/souborů projektů k posouzení Řídicímu výboru ITI PMO a jeho vydání potvrzení o souladu/nesouladu se Strategií ITI.</w:t>
      </w:r>
    </w:p>
    <w:p w14:paraId="21BE3637" w14:textId="77777777" w:rsidR="00FD0F6E" w:rsidRPr="00671E51" w:rsidRDefault="00FD0F6E" w:rsidP="002422AC">
      <w:pPr>
        <w:jc w:val="both"/>
        <w:rPr>
          <w:szCs w:val="24"/>
        </w:rPr>
      </w:pPr>
      <w:r w:rsidRPr="00671E51">
        <w:rPr>
          <w:szCs w:val="24"/>
        </w:rPr>
        <w:t>1.2</w:t>
      </w:r>
      <w:r w:rsidRPr="00671E51">
        <w:rPr>
          <w:szCs w:val="24"/>
        </w:rPr>
        <w:tab/>
        <w:t xml:space="preserve">Pracovní skupina je ustavena na základě vyhlášené výzvy nositele ITI k předkládání projektových záměrů a zapojení do příslušné pracovní skupiny. </w:t>
      </w:r>
    </w:p>
    <w:p w14:paraId="19329886" w14:textId="77777777" w:rsidR="00FD0F6E" w:rsidRPr="00671E51" w:rsidRDefault="00FD0F6E" w:rsidP="002422AC">
      <w:pPr>
        <w:jc w:val="both"/>
        <w:rPr>
          <w:szCs w:val="24"/>
        </w:rPr>
      </w:pPr>
      <w:r w:rsidRPr="00671E51">
        <w:rPr>
          <w:szCs w:val="24"/>
        </w:rPr>
        <w:t>1.3</w:t>
      </w:r>
      <w:r w:rsidRPr="00671E51">
        <w:rPr>
          <w:szCs w:val="24"/>
        </w:rPr>
        <w:tab/>
        <w:t>Pracovní skupina je platformou bez právní subjektivity mimo správní strukturu jádrového města v roli nositele ITI.</w:t>
      </w:r>
    </w:p>
    <w:p w14:paraId="45121D87" w14:textId="77777777" w:rsidR="00FD0F6E" w:rsidRPr="00671E51" w:rsidRDefault="00FD0F6E" w:rsidP="002422AC">
      <w:pPr>
        <w:jc w:val="both"/>
        <w:rPr>
          <w:szCs w:val="24"/>
        </w:rPr>
      </w:pPr>
      <w:r w:rsidRPr="00671E51">
        <w:rPr>
          <w:szCs w:val="24"/>
        </w:rPr>
        <w:t>1.4</w:t>
      </w:r>
      <w:r w:rsidRPr="00671E51">
        <w:rPr>
          <w:szCs w:val="24"/>
        </w:rPr>
        <w:tab/>
        <w:t>Pracovní skupina bude složena z předkladatelů projektovým záměrů, tedy potenciálních žadatelů a odborníků relevantních k diskutovanému tématu.</w:t>
      </w:r>
    </w:p>
    <w:p w14:paraId="63039D81" w14:textId="77777777" w:rsidR="00FD0F6E" w:rsidRPr="00671E51" w:rsidRDefault="00FD0F6E" w:rsidP="00671E51">
      <w:pPr>
        <w:jc w:val="center"/>
        <w:rPr>
          <w:b/>
          <w:szCs w:val="24"/>
        </w:rPr>
      </w:pPr>
      <w:r w:rsidRPr="00671E51">
        <w:rPr>
          <w:b/>
          <w:szCs w:val="24"/>
        </w:rPr>
        <w:t>Článek II</w:t>
      </w:r>
    </w:p>
    <w:p w14:paraId="1CBE596C" w14:textId="77777777" w:rsidR="00FD0F6E" w:rsidRPr="00671E51" w:rsidRDefault="00FD0F6E" w:rsidP="00671E51">
      <w:pPr>
        <w:jc w:val="center"/>
        <w:rPr>
          <w:b/>
          <w:szCs w:val="24"/>
        </w:rPr>
      </w:pPr>
      <w:r w:rsidRPr="00671E51">
        <w:rPr>
          <w:b/>
          <w:szCs w:val="24"/>
        </w:rPr>
        <w:t>Předmět činnosti pracovní skupiny</w:t>
      </w:r>
    </w:p>
    <w:p w14:paraId="4D794BDE" w14:textId="77777777" w:rsidR="00FD0F6E" w:rsidRPr="00671E51" w:rsidRDefault="00FD0F6E" w:rsidP="002422AC">
      <w:pPr>
        <w:jc w:val="both"/>
        <w:rPr>
          <w:szCs w:val="24"/>
        </w:rPr>
      </w:pPr>
      <w:r w:rsidRPr="00671E51">
        <w:rPr>
          <w:szCs w:val="24"/>
        </w:rPr>
        <w:t>2.1</w:t>
      </w:r>
      <w:r w:rsidRPr="00671E51">
        <w:rPr>
          <w:szCs w:val="24"/>
        </w:rPr>
        <w:tab/>
        <w:t>Předmět činnosti je upraven ve Statutu Pracovní skupiny Řídicího výboru ITI PMO.</w:t>
      </w:r>
    </w:p>
    <w:p w14:paraId="41605000" w14:textId="77777777" w:rsidR="00FD0F6E" w:rsidRPr="00671E51" w:rsidRDefault="00FD0F6E" w:rsidP="00671E51">
      <w:pPr>
        <w:jc w:val="center"/>
        <w:rPr>
          <w:b/>
          <w:szCs w:val="24"/>
        </w:rPr>
      </w:pPr>
      <w:r w:rsidRPr="00671E51">
        <w:rPr>
          <w:b/>
          <w:szCs w:val="24"/>
        </w:rPr>
        <w:t>Článek III</w:t>
      </w:r>
    </w:p>
    <w:p w14:paraId="26E9ED5D" w14:textId="77777777" w:rsidR="00FD0F6E" w:rsidRPr="00671E51" w:rsidRDefault="00FD0F6E" w:rsidP="00671E51">
      <w:pPr>
        <w:jc w:val="center"/>
        <w:rPr>
          <w:b/>
          <w:szCs w:val="24"/>
        </w:rPr>
      </w:pPr>
      <w:r w:rsidRPr="00671E51">
        <w:rPr>
          <w:b/>
          <w:szCs w:val="24"/>
        </w:rPr>
        <w:t>Pravidla pro svolávání a jednání pracovní skupiny</w:t>
      </w:r>
    </w:p>
    <w:p w14:paraId="7743C8B2" w14:textId="77777777" w:rsidR="00FD0F6E" w:rsidRPr="00671E51" w:rsidRDefault="00FD0F6E" w:rsidP="002422AC">
      <w:pPr>
        <w:jc w:val="both"/>
        <w:rPr>
          <w:szCs w:val="24"/>
        </w:rPr>
      </w:pPr>
      <w:r w:rsidRPr="00671E51">
        <w:rPr>
          <w:szCs w:val="24"/>
        </w:rPr>
        <w:t>3.1</w:t>
      </w:r>
      <w:r w:rsidRPr="00671E51">
        <w:rPr>
          <w:szCs w:val="24"/>
        </w:rPr>
        <w:tab/>
        <w:t>Jednání pracovní skupiny svolává příslušný koordinátor pracovní skupiny</w:t>
      </w:r>
      <w:r w:rsidR="00C07BB6">
        <w:rPr>
          <w:szCs w:val="24"/>
        </w:rPr>
        <w:t xml:space="preserve"> (územní/tematický)</w:t>
      </w:r>
      <w:r w:rsidRPr="00671E51">
        <w:rPr>
          <w:szCs w:val="24"/>
        </w:rPr>
        <w:t>. V návaznosti na vyhlášení výzvy ŘO je manažerem ITI vyhlášena výzva nositele ITI k předkládání projektových záměrů a zapojení do pracovní skupiny. Ve výzvě bude stanovena minimální lhůta 10 pracovních dní k možnosti předložit projektový záměr a přihlásit se s ním do pracovní skupiny. Na základě přihlášených projektových záměrů, bude všem předkladatelům projektových záměrů koordinátorem pracovní skupiny rozeslána elektronická pozvánka, alespoň 10 kalendářních dnů před samotným jednáním, včetně programu jednání a případných podkladů pro jednání. Osloveni předkladatelé jsou řádnými členy pracovní skupiny s hlasovacím právem.</w:t>
      </w:r>
    </w:p>
    <w:p w14:paraId="7E77528A" w14:textId="77777777" w:rsidR="00FD0F6E" w:rsidRPr="00671E51" w:rsidRDefault="00FD0F6E" w:rsidP="002422AC">
      <w:pPr>
        <w:jc w:val="both"/>
        <w:rPr>
          <w:szCs w:val="24"/>
        </w:rPr>
      </w:pPr>
      <w:r w:rsidRPr="00671E51">
        <w:rPr>
          <w:szCs w:val="24"/>
        </w:rPr>
        <w:t>3.2</w:t>
      </w:r>
      <w:r w:rsidRPr="00671E51">
        <w:rPr>
          <w:szCs w:val="24"/>
        </w:rPr>
        <w:tab/>
        <w:t>Stejně tak koordinátor pracovní skupiny ve stejném termínu přizve na jednání pracovní skupiny odborníky</w:t>
      </w:r>
      <w:r w:rsidR="00C07BB6">
        <w:rPr>
          <w:szCs w:val="24"/>
        </w:rPr>
        <w:t>,</w:t>
      </w:r>
      <w:r w:rsidRPr="00671E51">
        <w:rPr>
          <w:szCs w:val="24"/>
        </w:rPr>
        <w:t xml:space="preserve"> a to na základě projednávaného tématu, kteří budou rovněž řádnými členy pracovní skupiny s hlasovacím právem.</w:t>
      </w:r>
    </w:p>
    <w:p w14:paraId="42A67E54" w14:textId="77777777" w:rsidR="00FD0F6E" w:rsidRPr="00671E51" w:rsidRDefault="00FD0F6E" w:rsidP="002422AC">
      <w:pPr>
        <w:jc w:val="both"/>
        <w:rPr>
          <w:szCs w:val="24"/>
        </w:rPr>
      </w:pPr>
      <w:r w:rsidRPr="00671E51">
        <w:rPr>
          <w:szCs w:val="24"/>
        </w:rPr>
        <w:t>3.3</w:t>
      </w:r>
      <w:r w:rsidRPr="00671E51">
        <w:rPr>
          <w:szCs w:val="24"/>
        </w:rPr>
        <w:tab/>
        <w:t>Členové pracovní skupiny jsou povinni nejpozději 5 pracovních dnů před konáním jednání potvrdit koordinátorovi pracovní skupiny svoji účast, zároveň jsou oprávněni koordinátorovi pracovní skupiny zaslat případné připomínky k programu jednání nebo návrhy nového bodu jednání.</w:t>
      </w:r>
    </w:p>
    <w:p w14:paraId="084942A6" w14:textId="77777777" w:rsidR="00FD0F6E" w:rsidRPr="00671E51" w:rsidRDefault="00FD0F6E" w:rsidP="002422AC">
      <w:pPr>
        <w:jc w:val="both"/>
        <w:rPr>
          <w:szCs w:val="24"/>
        </w:rPr>
      </w:pPr>
      <w:r w:rsidRPr="00671E51">
        <w:rPr>
          <w:szCs w:val="24"/>
        </w:rPr>
        <w:t>3.4</w:t>
      </w:r>
      <w:r w:rsidRPr="00671E51">
        <w:rPr>
          <w:szCs w:val="24"/>
        </w:rPr>
        <w:tab/>
        <w:t xml:space="preserve">Jednání pracovní skupiny vede koordinátor pracovní skupiny, případně manažer ITI, pokud k tomu neurčí jiného člena pracovní skupiny. Na prvním jednání pracovní skupiny bude manažerem ITI představena příslušná část Strategie ITI. </w:t>
      </w:r>
    </w:p>
    <w:p w14:paraId="7D8E7D84" w14:textId="77777777" w:rsidR="00FD0F6E" w:rsidRPr="00671E51" w:rsidRDefault="00FD0F6E" w:rsidP="002422AC">
      <w:pPr>
        <w:jc w:val="both"/>
        <w:rPr>
          <w:szCs w:val="24"/>
        </w:rPr>
      </w:pPr>
      <w:r w:rsidRPr="00671E51">
        <w:rPr>
          <w:szCs w:val="24"/>
        </w:rPr>
        <w:t>3.5</w:t>
      </w:r>
      <w:r w:rsidRPr="00671E51">
        <w:rPr>
          <w:szCs w:val="24"/>
        </w:rPr>
        <w:tab/>
        <w:t>Pracovní skupina je usnášeníschopná, pokud je přítomna alespoň polovina všech členů s hlasovacím právem. Pracovní skupina přijímá rozhodnutí konsensem. Není-li konsensu dosaženo, je k přijetí rozhodnutí třeba souhlasu prosté většiny přítomných členů s hlasovacím právem.</w:t>
      </w:r>
    </w:p>
    <w:p w14:paraId="5E723F64" w14:textId="77777777" w:rsidR="00FD0F6E" w:rsidRPr="00671E51" w:rsidRDefault="00FD0F6E" w:rsidP="002422AC">
      <w:pPr>
        <w:jc w:val="both"/>
        <w:rPr>
          <w:szCs w:val="24"/>
        </w:rPr>
      </w:pPr>
      <w:r w:rsidRPr="00671E51">
        <w:rPr>
          <w:szCs w:val="24"/>
        </w:rPr>
        <w:t>3.6</w:t>
      </w:r>
      <w:r w:rsidRPr="00671E51">
        <w:rPr>
          <w:szCs w:val="24"/>
        </w:rPr>
        <w:tab/>
        <w:t>Projektové záměry nerelevantní pro danou část Strategie ITI a tematicky zaměřenou pracovní skupinu budou projednávány členy pracovní skupiny na prvním jednání a bude hlasováno o jejich vyřazení z dalšího projednávání.</w:t>
      </w:r>
    </w:p>
    <w:p w14:paraId="5FF6C4B4" w14:textId="77777777" w:rsidR="00FD0F6E" w:rsidRPr="00671E51" w:rsidRDefault="00FD0F6E" w:rsidP="002422AC">
      <w:pPr>
        <w:jc w:val="both"/>
        <w:rPr>
          <w:szCs w:val="24"/>
        </w:rPr>
      </w:pPr>
      <w:r w:rsidRPr="00671E51">
        <w:rPr>
          <w:szCs w:val="24"/>
        </w:rPr>
        <w:lastRenderedPageBreak/>
        <w:t>3.7</w:t>
      </w:r>
      <w:r w:rsidRPr="00671E51">
        <w:rPr>
          <w:szCs w:val="24"/>
        </w:rPr>
        <w:tab/>
        <w:t>Organizační a technické zabezpečení pracovní skupiny zabezpečuje asistent manažera ITI, Věcnou přípravu nebo koordinaci zpracování podkladů pro jednání zabezpečuje koordinátor pracovní skupiny. Ten také zpracuje zápis z jednání, který obsahuje datum jednání, prezenční listinu a přijatá usnesení, termíny a jasně stanovené odpovědnosti. Zápis je elektronicky rozeslán koordinátorem nejpozději do 5 pracovních dnů ode dne jednání pracovní skupiny.</w:t>
      </w:r>
    </w:p>
    <w:p w14:paraId="18E52461" w14:textId="77777777" w:rsidR="00FD0F6E" w:rsidRPr="00671E51" w:rsidRDefault="00FD0F6E" w:rsidP="00671E51">
      <w:pPr>
        <w:jc w:val="center"/>
        <w:rPr>
          <w:b/>
          <w:szCs w:val="24"/>
        </w:rPr>
      </w:pPr>
      <w:r w:rsidRPr="00671E51">
        <w:rPr>
          <w:b/>
          <w:szCs w:val="24"/>
        </w:rPr>
        <w:t>Článek IV</w:t>
      </w:r>
    </w:p>
    <w:p w14:paraId="29B161CD" w14:textId="77777777" w:rsidR="00FD0F6E" w:rsidRPr="00671E51" w:rsidRDefault="00FD0F6E" w:rsidP="00671E51">
      <w:pPr>
        <w:jc w:val="center"/>
        <w:rPr>
          <w:b/>
          <w:szCs w:val="24"/>
        </w:rPr>
      </w:pPr>
      <w:r w:rsidRPr="00671E51">
        <w:rPr>
          <w:b/>
          <w:szCs w:val="24"/>
        </w:rPr>
        <w:t>Hlasování elektronickou cestou</w:t>
      </w:r>
    </w:p>
    <w:p w14:paraId="1501B0AB" w14:textId="77777777" w:rsidR="00FD0F6E" w:rsidRPr="00671E51" w:rsidRDefault="00FD0F6E" w:rsidP="002422AC">
      <w:pPr>
        <w:jc w:val="both"/>
        <w:rPr>
          <w:szCs w:val="24"/>
        </w:rPr>
      </w:pPr>
      <w:r w:rsidRPr="00671E51">
        <w:rPr>
          <w:szCs w:val="24"/>
        </w:rPr>
        <w:t>4.1</w:t>
      </w:r>
      <w:r w:rsidRPr="00671E51">
        <w:rPr>
          <w:szCs w:val="24"/>
        </w:rPr>
        <w:tab/>
        <w:t xml:space="preserve">V případě nutnosti rozhodnutí v krátkém časovém termínu, nemožnosti rychlého svolání pracovní skupiny a v dalších podobných případech, může koordinátor pracovní skupiny využít rozhodování prostřednictvím elektronické (korespondenční) cesty, tzv. per rollam. </w:t>
      </w:r>
    </w:p>
    <w:p w14:paraId="7CE356A0" w14:textId="77777777" w:rsidR="00FD0F6E" w:rsidRPr="00671E51" w:rsidRDefault="00FD0F6E" w:rsidP="002422AC">
      <w:pPr>
        <w:jc w:val="both"/>
        <w:rPr>
          <w:szCs w:val="24"/>
        </w:rPr>
      </w:pPr>
      <w:r w:rsidRPr="00671E51">
        <w:rPr>
          <w:szCs w:val="24"/>
        </w:rPr>
        <w:t>4.2</w:t>
      </w:r>
      <w:r w:rsidRPr="00671E51">
        <w:rPr>
          <w:szCs w:val="24"/>
        </w:rPr>
        <w:tab/>
        <w:t xml:space="preserve">V dokumentu, který je takto členům pracovní skupiny zaslán, to musí být výslovně uvedeno. Součástí takového dokumentu jsou dále veškeré nezbytné podklady a určení termínu pro vyjádření, zda člen pracovní skupiny souhlasí/nesouhlasí/zdržuje se hlasování. Lhůta pro vyjádření nesmí být kratší než 5 pracovních dnů ode dne odeslání návrhu rozhodnutí. Pokud se člen pracovní skupiny nevyjádří ve stanovené lhůtě, považuje se jeho hlasování za souhlasné s navrženým usnesením. </w:t>
      </w:r>
    </w:p>
    <w:p w14:paraId="387F3568" w14:textId="77777777" w:rsidR="00FD0F6E" w:rsidRPr="00671E51" w:rsidRDefault="00FD0F6E" w:rsidP="002422AC">
      <w:pPr>
        <w:jc w:val="both"/>
        <w:rPr>
          <w:szCs w:val="24"/>
        </w:rPr>
      </w:pPr>
      <w:r w:rsidRPr="00671E51">
        <w:rPr>
          <w:szCs w:val="24"/>
        </w:rPr>
        <w:t>4.3</w:t>
      </w:r>
      <w:r w:rsidRPr="00671E51">
        <w:rPr>
          <w:szCs w:val="24"/>
        </w:rPr>
        <w:tab/>
        <w:t>V případě rozhodování per rollam je pro přijetí rozhodnutí nutné vyjádření souhlasu nadpoloviční většinou všech členů pracovní skupiny s hlasovacím právem.</w:t>
      </w:r>
    </w:p>
    <w:p w14:paraId="0330A53C" w14:textId="77777777" w:rsidR="00FD0F6E" w:rsidRPr="00671E51" w:rsidRDefault="00FD0F6E" w:rsidP="002422AC">
      <w:pPr>
        <w:jc w:val="both"/>
        <w:rPr>
          <w:szCs w:val="24"/>
        </w:rPr>
      </w:pPr>
      <w:r w:rsidRPr="00671E51">
        <w:rPr>
          <w:szCs w:val="24"/>
        </w:rPr>
        <w:t>4.4</w:t>
      </w:r>
      <w:r w:rsidRPr="00671E51">
        <w:rPr>
          <w:szCs w:val="24"/>
        </w:rPr>
        <w:tab/>
        <w:t>O výsledku rozhodování per rollam informuje koordinátor jednotlivé členy pracovní skupiny, a to do 5 pracovních dnů od uplynutí lhůty pro vyjádření.</w:t>
      </w:r>
    </w:p>
    <w:p w14:paraId="7C3FA916" w14:textId="77777777" w:rsidR="00FD0F6E" w:rsidRPr="00671E51" w:rsidRDefault="00FD0F6E" w:rsidP="00671E51">
      <w:pPr>
        <w:jc w:val="center"/>
        <w:rPr>
          <w:b/>
          <w:szCs w:val="24"/>
        </w:rPr>
      </w:pPr>
      <w:r w:rsidRPr="00671E51">
        <w:rPr>
          <w:b/>
          <w:szCs w:val="24"/>
        </w:rPr>
        <w:t>Článek V</w:t>
      </w:r>
    </w:p>
    <w:p w14:paraId="3146BD56" w14:textId="77777777" w:rsidR="00FD0F6E" w:rsidRPr="00671E51" w:rsidRDefault="00FD0F6E" w:rsidP="00671E51">
      <w:pPr>
        <w:jc w:val="center"/>
        <w:rPr>
          <w:b/>
          <w:szCs w:val="24"/>
        </w:rPr>
      </w:pPr>
      <w:r w:rsidRPr="00671E51">
        <w:rPr>
          <w:b/>
          <w:szCs w:val="24"/>
        </w:rPr>
        <w:t>Závěrečná ustanovení</w:t>
      </w:r>
    </w:p>
    <w:p w14:paraId="01DA5EE4" w14:textId="77777777" w:rsidR="00FD0F6E" w:rsidRPr="00671E51" w:rsidRDefault="00FD0F6E" w:rsidP="002422AC">
      <w:pPr>
        <w:jc w:val="both"/>
        <w:rPr>
          <w:szCs w:val="24"/>
        </w:rPr>
      </w:pPr>
      <w:r w:rsidRPr="00671E51">
        <w:rPr>
          <w:szCs w:val="24"/>
        </w:rPr>
        <w:t>5.1</w:t>
      </w:r>
      <w:r w:rsidRPr="00671E51">
        <w:rPr>
          <w:szCs w:val="24"/>
        </w:rPr>
        <w:tab/>
        <w:t>Jednací řád Pracovní skupiny Řídicího výboru ITI PMO a jeho případné změny schvaluje Řídicí výbor ITI PMO a je platný a účinný od data schválení.</w:t>
      </w:r>
    </w:p>
    <w:p w14:paraId="317711B8" w14:textId="77777777" w:rsidR="00FD0F6E" w:rsidRPr="00671E51" w:rsidRDefault="00FD0F6E" w:rsidP="002422AC">
      <w:pPr>
        <w:jc w:val="both"/>
        <w:rPr>
          <w:szCs w:val="24"/>
        </w:rPr>
      </w:pPr>
      <w:r w:rsidRPr="00671E51">
        <w:rPr>
          <w:szCs w:val="24"/>
        </w:rPr>
        <w:t>5.2</w:t>
      </w:r>
      <w:r w:rsidRPr="00671E51">
        <w:rPr>
          <w:szCs w:val="24"/>
        </w:rPr>
        <w:tab/>
        <w:t>Jednací řád Pracovní skupiny Řídicího výboru ITI PMO je přílohou Integrované strategie pro ITI Pražské metropolitní oblasti, kterou projednává a schvaluje Zastupitelstvo hl. m. Prahy.</w:t>
      </w:r>
    </w:p>
    <w:p w14:paraId="3FEF7EDC" w14:textId="77777777" w:rsidR="00671E51" w:rsidRDefault="00671E51" w:rsidP="002422AC">
      <w:pPr>
        <w:jc w:val="both"/>
        <w:rPr>
          <w:sz w:val="24"/>
          <w:szCs w:val="24"/>
        </w:rPr>
        <w:sectPr w:rsidR="00671E51">
          <w:pgSz w:w="11906" w:h="16838"/>
          <w:pgMar w:top="1417" w:right="1417" w:bottom="1417" w:left="1417" w:header="708" w:footer="708" w:gutter="0"/>
          <w:cols w:space="708"/>
          <w:docGrid w:linePitch="360"/>
        </w:sectPr>
      </w:pPr>
    </w:p>
    <w:p w14:paraId="61E2A58C" w14:textId="77777777" w:rsidR="00671E51" w:rsidRPr="00671E51" w:rsidRDefault="00AB6475" w:rsidP="00AB6475">
      <w:pPr>
        <w:pStyle w:val="Nadpis2"/>
      </w:pPr>
      <w:bookmarkStart w:id="183" w:name="_Toc478740144"/>
      <w:r>
        <w:lastRenderedPageBreak/>
        <w:t xml:space="preserve">Příloha č. 3: </w:t>
      </w:r>
      <w:r w:rsidR="00671E51" w:rsidRPr="00671E51">
        <w:t>Etický kodex Řídícího výboru ITI Pražské metropolitní oblasti</w:t>
      </w:r>
      <w:bookmarkEnd w:id="183"/>
    </w:p>
    <w:p w14:paraId="4EF5CDB7" w14:textId="77777777" w:rsidR="00671E51" w:rsidRPr="00601D3F" w:rsidRDefault="00671E51" w:rsidP="00AB6475">
      <w:pPr>
        <w:spacing w:after="0"/>
        <w:jc w:val="center"/>
        <w:rPr>
          <w:rFonts w:eastAsiaTheme="minorEastAsia" w:cs="UnitPro-Medi"/>
          <w:szCs w:val="24"/>
        </w:rPr>
      </w:pPr>
    </w:p>
    <w:p w14:paraId="46E1C7DC" w14:textId="77777777" w:rsidR="00671E51" w:rsidRPr="00601D3F" w:rsidRDefault="00671E51" w:rsidP="00AB6475">
      <w:pPr>
        <w:pStyle w:val="nadpisprubezny"/>
        <w:spacing w:before="0" w:after="160"/>
        <w:ind w:left="0"/>
        <w:jc w:val="center"/>
        <w:rPr>
          <w:rFonts w:asciiTheme="minorHAnsi" w:hAnsiTheme="minorHAnsi" w:cs="UnitPro-Medi"/>
          <w:b/>
          <w:u w:val="none"/>
        </w:rPr>
      </w:pPr>
      <w:r w:rsidRPr="00601D3F">
        <w:rPr>
          <w:rFonts w:asciiTheme="minorHAnsi" w:hAnsiTheme="minorHAnsi" w:cs="UnitPro-Medi"/>
          <w:b/>
          <w:u w:val="none"/>
        </w:rPr>
        <w:t>Článek I</w:t>
      </w:r>
    </w:p>
    <w:p w14:paraId="5EBD2FB7" w14:textId="77777777" w:rsidR="00671E51" w:rsidRPr="00601D3F" w:rsidRDefault="00671E51" w:rsidP="00AB6475">
      <w:pPr>
        <w:pStyle w:val="nadpisprubezny"/>
        <w:spacing w:before="0" w:after="160"/>
        <w:ind w:left="0"/>
        <w:jc w:val="center"/>
        <w:rPr>
          <w:rFonts w:asciiTheme="minorHAnsi" w:hAnsiTheme="minorHAnsi" w:cs="UnitPro-Medi"/>
          <w:b/>
          <w:u w:val="none"/>
        </w:rPr>
      </w:pPr>
      <w:r w:rsidRPr="00601D3F">
        <w:rPr>
          <w:rFonts w:asciiTheme="minorHAnsi" w:hAnsiTheme="minorHAnsi" w:cs="UnitPro-Medi"/>
          <w:b/>
          <w:u w:val="none"/>
        </w:rPr>
        <w:t>Úvodní ustanovení</w:t>
      </w:r>
    </w:p>
    <w:p w14:paraId="1ADC75CB" w14:textId="77777777" w:rsidR="00671E51" w:rsidRPr="00601D3F" w:rsidRDefault="00671E51" w:rsidP="00671E51">
      <w:pPr>
        <w:pStyle w:val="odrazkatext"/>
        <w:rPr>
          <w:rFonts w:asciiTheme="minorHAnsi" w:hAnsiTheme="minorHAnsi"/>
        </w:rPr>
      </w:pPr>
      <w:r w:rsidRPr="00601D3F">
        <w:rPr>
          <w:rFonts w:asciiTheme="minorHAnsi" w:hAnsiTheme="minorHAnsi"/>
        </w:rPr>
        <w:t>1. Etický kodex je závazný pro všechny členy Řídícího výboru ITI Pražské metropolitní oblasti, jejich nominované zástupce, písemně pověřené zástupce a stálé hosty (dále jen členové Řídícího výboru).</w:t>
      </w:r>
    </w:p>
    <w:p w14:paraId="169FBF52" w14:textId="77777777" w:rsidR="00671E51" w:rsidRPr="00601D3F" w:rsidRDefault="00671E51" w:rsidP="00671E51">
      <w:pPr>
        <w:pStyle w:val="odrazkatext"/>
        <w:rPr>
          <w:rFonts w:asciiTheme="minorHAnsi" w:hAnsiTheme="minorHAnsi"/>
        </w:rPr>
      </w:pPr>
      <w:r w:rsidRPr="00601D3F">
        <w:rPr>
          <w:rFonts w:asciiTheme="minorHAnsi" w:hAnsiTheme="minorHAnsi"/>
        </w:rPr>
        <w:t>2. Předsedkyně Řídícího výboru je povinna s Etickým kodexem seznámit všechny členy Řídícího výboru.</w:t>
      </w:r>
    </w:p>
    <w:p w14:paraId="097B66B6" w14:textId="77777777" w:rsidR="00671E51" w:rsidRPr="00601D3F" w:rsidRDefault="00671E51" w:rsidP="00AB6475">
      <w:pPr>
        <w:pStyle w:val="odrazkatext"/>
        <w:spacing w:after="160"/>
        <w:rPr>
          <w:rFonts w:asciiTheme="minorHAnsi" w:hAnsiTheme="minorHAnsi"/>
        </w:rPr>
      </w:pPr>
      <w:r w:rsidRPr="00601D3F">
        <w:rPr>
          <w:rFonts w:asciiTheme="minorHAnsi" w:hAnsiTheme="minorHAnsi"/>
        </w:rPr>
        <w:t>3. Za aktualizaci Etického kodexu odpovídá manažer ITI.</w:t>
      </w:r>
    </w:p>
    <w:p w14:paraId="5E201740" w14:textId="77777777" w:rsidR="00671E51" w:rsidRPr="00601D3F" w:rsidRDefault="00671E51" w:rsidP="00AB6475">
      <w:pPr>
        <w:pStyle w:val="nadpisprubezny"/>
        <w:spacing w:before="0" w:after="160"/>
        <w:ind w:left="0"/>
        <w:jc w:val="center"/>
        <w:rPr>
          <w:rFonts w:asciiTheme="minorHAnsi" w:hAnsiTheme="minorHAnsi" w:cs="UnitPro-Medi"/>
          <w:b/>
          <w:u w:val="none"/>
        </w:rPr>
      </w:pPr>
      <w:r w:rsidRPr="00601D3F">
        <w:rPr>
          <w:rFonts w:asciiTheme="minorHAnsi" w:hAnsiTheme="minorHAnsi" w:cs="UnitPro-Medi"/>
          <w:b/>
          <w:u w:val="none"/>
        </w:rPr>
        <w:t>Článek II</w:t>
      </w:r>
    </w:p>
    <w:p w14:paraId="1028E8DD" w14:textId="77777777" w:rsidR="00671E51" w:rsidRPr="00601D3F" w:rsidRDefault="00671E51" w:rsidP="00AB6475">
      <w:pPr>
        <w:pStyle w:val="nadpisprubezny"/>
        <w:spacing w:before="0" w:after="160"/>
        <w:ind w:left="0"/>
        <w:jc w:val="center"/>
        <w:rPr>
          <w:rFonts w:asciiTheme="minorHAnsi" w:hAnsiTheme="minorHAnsi" w:cs="UnitPro-Medi"/>
          <w:b/>
          <w:u w:val="none"/>
        </w:rPr>
      </w:pPr>
      <w:r w:rsidRPr="00601D3F">
        <w:rPr>
          <w:rFonts w:asciiTheme="minorHAnsi" w:hAnsiTheme="minorHAnsi" w:cs="UnitPro-Medi"/>
          <w:b/>
          <w:u w:val="none"/>
        </w:rPr>
        <w:t>Obecné zásady</w:t>
      </w:r>
    </w:p>
    <w:p w14:paraId="0C7A2E5F" w14:textId="77777777" w:rsidR="00671E51" w:rsidRPr="00601D3F" w:rsidRDefault="00671E51" w:rsidP="00671E51">
      <w:pPr>
        <w:pStyle w:val="odrazkatext"/>
        <w:rPr>
          <w:rFonts w:asciiTheme="minorHAnsi" w:hAnsiTheme="minorHAnsi"/>
        </w:rPr>
      </w:pPr>
      <w:r w:rsidRPr="00601D3F">
        <w:rPr>
          <w:rFonts w:asciiTheme="minorHAnsi" w:hAnsiTheme="minorHAnsi"/>
        </w:rPr>
        <w:t>1. Členové Řídícího výboru jsou povinni dodržovat právní řád České republiky (dále ČR).</w:t>
      </w:r>
    </w:p>
    <w:p w14:paraId="46519BF2" w14:textId="77777777" w:rsidR="00671E51" w:rsidRPr="00601D3F" w:rsidRDefault="00671E51" w:rsidP="00AB6475">
      <w:pPr>
        <w:pStyle w:val="odrazkatext"/>
        <w:spacing w:after="160"/>
        <w:rPr>
          <w:rFonts w:asciiTheme="minorHAnsi" w:hAnsiTheme="minorHAnsi"/>
        </w:rPr>
      </w:pPr>
      <w:r w:rsidRPr="00601D3F">
        <w:rPr>
          <w:rFonts w:asciiTheme="minorHAnsi" w:hAnsiTheme="minorHAnsi"/>
        </w:rPr>
        <w:t>2. Člen Řídícího výboru jedná s nejvyšší mírou slušnosti, ochoty a nestrannosti jak vůči veřejnosti, tak vůči ostatním členům Řídícího výboru. Současně dodržuje zásadu rovného zacházení a zákaz jakékoliv diskriminace.</w:t>
      </w:r>
    </w:p>
    <w:p w14:paraId="43D87DE9" w14:textId="77777777" w:rsidR="00671E51" w:rsidRPr="00601D3F" w:rsidRDefault="00671E51" w:rsidP="00AB6475">
      <w:pPr>
        <w:pStyle w:val="nadpisprubezny"/>
        <w:spacing w:before="0" w:after="160"/>
        <w:ind w:left="0"/>
        <w:jc w:val="center"/>
        <w:rPr>
          <w:rFonts w:asciiTheme="minorHAnsi" w:hAnsiTheme="minorHAnsi" w:cs="UnitPro-Medi"/>
          <w:b/>
          <w:u w:val="none"/>
        </w:rPr>
      </w:pPr>
      <w:r w:rsidRPr="00601D3F">
        <w:rPr>
          <w:rFonts w:asciiTheme="minorHAnsi" w:hAnsiTheme="minorHAnsi" w:cs="UnitPro-Medi"/>
          <w:b/>
          <w:u w:val="none"/>
        </w:rPr>
        <w:t>Článek III</w:t>
      </w:r>
    </w:p>
    <w:p w14:paraId="63633C2B" w14:textId="77777777" w:rsidR="00671E51" w:rsidRPr="00601D3F" w:rsidRDefault="00671E51" w:rsidP="00AB6475">
      <w:pPr>
        <w:pStyle w:val="nadpisprubezny"/>
        <w:spacing w:before="0" w:after="160"/>
        <w:ind w:left="0"/>
        <w:jc w:val="center"/>
        <w:rPr>
          <w:rFonts w:asciiTheme="minorHAnsi" w:hAnsiTheme="minorHAnsi" w:cs="UnitPro-Medi"/>
          <w:b/>
          <w:u w:val="none"/>
        </w:rPr>
      </w:pPr>
      <w:r w:rsidRPr="00601D3F">
        <w:rPr>
          <w:rFonts w:asciiTheme="minorHAnsi" w:hAnsiTheme="minorHAnsi" w:cs="UnitPro-Medi"/>
          <w:b/>
          <w:u w:val="none"/>
        </w:rPr>
        <w:t>Střet zájmů</w:t>
      </w:r>
    </w:p>
    <w:p w14:paraId="7108265E" w14:textId="77777777" w:rsidR="00671E51" w:rsidRPr="00601D3F" w:rsidRDefault="00671E51" w:rsidP="00671E51">
      <w:pPr>
        <w:pStyle w:val="odrazkatext"/>
        <w:rPr>
          <w:rFonts w:asciiTheme="minorHAnsi" w:hAnsiTheme="minorHAnsi"/>
        </w:rPr>
      </w:pPr>
      <w:r w:rsidRPr="00601D3F">
        <w:rPr>
          <w:rFonts w:asciiTheme="minorHAnsi" w:hAnsiTheme="minorHAnsi"/>
        </w:rPr>
        <w:t>1. Člen Řídícího výboru nepřipustí, aby došlo ke středu jeho osobní zájmu s jeho postavením jako člena Řídícího výboru. Za osobní zájem je považován jakýkoliv zájem, který přináší tomuto členovi osobní výhodu spočívající v získání majetkového nebo jiného prospěchu, výhody, pro sebe nebo jinou osobu. V případě střetu zájmů se také může jednat o poškozování ostatních ve svůj osobní prospěch.</w:t>
      </w:r>
    </w:p>
    <w:p w14:paraId="60B4E1CD" w14:textId="77777777" w:rsidR="00671E51" w:rsidRPr="00601D3F" w:rsidRDefault="00671E51" w:rsidP="00671E51">
      <w:pPr>
        <w:pStyle w:val="odrazkatext"/>
        <w:rPr>
          <w:rFonts w:asciiTheme="minorHAnsi" w:hAnsiTheme="minorHAnsi"/>
        </w:rPr>
      </w:pPr>
      <w:r w:rsidRPr="00601D3F">
        <w:rPr>
          <w:rFonts w:asciiTheme="minorHAnsi" w:hAnsiTheme="minorHAnsi"/>
        </w:rPr>
        <w:t>2. Člen Řídícího výboru je povinen se zdržet hlasování, jestli se rozhodnutí Řídícího výboru přímo týká jeho osobních zájmů či konkrétních zájmů organizace, již zastupuje. To platí zejména v případě, že předmětem rozhodování je projekt předložený k realizaci v rámci Strategie ITI subjektem, který tento člen v Řídicím výboru zastupuje.</w:t>
      </w:r>
    </w:p>
    <w:p w14:paraId="164766D8" w14:textId="77777777" w:rsidR="00671E51" w:rsidRPr="00601D3F" w:rsidRDefault="00671E51" w:rsidP="00AB6475">
      <w:pPr>
        <w:pStyle w:val="odrazkatext"/>
        <w:spacing w:before="0" w:after="160"/>
        <w:rPr>
          <w:rFonts w:asciiTheme="minorHAnsi" w:hAnsiTheme="minorHAnsi"/>
        </w:rPr>
      </w:pPr>
      <w:r w:rsidRPr="00601D3F">
        <w:rPr>
          <w:rFonts w:asciiTheme="minorHAnsi" w:hAnsiTheme="minorHAnsi"/>
        </w:rPr>
        <w:t>3. V případě pochybností je člen Řídícího výboru povinen projednat případný střet zájmů s předsedkyní Řídícího výboru.</w:t>
      </w:r>
    </w:p>
    <w:p w14:paraId="4C411920" w14:textId="77777777" w:rsidR="00671E51" w:rsidRPr="00601D3F" w:rsidRDefault="00671E51" w:rsidP="00AB6475">
      <w:pPr>
        <w:pStyle w:val="nadpisprubezny"/>
        <w:spacing w:before="0" w:after="160"/>
        <w:ind w:left="0"/>
        <w:jc w:val="center"/>
        <w:rPr>
          <w:rFonts w:asciiTheme="minorHAnsi" w:hAnsiTheme="minorHAnsi" w:cs="UnitPro-Medi"/>
          <w:b/>
          <w:u w:val="none"/>
        </w:rPr>
      </w:pPr>
      <w:r w:rsidRPr="00601D3F">
        <w:rPr>
          <w:rFonts w:asciiTheme="minorHAnsi" w:hAnsiTheme="minorHAnsi" w:cs="UnitPro-Medi"/>
          <w:b/>
          <w:u w:val="none"/>
        </w:rPr>
        <w:t>Článek IV</w:t>
      </w:r>
    </w:p>
    <w:p w14:paraId="786DC45A" w14:textId="77777777" w:rsidR="00671E51" w:rsidRPr="00601D3F" w:rsidRDefault="00671E51" w:rsidP="00AB6475">
      <w:pPr>
        <w:pStyle w:val="nadpisprubezny"/>
        <w:spacing w:before="0" w:after="160"/>
        <w:ind w:left="0"/>
        <w:jc w:val="center"/>
        <w:rPr>
          <w:rFonts w:asciiTheme="minorHAnsi" w:hAnsiTheme="minorHAnsi" w:cs="UnitPro-Medi"/>
          <w:b/>
          <w:u w:val="none"/>
        </w:rPr>
      </w:pPr>
      <w:r w:rsidRPr="00601D3F">
        <w:rPr>
          <w:rFonts w:asciiTheme="minorHAnsi" w:hAnsiTheme="minorHAnsi" w:cs="UnitPro-Medi"/>
          <w:b/>
          <w:u w:val="none"/>
        </w:rPr>
        <w:t>Dary a jiné nabídky</w:t>
      </w:r>
    </w:p>
    <w:p w14:paraId="2612A7D5" w14:textId="77777777" w:rsidR="00671E51" w:rsidRPr="00601D3F" w:rsidRDefault="00671E51" w:rsidP="00671E51">
      <w:pPr>
        <w:pStyle w:val="odrazkatext"/>
        <w:rPr>
          <w:rFonts w:asciiTheme="minorHAnsi" w:hAnsiTheme="minorHAnsi"/>
        </w:rPr>
      </w:pPr>
      <w:r w:rsidRPr="00601D3F">
        <w:rPr>
          <w:rFonts w:asciiTheme="minorHAnsi" w:hAnsiTheme="minorHAnsi"/>
        </w:rPr>
        <w:t xml:space="preserve">1. Člen Řídícího výboru nevyžaduje ani nepřijímá dary, úsluhy, laskavosti, ani žádná jiná neoprávněná zvýhodnění, která by mohla - byť jen zdánlivě - ovlivnit posuzování či rozhodovací procesy či profesionální a nestranný pohled na věc. </w:t>
      </w:r>
    </w:p>
    <w:p w14:paraId="34BD6907" w14:textId="77777777" w:rsidR="00671E51" w:rsidRPr="00601D3F" w:rsidRDefault="00671E51" w:rsidP="00671E51">
      <w:pPr>
        <w:pStyle w:val="odrazkatext"/>
        <w:rPr>
          <w:rFonts w:asciiTheme="minorHAnsi" w:hAnsiTheme="minorHAnsi"/>
        </w:rPr>
      </w:pPr>
      <w:r w:rsidRPr="00601D3F">
        <w:rPr>
          <w:rFonts w:asciiTheme="minorHAnsi" w:hAnsiTheme="minorHAnsi"/>
        </w:rPr>
        <w:t xml:space="preserve">2. V souvislosti s výkonem svého členství v Řídícím výboru člen Řídícího výboru nedovolí, aby se dostal do postavení, v němž by na něj činily nepatřičný vliv jiné osoby. </w:t>
      </w:r>
    </w:p>
    <w:p w14:paraId="6172F26E" w14:textId="77777777" w:rsidR="00671E51" w:rsidRPr="00601D3F" w:rsidRDefault="00671E51" w:rsidP="00671E51">
      <w:pPr>
        <w:pStyle w:val="odrazkatext"/>
        <w:rPr>
          <w:rFonts w:asciiTheme="minorHAnsi" w:hAnsiTheme="minorHAnsi"/>
        </w:rPr>
      </w:pPr>
      <w:r w:rsidRPr="00601D3F">
        <w:rPr>
          <w:rFonts w:asciiTheme="minorHAnsi" w:hAnsiTheme="minorHAnsi"/>
        </w:rPr>
        <w:t xml:space="preserve">3. Jakoukoliv neoprávněnou výhodu, která je členovi Řídícího výboru v souvislosti se členstvím v Řídícím výboru nabídnuta, člen odmítne a o této skutečnosti bez prodlení informuje předsedkyni Řídícího výboru. </w:t>
      </w:r>
    </w:p>
    <w:p w14:paraId="11CB4B58" w14:textId="77777777" w:rsidR="00671E51" w:rsidRPr="00601D3F" w:rsidRDefault="00671E51" w:rsidP="00671E51">
      <w:pPr>
        <w:pStyle w:val="odrazkatext"/>
        <w:rPr>
          <w:rFonts w:asciiTheme="minorHAnsi" w:hAnsiTheme="minorHAnsi"/>
        </w:rPr>
      </w:pPr>
      <w:r w:rsidRPr="00601D3F">
        <w:rPr>
          <w:rFonts w:asciiTheme="minorHAnsi" w:hAnsiTheme="minorHAnsi"/>
        </w:rPr>
        <w:t xml:space="preserve">4. Člen Řídícího výboru bez prodlení informuje předsedkyni Řídícího výboru rovněž v případě, že je požádán nebo je na něj vyvíjen nátlak, aby jednal v rozporu s právními předpisy ČR a EU. </w:t>
      </w:r>
    </w:p>
    <w:p w14:paraId="3F16193B" w14:textId="77777777" w:rsidR="00671E51" w:rsidRPr="00601D3F" w:rsidRDefault="00671E51" w:rsidP="00AB6475">
      <w:pPr>
        <w:pStyle w:val="nadpisprubezny"/>
        <w:spacing w:before="0" w:after="160"/>
        <w:ind w:left="0"/>
        <w:jc w:val="center"/>
        <w:rPr>
          <w:rFonts w:asciiTheme="minorHAnsi" w:hAnsiTheme="minorHAnsi" w:cs="UnitPro-Medi"/>
          <w:b/>
          <w:u w:val="none"/>
        </w:rPr>
      </w:pPr>
      <w:r w:rsidRPr="00601D3F">
        <w:rPr>
          <w:rFonts w:asciiTheme="minorHAnsi" w:hAnsiTheme="minorHAnsi" w:cs="UnitPro-Medi"/>
          <w:b/>
          <w:u w:val="none"/>
        </w:rPr>
        <w:lastRenderedPageBreak/>
        <w:t>Článek V</w:t>
      </w:r>
    </w:p>
    <w:p w14:paraId="4DD2B0FE" w14:textId="77777777" w:rsidR="00671E51" w:rsidRPr="00601D3F" w:rsidRDefault="00671E51" w:rsidP="00AB6475">
      <w:pPr>
        <w:pStyle w:val="nadpisprubezny"/>
        <w:spacing w:before="0" w:after="160"/>
        <w:ind w:left="0"/>
        <w:jc w:val="center"/>
        <w:rPr>
          <w:rFonts w:asciiTheme="minorHAnsi" w:hAnsiTheme="minorHAnsi" w:cs="UnitPro-Medi"/>
          <w:b/>
          <w:u w:val="none"/>
        </w:rPr>
      </w:pPr>
      <w:r w:rsidRPr="00601D3F">
        <w:rPr>
          <w:rFonts w:asciiTheme="minorHAnsi" w:hAnsiTheme="minorHAnsi" w:cs="UnitPro-Medi"/>
          <w:b/>
          <w:u w:val="none"/>
        </w:rPr>
        <w:t>Zachování mlčenlivosti</w:t>
      </w:r>
    </w:p>
    <w:p w14:paraId="26DCE1D5" w14:textId="77777777" w:rsidR="00671E51" w:rsidRPr="00601D3F" w:rsidRDefault="00671E51" w:rsidP="00671E51">
      <w:pPr>
        <w:pStyle w:val="odrazkatext"/>
        <w:rPr>
          <w:rFonts w:asciiTheme="minorHAnsi" w:hAnsiTheme="minorHAnsi"/>
        </w:rPr>
      </w:pPr>
      <w:r w:rsidRPr="00601D3F">
        <w:rPr>
          <w:rFonts w:asciiTheme="minorHAnsi" w:hAnsiTheme="minorHAnsi"/>
        </w:rPr>
        <w:t xml:space="preserve">1. Člen Řídícího výboru zachovává mlčenlivost o všech informacích, o kterých se v souvislosti s členstvím v Řídícím výboru dozví, vyjma údajů, které je v souladu s právními předpisy o svobodném přístupu k informacím povinen veřejnosti poskytnout. </w:t>
      </w:r>
    </w:p>
    <w:p w14:paraId="02D06EE4" w14:textId="77777777" w:rsidR="00671E51" w:rsidRPr="00601D3F" w:rsidRDefault="00671E51" w:rsidP="00671E51">
      <w:pPr>
        <w:pStyle w:val="odrazkatext"/>
        <w:rPr>
          <w:rFonts w:asciiTheme="minorHAnsi" w:hAnsiTheme="minorHAnsi"/>
        </w:rPr>
      </w:pPr>
      <w:r w:rsidRPr="00601D3F">
        <w:rPr>
          <w:rFonts w:asciiTheme="minorHAnsi" w:hAnsiTheme="minorHAnsi"/>
        </w:rPr>
        <w:t xml:space="preserve">2. Informace získané při výkonu členství člen Řídícího výboru nevyužívá pro svůj osobní zájem. </w:t>
      </w:r>
    </w:p>
    <w:p w14:paraId="113AD163" w14:textId="77777777" w:rsidR="00671E51" w:rsidRPr="00601D3F" w:rsidRDefault="00671E51" w:rsidP="00671E51">
      <w:pPr>
        <w:pStyle w:val="odrazkatext"/>
        <w:rPr>
          <w:rFonts w:asciiTheme="minorHAnsi" w:hAnsiTheme="minorHAnsi"/>
        </w:rPr>
      </w:pPr>
    </w:p>
    <w:p w14:paraId="187F6B0E" w14:textId="77777777" w:rsidR="00671E51" w:rsidRPr="00601D3F" w:rsidRDefault="00671E51" w:rsidP="00671E51">
      <w:pPr>
        <w:pStyle w:val="Default"/>
        <w:rPr>
          <w:rFonts w:asciiTheme="minorHAnsi" w:hAnsiTheme="minorHAnsi"/>
          <w:sz w:val="22"/>
          <w:szCs w:val="22"/>
        </w:rPr>
      </w:pPr>
    </w:p>
    <w:p w14:paraId="6B3AC961" w14:textId="77777777" w:rsidR="00671E51" w:rsidRPr="00601D3F" w:rsidRDefault="00671E51" w:rsidP="00671E51">
      <w:pPr>
        <w:pStyle w:val="Default"/>
        <w:rPr>
          <w:rFonts w:asciiTheme="minorHAnsi" w:eastAsiaTheme="minorEastAsia" w:hAnsiTheme="minorHAnsi" w:cstheme="minorBidi"/>
          <w:color w:val="auto"/>
          <w:sz w:val="22"/>
        </w:rPr>
      </w:pPr>
    </w:p>
    <w:p w14:paraId="494C9183" w14:textId="77777777" w:rsidR="00671E51" w:rsidRPr="00601D3F" w:rsidRDefault="00671E51" w:rsidP="00671E51">
      <w:pPr>
        <w:pStyle w:val="Default"/>
        <w:rPr>
          <w:rFonts w:asciiTheme="minorHAnsi" w:eastAsiaTheme="minorEastAsia" w:hAnsiTheme="minorHAnsi" w:cstheme="minorBidi"/>
          <w:color w:val="auto"/>
          <w:sz w:val="22"/>
        </w:rPr>
      </w:pPr>
      <w:r w:rsidRPr="00601D3F">
        <w:rPr>
          <w:rFonts w:asciiTheme="minorHAnsi" w:eastAsiaTheme="minorEastAsia" w:hAnsiTheme="minorHAnsi" w:cstheme="minorBidi"/>
          <w:color w:val="auto"/>
          <w:sz w:val="22"/>
        </w:rPr>
        <w:t>V ……………………………………</w:t>
      </w:r>
      <w:r w:rsidRPr="00601D3F">
        <w:rPr>
          <w:rFonts w:asciiTheme="minorHAnsi" w:eastAsiaTheme="minorEastAsia" w:hAnsiTheme="minorHAnsi" w:cstheme="minorBidi"/>
          <w:color w:val="auto"/>
          <w:sz w:val="22"/>
        </w:rPr>
        <w:tab/>
      </w:r>
      <w:r w:rsidRPr="00601D3F">
        <w:rPr>
          <w:rFonts w:asciiTheme="minorHAnsi" w:eastAsiaTheme="minorEastAsia" w:hAnsiTheme="minorHAnsi" w:cstheme="minorBidi"/>
          <w:color w:val="auto"/>
          <w:sz w:val="22"/>
        </w:rPr>
        <w:tab/>
      </w:r>
      <w:r w:rsidRPr="00601D3F">
        <w:rPr>
          <w:rFonts w:asciiTheme="minorHAnsi" w:eastAsiaTheme="minorEastAsia" w:hAnsiTheme="minorHAnsi" w:cstheme="minorBidi"/>
          <w:color w:val="auto"/>
          <w:sz w:val="22"/>
        </w:rPr>
        <w:tab/>
      </w:r>
      <w:r w:rsidRPr="00601D3F">
        <w:rPr>
          <w:rFonts w:asciiTheme="minorHAnsi" w:eastAsiaTheme="minorEastAsia" w:hAnsiTheme="minorHAnsi" w:cstheme="minorBidi"/>
          <w:color w:val="auto"/>
          <w:sz w:val="22"/>
        </w:rPr>
        <w:tab/>
      </w:r>
      <w:r w:rsidRPr="00601D3F">
        <w:rPr>
          <w:rFonts w:asciiTheme="minorHAnsi" w:eastAsiaTheme="minorEastAsia" w:hAnsiTheme="minorHAnsi" w:cstheme="minorBidi"/>
          <w:color w:val="auto"/>
          <w:sz w:val="22"/>
        </w:rPr>
        <w:tab/>
        <w:t>dne ……………………………………</w:t>
      </w:r>
    </w:p>
    <w:p w14:paraId="1977316C" w14:textId="77777777" w:rsidR="00671E51" w:rsidRPr="00601D3F" w:rsidRDefault="00671E51" w:rsidP="00671E51">
      <w:pPr>
        <w:pStyle w:val="Default"/>
        <w:rPr>
          <w:rFonts w:asciiTheme="minorHAnsi" w:hAnsiTheme="minorHAnsi"/>
          <w:sz w:val="22"/>
          <w:szCs w:val="22"/>
        </w:rPr>
      </w:pPr>
    </w:p>
    <w:p w14:paraId="0CAFC61E" w14:textId="77777777" w:rsidR="00671E51" w:rsidRPr="00601D3F" w:rsidRDefault="00671E51" w:rsidP="00671E51">
      <w:pPr>
        <w:pStyle w:val="Default"/>
        <w:rPr>
          <w:rFonts w:asciiTheme="minorHAnsi" w:hAnsiTheme="minorHAnsi"/>
          <w:sz w:val="22"/>
          <w:szCs w:val="22"/>
        </w:rPr>
      </w:pPr>
    </w:p>
    <w:p w14:paraId="4E50241F" w14:textId="77777777" w:rsidR="00671E51" w:rsidRPr="00601D3F" w:rsidRDefault="00671E51" w:rsidP="00671E51">
      <w:pPr>
        <w:pStyle w:val="Default"/>
        <w:rPr>
          <w:rFonts w:asciiTheme="minorHAnsi" w:hAnsiTheme="minorHAnsi"/>
          <w:sz w:val="22"/>
          <w:szCs w:val="22"/>
        </w:rPr>
      </w:pPr>
    </w:p>
    <w:p w14:paraId="73868E14" w14:textId="77777777" w:rsidR="00671E51" w:rsidRPr="00601D3F" w:rsidRDefault="00671E51" w:rsidP="00671E51">
      <w:pPr>
        <w:pStyle w:val="Default"/>
        <w:rPr>
          <w:rFonts w:asciiTheme="minorHAnsi" w:eastAsiaTheme="minorEastAsia" w:hAnsiTheme="minorHAnsi" w:cstheme="minorBidi"/>
          <w:color w:val="auto"/>
          <w:sz w:val="22"/>
        </w:rPr>
      </w:pPr>
      <w:r w:rsidRPr="00601D3F">
        <w:rPr>
          <w:rFonts w:asciiTheme="minorHAnsi" w:eastAsiaTheme="minorEastAsia" w:hAnsiTheme="minorHAnsi" w:cstheme="minorBidi"/>
          <w:color w:val="auto"/>
          <w:sz w:val="22"/>
        </w:rPr>
        <w:t>Jméno a příjmení ………………………………………………………………………..</w:t>
      </w:r>
    </w:p>
    <w:p w14:paraId="0C0586C9" w14:textId="77777777" w:rsidR="00671E51" w:rsidRPr="00601D3F" w:rsidRDefault="00671E51" w:rsidP="00671E51">
      <w:pPr>
        <w:pStyle w:val="Default"/>
        <w:rPr>
          <w:rFonts w:asciiTheme="minorHAnsi" w:hAnsiTheme="minorHAnsi"/>
          <w:sz w:val="22"/>
          <w:szCs w:val="22"/>
        </w:rPr>
      </w:pPr>
    </w:p>
    <w:p w14:paraId="4B1087B0" w14:textId="77777777" w:rsidR="00671E51" w:rsidRPr="00601D3F" w:rsidRDefault="00671E51" w:rsidP="00671E51">
      <w:pPr>
        <w:pStyle w:val="Default"/>
        <w:rPr>
          <w:rFonts w:asciiTheme="minorHAnsi" w:hAnsiTheme="minorHAnsi"/>
          <w:sz w:val="22"/>
          <w:szCs w:val="22"/>
        </w:rPr>
      </w:pPr>
    </w:p>
    <w:p w14:paraId="54324D64" w14:textId="77777777" w:rsidR="00671E51" w:rsidRPr="00601D3F" w:rsidRDefault="00671E51" w:rsidP="00671E51">
      <w:pPr>
        <w:pStyle w:val="Default"/>
        <w:rPr>
          <w:rFonts w:asciiTheme="minorHAnsi" w:hAnsiTheme="minorHAnsi"/>
          <w:sz w:val="22"/>
          <w:szCs w:val="22"/>
        </w:rPr>
      </w:pPr>
    </w:p>
    <w:p w14:paraId="28CFE918" w14:textId="77777777" w:rsidR="00671E51" w:rsidRPr="00601D3F" w:rsidRDefault="00671E51" w:rsidP="00671E51">
      <w:pPr>
        <w:pStyle w:val="Default"/>
        <w:rPr>
          <w:rFonts w:asciiTheme="minorHAnsi" w:hAnsiTheme="minorHAnsi"/>
          <w:sz w:val="22"/>
          <w:szCs w:val="22"/>
        </w:rPr>
      </w:pPr>
    </w:p>
    <w:p w14:paraId="4B2E098C" w14:textId="77777777" w:rsidR="00671E51" w:rsidRPr="00601D3F" w:rsidRDefault="00671E51" w:rsidP="00671E51">
      <w:pPr>
        <w:pStyle w:val="Default"/>
        <w:rPr>
          <w:rFonts w:asciiTheme="minorHAnsi" w:hAnsiTheme="minorHAnsi"/>
          <w:sz w:val="22"/>
          <w:szCs w:val="22"/>
        </w:rPr>
      </w:pPr>
    </w:p>
    <w:p w14:paraId="403112CE" w14:textId="77777777" w:rsidR="00671E51" w:rsidRPr="00601D3F" w:rsidRDefault="00671E51" w:rsidP="00671E51">
      <w:pPr>
        <w:pStyle w:val="Default"/>
        <w:rPr>
          <w:rFonts w:asciiTheme="minorHAnsi" w:hAnsiTheme="minorHAnsi"/>
          <w:sz w:val="22"/>
          <w:szCs w:val="22"/>
        </w:rPr>
      </w:pPr>
    </w:p>
    <w:p w14:paraId="35AB4599" w14:textId="77777777" w:rsidR="00671E51" w:rsidRPr="00601D3F" w:rsidRDefault="00671E51" w:rsidP="00671E51">
      <w:pPr>
        <w:pStyle w:val="Default"/>
        <w:rPr>
          <w:rFonts w:asciiTheme="minorHAnsi" w:hAnsiTheme="minorHAnsi"/>
          <w:sz w:val="22"/>
          <w:szCs w:val="22"/>
        </w:rPr>
      </w:pPr>
    </w:p>
    <w:p w14:paraId="0699D37B" w14:textId="77777777" w:rsidR="00671E51" w:rsidRPr="00601D3F" w:rsidRDefault="00671E51" w:rsidP="00671E51">
      <w:pPr>
        <w:pStyle w:val="Default"/>
        <w:rPr>
          <w:rFonts w:asciiTheme="minorHAnsi" w:eastAsiaTheme="minorEastAsia" w:hAnsiTheme="minorHAnsi" w:cstheme="minorBidi"/>
          <w:color w:val="auto"/>
          <w:sz w:val="22"/>
        </w:rPr>
      </w:pPr>
      <w:r w:rsidRPr="00601D3F">
        <w:rPr>
          <w:rFonts w:asciiTheme="minorHAnsi" w:eastAsiaTheme="minorEastAsia" w:hAnsiTheme="minorHAnsi" w:cstheme="minorBidi"/>
          <w:color w:val="auto"/>
          <w:sz w:val="22"/>
        </w:rPr>
        <w:t>…………………………………………………………………………………………………..</w:t>
      </w:r>
    </w:p>
    <w:p w14:paraId="5652C171" w14:textId="77777777" w:rsidR="00671E51" w:rsidRPr="00601D3F" w:rsidRDefault="00671E51" w:rsidP="00671E51">
      <w:pPr>
        <w:pStyle w:val="Default"/>
        <w:rPr>
          <w:rFonts w:asciiTheme="minorHAnsi" w:eastAsiaTheme="minorEastAsia" w:hAnsiTheme="minorHAnsi" w:cstheme="minorBidi"/>
          <w:color w:val="auto"/>
          <w:sz w:val="22"/>
        </w:rPr>
      </w:pPr>
      <w:r w:rsidRPr="00601D3F">
        <w:rPr>
          <w:rFonts w:asciiTheme="minorHAnsi" w:eastAsiaTheme="minorEastAsia" w:hAnsiTheme="minorHAnsi" w:cstheme="minorBidi"/>
          <w:color w:val="auto"/>
          <w:sz w:val="22"/>
        </w:rPr>
        <w:t>Podpis člena Řídícího výboru ITI Pražské metropolitní oblasti</w:t>
      </w:r>
    </w:p>
    <w:p w14:paraId="3FD3E8E3" w14:textId="77777777" w:rsidR="007034F7" w:rsidRDefault="007034F7" w:rsidP="00A12C80">
      <w:pPr>
        <w:rPr>
          <w:sz w:val="24"/>
          <w:szCs w:val="24"/>
        </w:rPr>
        <w:sectPr w:rsidR="007034F7">
          <w:pgSz w:w="11906" w:h="16838"/>
          <w:pgMar w:top="1417" w:right="1417" w:bottom="1417" w:left="1417" w:header="708" w:footer="708" w:gutter="0"/>
          <w:cols w:space="708"/>
          <w:docGrid w:linePitch="360"/>
        </w:sectPr>
      </w:pPr>
    </w:p>
    <w:p w14:paraId="3F9A2854" w14:textId="77777777" w:rsidR="00A12C80" w:rsidRDefault="007034F7" w:rsidP="007034F7">
      <w:pPr>
        <w:pStyle w:val="Nadpis2"/>
      </w:pPr>
      <w:bookmarkStart w:id="184" w:name="_Toc478740145"/>
      <w:r>
        <w:lastRenderedPageBreak/>
        <w:t xml:space="preserve">Příloha č. 4: </w:t>
      </w:r>
      <w:r w:rsidR="008C5A4A">
        <w:t>Vyjádření Řídicího výboru ITI Pražské metropolitní oblasti</w:t>
      </w:r>
      <w:bookmarkEnd w:id="184"/>
    </w:p>
    <w:p w14:paraId="1809EC85" w14:textId="77777777" w:rsidR="008C5A4A" w:rsidRPr="008C5A4A" w:rsidRDefault="008C5A4A" w:rsidP="008C5A4A">
      <w:pPr>
        <w:spacing w:after="0"/>
      </w:pPr>
    </w:p>
    <w:p w14:paraId="4FC3612A" w14:textId="77777777" w:rsidR="008C5A4A" w:rsidRPr="004F659A" w:rsidRDefault="008C5A4A" w:rsidP="008C5A4A">
      <w:pPr>
        <w:jc w:val="center"/>
        <w:rPr>
          <w:b/>
          <w:sz w:val="24"/>
        </w:rPr>
      </w:pPr>
      <w:r w:rsidRPr="004F659A">
        <w:rPr>
          <w:b/>
          <w:sz w:val="24"/>
        </w:rPr>
        <w:t>Vyjádření Řídicího výboru ITI Pražské metropolitní oblasti o souladu/nesouladu projektového záměru s Integrovanou strategií pro ITI Pražské metropolitní oblasti.</w:t>
      </w:r>
    </w:p>
    <w:p w14:paraId="1573609A" w14:textId="77777777" w:rsidR="008C5A4A" w:rsidRDefault="008C5A4A" w:rsidP="008C5A4A">
      <w:pPr>
        <w:spacing w:after="0"/>
      </w:pPr>
    </w:p>
    <w:p w14:paraId="064DAD58" w14:textId="77777777" w:rsidR="008C5A4A" w:rsidRDefault="008C5A4A" w:rsidP="002422AC">
      <w:pPr>
        <w:jc w:val="both"/>
      </w:pPr>
      <w:r>
        <w:t xml:space="preserve">Řídicí výbor ITI Pražské metropolitní oblasti na základě svého jednání ze dne </w:t>
      </w:r>
      <w:r w:rsidRPr="0072105E">
        <w:rPr>
          <w:i/>
        </w:rPr>
        <w:t>/DD.MM.RRRR/</w:t>
      </w:r>
      <w:r>
        <w:t xml:space="preserve"> konstatuje, že:</w:t>
      </w:r>
    </w:p>
    <w:p w14:paraId="6CFFC1B0" w14:textId="77777777" w:rsidR="008C5A4A" w:rsidRDefault="008C5A4A" w:rsidP="008C5A4A">
      <w:r>
        <w:t xml:space="preserve">1. níže uvedený soubor projektových záměrů </w:t>
      </w:r>
      <w:r w:rsidRPr="00C92D88">
        <w:rPr>
          <w:b/>
        </w:rPr>
        <w:t>ne/přispívá k naplnění Integrované strategie pro ITI Pražské metropolitní oblasti</w:t>
      </w:r>
      <w:r>
        <w:t>.</w:t>
      </w:r>
      <w:r>
        <w:rPr>
          <w:rStyle w:val="Znakapoznpodarou"/>
        </w:rPr>
        <w:footnoteReference w:id="1"/>
      </w:r>
    </w:p>
    <w:tbl>
      <w:tblPr>
        <w:tblStyle w:val="Mkatabulky"/>
        <w:tblW w:w="0" w:type="auto"/>
        <w:tblLook w:val="04A0" w:firstRow="1" w:lastRow="0" w:firstColumn="1" w:lastColumn="0" w:noHBand="0" w:noVBand="1"/>
      </w:tblPr>
      <w:tblGrid>
        <w:gridCol w:w="2272"/>
        <w:gridCol w:w="2269"/>
        <w:gridCol w:w="2266"/>
        <w:gridCol w:w="2255"/>
      </w:tblGrid>
      <w:tr w:rsidR="008C5A4A" w:rsidRPr="004F659A" w14:paraId="330EA0BB" w14:textId="77777777" w:rsidTr="00042F82">
        <w:trPr>
          <w:trHeight w:val="685"/>
        </w:trPr>
        <w:tc>
          <w:tcPr>
            <w:tcW w:w="9212" w:type="dxa"/>
            <w:gridSpan w:val="4"/>
          </w:tcPr>
          <w:p w14:paraId="2AB66A09" w14:textId="77777777" w:rsidR="008C5A4A" w:rsidRPr="00B52908" w:rsidRDefault="008C5A4A" w:rsidP="00042F82">
            <w:pPr>
              <w:pStyle w:val="TableParagraph"/>
              <w:spacing w:before="120" w:after="120"/>
              <w:ind w:left="435" w:right="437"/>
              <w:jc w:val="center"/>
              <w:rPr>
                <w:rFonts w:ascii="Calibri" w:hAnsi="Calibri"/>
                <w:b/>
                <w:spacing w:val="-1"/>
                <w:sz w:val="20"/>
                <w:szCs w:val="20"/>
                <w:lang w:val="cs-CZ"/>
              </w:rPr>
            </w:pPr>
            <w:r w:rsidRPr="00B52908">
              <w:rPr>
                <w:rFonts w:ascii="Calibri" w:hAnsi="Calibri"/>
                <w:b/>
                <w:spacing w:val="-1"/>
                <w:sz w:val="20"/>
                <w:szCs w:val="20"/>
                <w:lang w:val="cs-CZ"/>
              </w:rPr>
              <w:t xml:space="preserve">SOUBOR PROJEKTOVÝCH ZÁMĚRŮ </w:t>
            </w:r>
            <w:r w:rsidRPr="00B52908">
              <w:rPr>
                <w:rFonts w:ascii="Calibri" w:hAnsi="Calibri"/>
                <w:b/>
                <w:i/>
                <w:spacing w:val="-1"/>
                <w:sz w:val="20"/>
                <w:szCs w:val="20"/>
                <w:lang w:val="cs-CZ"/>
              </w:rPr>
              <w:t>/JEDNOZNAČNÁ IDENTIFIKACE/</w:t>
            </w:r>
            <w:r w:rsidRPr="00B52908">
              <w:rPr>
                <w:rFonts w:ascii="Calibri" w:hAnsi="Calibri"/>
                <w:b/>
                <w:spacing w:val="-1"/>
                <w:sz w:val="20"/>
                <w:szCs w:val="20"/>
                <w:lang w:val="cs-CZ"/>
              </w:rPr>
              <w:t xml:space="preserve"> VZTAŽENÝCH K VÝZVĚ NOSITELE ITI </w:t>
            </w:r>
            <w:r w:rsidRPr="00B52908">
              <w:rPr>
                <w:rFonts w:ascii="Calibri" w:hAnsi="Calibri"/>
                <w:b/>
                <w:i/>
                <w:spacing w:val="-1"/>
                <w:sz w:val="20"/>
                <w:szCs w:val="20"/>
                <w:lang w:val="cs-CZ"/>
              </w:rPr>
              <w:t>/ČÍSLO A NÁZEV VÝZVY NOSITELE ITI/</w:t>
            </w:r>
          </w:p>
        </w:tc>
      </w:tr>
      <w:tr w:rsidR="008C5A4A" w:rsidRPr="004F659A" w14:paraId="375B1960" w14:textId="77777777" w:rsidTr="00042F82">
        <w:tc>
          <w:tcPr>
            <w:tcW w:w="2303" w:type="dxa"/>
            <w:vAlign w:val="center"/>
          </w:tcPr>
          <w:p w14:paraId="5338E805" w14:textId="77777777" w:rsidR="008C5A4A" w:rsidRPr="00354641" w:rsidRDefault="008C5A4A" w:rsidP="00042F82">
            <w:pPr>
              <w:jc w:val="center"/>
              <w:rPr>
                <w:sz w:val="20"/>
                <w:szCs w:val="20"/>
              </w:rPr>
            </w:pPr>
            <w:r w:rsidRPr="00354641">
              <w:rPr>
                <w:sz w:val="20"/>
                <w:szCs w:val="20"/>
              </w:rPr>
              <w:t>NÁZEV PROJEKTOVÉHO ZÁMĚRU</w:t>
            </w:r>
          </w:p>
        </w:tc>
        <w:tc>
          <w:tcPr>
            <w:tcW w:w="2303" w:type="dxa"/>
            <w:vAlign w:val="center"/>
          </w:tcPr>
          <w:p w14:paraId="4929E999" w14:textId="77777777" w:rsidR="008C5A4A" w:rsidRPr="00354641" w:rsidRDefault="008C5A4A" w:rsidP="00042F82">
            <w:pPr>
              <w:jc w:val="center"/>
              <w:rPr>
                <w:sz w:val="20"/>
                <w:szCs w:val="20"/>
              </w:rPr>
            </w:pPr>
            <w:r w:rsidRPr="00354641">
              <w:rPr>
                <w:sz w:val="20"/>
                <w:szCs w:val="20"/>
              </w:rPr>
              <w:t>PŘEDKLADATEL</w:t>
            </w:r>
          </w:p>
        </w:tc>
        <w:tc>
          <w:tcPr>
            <w:tcW w:w="2303" w:type="dxa"/>
            <w:vAlign w:val="center"/>
          </w:tcPr>
          <w:p w14:paraId="67F36DFE" w14:textId="77777777" w:rsidR="008C5A4A" w:rsidRPr="00354641" w:rsidRDefault="008C5A4A" w:rsidP="00DD5A91">
            <w:pPr>
              <w:jc w:val="center"/>
              <w:rPr>
                <w:sz w:val="20"/>
                <w:szCs w:val="20"/>
              </w:rPr>
            </w:pPr>
            <w:r w:rsidRPr="00354641">
              <w:rPr>
                <w:sz w:val="20"/>
                <w:szCs w:val="20"/>
              </w:rPr>
              <w:t>POŽADOVAN</w:t>
            </w:r>
            <w:r w:rsidR="00C07BB6">
              <w:rPr>
                <w:sz w:val="20"/>
                <w:szCs w:val="20"/>
              </w:rPr>
              <w:t>Á</w:t>
            </w:r>
            <w:r w:rsidRPr="00354641">
              <w:rPr>
                <w:sz w:val="20"/>
                <w:szCs w:val="20"/>
              </w:rPr>
              <w:t xml:space="preserve"> DOTACE Z ESI FONDŮ (V KČ)</w:t>
            </w:r>
          </w:p>
        </w:tc>
        <w:tc>
          <w:tcPr>
            <w:tcW w:w="2303" w:type="dxa"/>
            <w:vAlign w:val="center"/>
          </w:tcPr>
          <w:p w14:paraId="00CF9A32" w14:textId="77777777" w:rsidR="008C5A4A" w:rsidRPr="00354641" w:rsidRDefault="008C5A4A" w:rsidP="00042F82">
            <w:pPr>
              <w:jc w:val="center"/>
              <w:rPr>
                <w:sz w:val="20"/>
                <w:szCs w:val="20"/>
              </w:rPr>
            </w:pPr>
            <w:r w:rsidRPr="00354641">
              <w:rPr>
                <w:sz w:val="20"/>
                <w:szCs w:val="20"/>
              </w:rPr>
              <w:t>CELKOVÉ ZPŮSOBILÉ VÝDAJE (V. KČ)</w:t>
            </w:r>
          </w:p>
        </w:tc>
      </w:tr>
      <w:tr w:rsidR="008C5A4A" w:rsidRPr="004F659A" w14:paraId="224284C0" w14:textId="77777777" w:rsidTr="00042F82">
        <w:tc>
          <w:tcPr>
            <w:tcW w:w="2303" w:type="dxa"/>
          </w:tcPr>
          <w:p w14:paraId="3CE94DF8" w14:textId="77777777" w:rsidR="008C5A4A" w:rsidRPr="004F659A" w:rsidRDefault="008C5A4A" w:rsidP="00042F82">
            <w:pPr>
              <w:rPr>
                <w:sz w:val="20"/>
                <w:szCs w:val="20"/>
              </w:rPr>
            </w:pPr>
          </w:p>
        </w:tc>
        <w:tc>
          <w:tcPr>
            <w:tcW w:w="2303" w:type="dxa"/>
          </w:tcPr>
          <w:p w14:paraId="5D60FD15" w14:textId="77777777" w:rsidR="008C5A4A" w:rsidRPr="004F659A" w:rsidRDefault="008C5A4A" w:rsidP="00042F82">
            <w:pPr>
              <w:rPr>
                <w:sz w:val="20"/>
                <w:szCs w:val="20"/>
              </w:rPr>
            </w:pPr>
          </w:p>
        </w:tc>
        <w:tc>
          <w:tcPr>
            <w:tcW w:w="2303" w:type="dxa"/>
          </w:tcPr>
          <w:p w14:paraId="6CD9EE3C" w14:textId="77777777" w:rsidR="008C5A4A" w:rsidRPr="004F659A" w:rsidRDefault="008C5A4A" w:rsidP="00042F82">
            <w:pPr>
              <w:rPr>
                <w:sz w:val="20"/>
                <w:szCs w:val="20"/>
              </w:rPr>
            </w:pPr>
          </w:p>
        </w:tc>
        <w:tc>
          <w:tcPr>
            <w:tcW w:w="2303" w:type="dxa"/>
          </w:tcPr>
          <w:p w14:paraId="7F956B4E" w14:textId="77777777" w:rsidR="008C5A4A" w:rsidRPr="004F659A" w:rsidRDefault="008C5A4A" w:rsidP="00042F82">
            <w:pPr>
              <w:rPr>
                <w:sz w:val="20"/>
                <w:szCs w:val="20"/>
              </w:rPr>
            </w:pPr>
          </w:p>
        </w:tc>
      </w:tr>
      <w:tr w:rsidR="008C5A4A" w:rsidRPr="004F659A" w14:paraId="39D83863" w14:textId="77777777" w:rsidTr="00042F82">
        <w:tc>
          <w:tcPr>
            <w:tcW w:w="2303" w:type="dxa"/>
          </w:tcPr>
          <w:p w14:paraId="6CEB8580" w14:textId="77777777" w:rsidR="008C5A4A" w:rsidRPr="004F659A" w:rsidRDefault="008C5A4A" w:rsidP="00042F82">
            <w:pPr>
              <w:rPr>
                <w:sz w:val="20"/>
                <w:szCs w:val="20"/>
              </w:rPr>
            </w:pPr>
          </w:p>
        </w:tc>
        <w:tc>
          <w:tcPr>
            <w:tcW w:w="2303" w:type="dxa"/>
          </w:tcPr>
          <w:p w14:paraId="226D71D8" w14:textId="77777777" w:rsidR="008C5A4A" w:rsidRPr="004F659A" w:rsidRDefault="008C5A4A" w:rsidP="00042F82">
            <w:pPr>
              <w:rPr>
                <w:sz w:val="20"/>
                <w:szCs w:val="20"/>
              </w:rPr>
            </w:pPr>
          </w:p>
        </w:tc>
        <w:tc>
          <w:tcPr>
            <w:tcW w:w="2303" w:type="dxa"/>
          </w:tcPr>
          <w:p w14:paraId="5BB52623" w14:textId="77777777" w:rsidR="008C5A4A" w:rsidRPr="004F659A" w:rsidRDefault="008C5A4A" w:rsidP="00042F82">
            <w:pPr>
              <w:rPr>
                <w:sz w:val="20"/>
                <w:szCs w:val="20"/>
              </w:rPr>
            </w:pPr>
          </w:p>
        </w:tc>
        <w:tc>
          <w:tcPr>
            <w:tcW w:w="2303" w:type="dxa"/>
          </w:tcPr>
          <w:p w14:paraId="4F84EF2C" w14:textId="77777777" w:rsidR="008C5A4A" w:rsidRPr="004F659A" w:rsidRDefault="008C5A4A" w:rsidP="00042F82">
            <w:pPr>
              <w:rPr>
                <w:sz w:val="20"/>
                <w:szCs w:val="20"/>
              </w:rPr>
            </w:pPr>
          </w:p>
        </w:tc>
      </w:tr>
      <w:tr w:rsidR="008C5A4A" w:rsidRPr="004F659A" w14:paraId="25393DE1" w14:textId="77777777" w:rsidTr="00042F82">
        <w:tc>
          <w:tcPr>
            <w:tcW w:w="2303" w:type="dxa"/>
          </w:tcPr>
          <w:p w14:paraId="36F7F9CB" w14:textId="77777777" w:rsidR="008C5A4A" w:rsidRPr="004F659A" w:rsidRDefault="008C5A4A" w:rsidP="00042F82">
            <w:pPr>
              <w:rPr>
                <w:sz w:val="20"/>
                <w:szCs w:val="20"/>
              </w:rPr>
            </w:pPr>
          </w:p>
        </w:tc>
        <w:tc>
          <w:tcPr>
            <w:tcW w:w="2303" w:type="dxa"/>
          </w:tcPr>
          <w:p w14:paraId="6236B3B1" w14:textId="77777777" w:rsidR="008C5A4A" w:rsidRPr="004F659A" w:rsidRDefault="008C5A4A" w:rsidP="00042F82">
            <w:pPr>
              <w:rPr>
                <w:sz w:val="20"/>
                <w:szCs w:val="20"/>
              </w:rPr>
            </w:pPr>
          </w:p>
        </w:tc>
        <w:tc>
          <w:tcPr>
            <w:tcW w:w="2303" w:type="dxa"/>
          </w:tcPr>
          <w:p w14:paraId="67986A0F" w14:textId="77777777" w:rsidR="008C5A4A" w:rsidRPr="004F659A" w:rsidRDefault="008C5A4A" w:rsidP="00042F82">
            <w:pPr>
              <w:rPr>
                <w:sz w:val="20"/>
                <w:szCs w:val="20"/>
              </w:rPr>
            </w:pPr>
          </w:p>
        </w:tc>
        <w:tc>
          <w:tcPr>
            <w:tcW w:w="2303" w:type="dxa"/>
          </w:tcPr>
          <w:p w14:paraId="5D29BCB4" w14:textId="77777777" w:rsidR="008C5A4A" w:rsidRPr="004F659A" w:rsidRDefault="008C5A4A" w:rsidP="00042F82">
            <w:pPr>
              <w:rPr>
                <w:sz w:val="20"/>
                <w:szCs w:val="20"/>
              </w:rPr>
            </w:pPr>
          </w:p>
        </w:tc>
      </w:tr>
    </w:tbl>
    <w:p w14:paraId="20079737" w14:textId="77777777" w:rsidR="008C5A4A" w:rsidRDefault="008C5A4A" w:rsidP="008C5A4A">
      <w:pPr>
        <w:spacing w:after="0"/>
      </w:pPr>
    </w:p>
    <w:p w14:paraId="5E40CE7A" w14:textId="77777777" w:rsidR="008C5A4A" w:rsidRDefault="008C5A4A" w:rsidP="008C5A4A">
      <w:r>
        <w:t xml:space="preserve">2. níže uvedený projektový záměr </w:t>
      </w:r>
      <w:r w:rsidRPr="00C92D88">
        <w:rPr>
          <w:b/>
        </w:rPr>
        <w:t>je v souladu/není v souladu</w:t>
      </w:r>
      <w:r>
        <w:t xml:space="preserve"> s Integrovanou strategií pro ITI Pražské metropolitní oblasti.</w:t>
      </w:r>
    </w:p>
    <w:tbl>
      <w:tblPr>
        <w:tblStyle w:val="Mkatabulky"/>
        <w:tblW w:w="5000" w:type="pct"/>
        <w:tblLook w:val="04A0" w:firstRow="1" w:lastRow="0" w:firstColumn="1" w:lastColumn="0" w:noHBand="0" w:noVBand="1"/>
      </w:tblPr>
      <w:tblGrid>
        <w:gridCol w:w="4531"/>
        <w:gridCol w:w="4531"/>
      </w:tblGrid>
      <w:tr w:rsidR="008C5A4A" w:rsidRPr="00715AF5" w14:paraId="26A8175D" w14:textId="77777777" w:rsidTr="00042F82">
        <w:tc>
          <w:tcPr>
            <w:tcW w:w="2500" w:type="pct"/>
            <w:vAlign w:val="center"/>
          </w:tcPr>
          <w:p w14:paraId="773E12AE" w14:textId="77777777" w:rsidR="008C5A4A" w:rsidRPr="00715AF5" w:rsidRDefault="008C5A4A" w:rsidP="00042F82">
            <w:pPr>
              <w:pStyle w:val="TableParagraph"/>
              <w:spacing w:line="242" w:lineRule="exact"/>
              <w:rPr>
                <w:rFonts w:ascii="Calibri" w:eastAsia="Calibri" w:hAnsi="Calibri" w:cs="Calibri"/>
                <w:sz w:val="20"/>
                <w:szCs w:val="20"/>
              </w:rPr>
            </w:pPr>
            <w:r w:rsidRPr="00715AF5">
              <w:rPr>
                <w:rFonts w:ascii="Calibri" w:hAnsi="Calibri"/>
                <w:b/>
                <w:spacing w:val="-1"/>
                <w:sz w:val="20"/>
                <w:szCs w:val="20"/>
              </w:rPr>
              <w:t>NÁZEV</w:t>
            </w:r>
            <w:r w:rsidRPr="00715AF5">
              <w:rPr>
                <w:rFonts w:ascii="Calibri" w:hAnsi="Calibri"/>
                <w:b/>
                <w:spacing w:val="-15"/>
                <w:sz w:val="20"/>
                <w:szCs w:val="20"/>
              </w:rPr>
              <w:t xml:space="preserve"> </w:t>
            </w:r>
            <w:r w:rsidRPr="00715AF5">
              <w:rPr>
                <w:rFonts w:ascii="Calibri" w:hAnsi="Calibri"/>
                <w:b/>
                <w:sz w:val="20"/>
                <w:szCs w:val="20"/>
              </w:rPr>
              <w:t>PROJEKTOVÉHO</w:t>
            </w:r>
            <w:r w:rsidRPr="00715AF5">
              <w:rPr>
                <w:rFonts w:ascii="Calibri" w:hAnsi="Calibri"/>
                <w:b/>
                <w:spacing w:val="-14"/>
                <w:sz w:val="20"/>
                <w:szCs w:val="20"/>
              </w:rPr>
              <w:t xml:space="preserve"> </w:t>
            </w:r>
            <w:r w:rsidRPr="00715AF5">
              <w:rPr>
                <w:rFonts w:ascii="Calibri" w:hAnsi="Calibri"/>
                <w:b/>
                <w:sz w:val="20"/>
                <w:szCs w:val="20"/>
              </w:rPr>
              <w:t>ZÁMĚRU</w:t>
            </w:r>
          </w:p>
        </w:tc>
        <w:tc>
          <w:tcPr>
            <w:tcW w:w="2500" w:type="pct"/>
            <w:vAlign w:val="center"/>
          </w:tcPr>
          <w:p w14:paraId="235FA0C9" w14:textId="77777777" w:rsidR="008C5A4A" w:rsidRPr="00715AF5" w:rsidRDefault="008C5A4A" w:rsidP="00042F82">
            <w:pPr>
              <w:rPr>
                <w:sz w:val="20"/>
                <w:szCs w:val="20"/>
              </w:rPr>
            </w:pPr>
          </w:p>
        </w:tc>
      </w:tr>
      <w:tr w:rsidR="008C5A4A" w:rsidRPr="00715AF5" w14:paraId="763F53D7" w14:textId="77777777" w:rsidTr="00042F82">
        <w:tc>
          <w:tcPr>
            <w:tcW w:w="2500" w:type="pct"/>
            <w:vAlign w:val="center"/>
          </w:tcPr>
          <w:p w14:paraId="1995042F" w14:textId="77777777" w:rsidR="008C5A4A" w:rsidRPr="00715AF5" w:rsidRDefault="008C5A4A" w:rsidP="00042F82">
            <w:pPr>
              <w:pStyle w:val="TableParagraph"/>
              <w:spacing w:line="242" w:lineRule="exact"/>
              <w:rPr>
                <w:rFonts w:ascii="Calibri" w:eastAsia="Calibri" w:hAnsi="Calibri" w:cs="Calibri"/>
                <w:sz w:val="20"/>
                <w:szCs w:val="20"/>
              </w:rPr>
            </w:pPr>
            <w:r w:rsidRPr="00715AF5">
              <w:rPr>
                <w:rFonts w:ascii="Calibri" w:hAnsi="Calibri"/>
                <w:b/>
                <w:spacing w:val="-1"/>
                <w:sz w:val="20"/>
                <w:szCs w:val="20"/>
              </w:rPr>
              <w:t>NÁZEV</w:t>
            </w:r>
            <w:r w:rsidRPr="00715AF5">
              <w:rPr>
                <w:rFonts w:ascii="Calibri" w:hAnsi="Calibri"/>
                <w:b/>
                <w:spacing w:val="-21"/>
                <w:sz w:val="20"/>
                <w:szCs w:val="20"/>
              </w:rPr>
              <w:t xml:space="preserve"> </w:t>
            </w:r>
            <w:r w:rsidRPr="00715AF5">
              <w:rPr>
                <w:rFonts w:ascii="Calibri" w:hAnsi="Calibri"/>
                <w:b/>
                <w:sz w:val="20"/>
                <w:szCs w:val="20"/>
              </w:rPr>
              <w:t>PŘEDKLADATELE</w:t>
            </w:r>
          </w:p>
        </w:tc>
        <w:tc>
          <w:tcPr>
            <w:tcW w:w="2500" w:type="pct"/>
            <w:vAlign w:val="center"/>
          </w:tcPr>
          <w:p w14:paraId="04CE37CD" w14:textId="77777777" w:rsidR="008C5A4A" w:rsidRPr="00715AF5" w:rsidRDefault="008C5A4A" w:rsidP="00042F82">
            <w:pPr>
              <w:rPr>
                <w:sz w:val="20"/>
                <w:szCs w:val="20"/>
              </w:rPr>
            </w:pPr>
          </w:p>
        </w:tc>
      </w:tr>
      <w:tr w:rsidR="008C5A4A" w:rsidRPr="00715AF5" w14:paraId="23201297" w14:textId="77777777" w:rsidTr="00042F82">
        <w:tc>
          <w:tcPr>
            <w:tcW w:w="2500" w:type="pct"/>
            <w:vAlign w:val="center"/>
          </w:tcPr>
          <w:p w14:paraId="76804AED" w14:textId="77777777" w:rsidR="008C5A4A" w:rsidRPr="00715AF5" w:rsidRDefault="008C5A4A" w:rsidP="00042F82">
            <w:pPr>
              <w:pStyle w:val="TableParagraph"/>
              <w:rPr>
                <w:rFonts w:ascii="Calibri" w:eastAsia="Calibri" w:hAnsi="Calibri" w:cs="Calibri"/>
                <w:sz w:val="20"/>
                <w:szCs w:val="20"/>
              </w:rPr>
            </w:pPr>
            <w:r w:rsidRPr="00715AF5">
              <w:rPr>
                <w:rFonts w:ascii="Calibri" w:hAnsi="Calibri"/>
                <w:b/>
                <w:spacing w:val="-1"/>
                <w:sz w:val="20"/>
                <w:szCs w:val="20"/>
              </w:rPr>
              <w:t>ČÍSLO</w:t>
            </w:r>
            <w:r w:rsidRPr="00715AF5">
              <w:rPr>
                <w:rFonts w:ascii="Calibri" w:hAnsi="Calibri"/>
                <w:b/>
                <w:spacing w:val="-10"/>
                <w:sz w:val="20"/>
                <w:szCs w:val="20"/>
              </w:rPr>
              <w:t xml:space="preserve"> </w:t>
            </w:r>
            <w:r w:rsidRPr="00715AF5">
              <w:rPr>
                <w:rFonts w:ascii="Calibri" w:hAnsi="Calibri"/>
                <w:b/>
                <w:sz w:val="20"/>
                <w:szCs w:val="20"/>
              </w:rPr>
              <w:t>VÝZVY</w:t>
            </w:r>
            <w:r w:rsidRPr="00715AF5">
              <w:rPr>
                <w:rFonts w:ascii="Calibri" w:hAnsi="Calibri"/>
                <w:b/>
                <w:spacing w:val="-9"/>
                <w:sz w:val="20"/>
                <w:szCs w:val="20"/>
              </w:rPr>
              <w:t xml:space="preserve"> </w:t>
            </w:r>
            <w:r w:rsidRPr="00715AF5">
              <w:rPr>
                <w:rFonts w:ascii="Calibri" w:hAnsi="Calibri"/>
                <w:b/>
                <w:sz w:val="20"/>
                <w:szCs w:val="20"/>
              </w:rPr>
              <w:t>ŘÍDICÍHO</w:t>
            </w:r>
            <w:r w:rsidRPr="00715AF5">
              <w:rPr>
                <w:rFonts w:ascii="Calibri" w:hAnsi="Calibri"/>
                <w:b/>
                <w:spacing w:val="-9"/>
                <w:sz w:val="20"/>
                <w:szCs w:val="20"/>
              </w:rPr>
              <w:t xml:space="preserve"> </w:t>
            </w:r>
            <w:r w:rsidRPr="00715AF5">
              <w:rPr>
                <w:rFonts w:ascii="Calibri" w:hAnsi="Calibri"/>
                <w:b/>
                <w:sz w:val="20"/>
                <w:szCs w:val="20"/>
              </w:rPr>
              <w:t>ORGÁNU</w:t>
            </w:r>
          </w:p>
        </w:tc>
        <w:tc>
          <w:tcPr>
            <w:tcW w:w="2500" w:type="pct"/>
            <w:vAlign w:val="center"/>
          </w:tcPr>
          <w:p w14:paraId="32C74EA0" w14:textId="77777777" w:rsidR="008C5A4A" w:rsidRPr="00715AF5" w:rsidRDefault="008C5A4A" w:rsidP="00042F82">
            <w:pPr>
              <w:rPr>
                <w:sz w:val="20"/>
                <w:szCs w:val="20"/>
              </w:rPr>
            </w:pPr>
          </w:p>
        </w:tc>
      </w:tr>
      <w:tr w:rsidR="008C5A4A" w:rsidRPr="00715AF5" w14:paraId="4C2A4629" w14:textId="77777777" w:rsidTr="00042F82">
        <w:tc>
          <w:tcPr>
            <w:tcW w:w="2500" w:type="pct"/>
            <w:vAlign w:val="center"/>
          </w:tcPr>
          <w:p w14:paraId="2075E2C1" w14:textId="77777777" w:rsidR="008C5A4A" w:rsidRPr="00715AF5" w:rsidRDefault="008C5A4A" w:rsidP="00042F82">
            <w:pPr>
              <w:pStyle w:val="TableParagraph"/>
              <w:rPr>
                <w:rFonts w:ascii="Calibri" w:hAnsi="Calibri"/>
                <w:b/>
                <w:spacing w:val="-1"/>
                <w:sz w:val="20"/>
                <w:szCs w:val="20"/>
              </w:rPr>
            </w:pPr>
            <w:r>
              <w:rPr>
                <w:rFonts w:ascii="Calibri" w:hAnsi="Calibri"/>
                <w:b/>
                <w:spacing w:val="-1"/>
                <w:sz w:val="20"/>
                <w:szCs w:val="20"/>
              </w:rPr>
              <w:t>ČÍSLO VÝZVY NOSITELE ITI</w:t>
            </w:r>
          </w:p>
        </w:tc>
        <w:tc>
          <w:tcPr>
            <w:tcW w:w="2500" w:type="pct"/>
            <w:vAlign w:val="center"/>
          </w:tcPr>
          <w:p w14:paraId="6588CCEB" w14:textId="77777777" w:rsidR="008C5A4A" w:rsidRPr="00715AF5" w:rsidRDefault="008C5A4A" w:rsidP="00042F82">
            <w:pPr>
              <w:rPr>
                <w:sz w:val="20"/>
                <w:szCs w:val="20"/>
              </w:rPr>
            </w:pPr>
          </w:p>
        </w:tc>
      </w:tr>
      <w:tr w:rsidR="008C5A4A" w:rsidRPr="00715AF5" w14:paraId="5C18A12D" w14:textId="77777777" w:rsidTr="00042F82">
        <w:tc>
          <w:tcPr>
            <w:tcW w:w="2500" w:type="pct"/>
            <w:vAlign w:val="center"/>
          </w:tcPr>
          <w:p w14:paraId="0CD2773A" w14:textId="77777777" w:rsidR="008C5A4A" w:rsidRPr="00715AF5" w:rsidRDefault="008C5A4A" w:rsidP="00042F82">
            <w:pPr>
              <w:pStyle w:val="TableParagraph"/>
              <w:rPr>
                <w:rFonts w:ascii="Calibri" w:eastAsia="Calibri" w:hAnsi="Calibri" w:cs="Calibri"/>
                <w:sz w:val="20"/>
                <w:szCs w:val="20"/>
              </w:rPr>
            </w:pPr>
            <w:r w:rsidRPr="00B52908">
              <w:rPr>
                <w:rFonts w:ascii="Calibri" w:hAnsi="Calibri"/>
                <w:b/>
                <w:sz w:val="20"/>
                <w:szCs w:val="20"/>
                <w:lang w:val="cs-CZ"/>
              </w:rPr>
              <w:t>PŘEDPOKLÁDANÁ</w:t>
            </w:r>
            <w:r w:rsidRPr="00B52908">
              <w:rPr>
                <w:rFonts w:ascii="Calibri" w:hAnsi="Calibri"/>
                <w:b/>
                <w:spacing w:val="-8"/>
                <w:sz w:val="20"/>
                <w:szCs w:val="20"/>
                <w:lang w:val="cs-CZ"/>
              </w:rPr>
              <w:t xml:space="preserve"> </w:t>
            </w:r>
            <w:r w:rsidRPr="00B52908">
              <w:rPr>
                <w:rFonts w:ascii="Calibri" w:hAnsi="Calibri"/>
                <w:b/>
                <w:sz w:val="20"/>
                <w:szCs w:val="20"/>
                <w:lang w:val="cs-CZ"/>
              </w:rPr>
              <w:t>POŽADOVANÁ</w:t>
            </w:r>
            <w:r w:rsidRPr="00B52908">
              <w:rPr>
                <w:rFonts w:ascii="Calibri" w:hAnsi="Calibri"/>
                <w:b/>
                <w:spacing w:val="-7"/>
                <w:sz w:val="20"/>
                <w:szCs w:val="20"/>
                <w:lang w:val="cs-CZ"/>
              </w:rPr>
              <w:t xml:space="preserve"> </w:t>
            </w:r>
            <w:r w:rsidRPr="00B52908">
              <w:rPr>
                <w:rFonts w:ascii="Calibri" w:hAnsi="Calibri"/>
                <w:b/>
                <w:sz w:val="20"/>
                <w:szCs w:val="20"/>
                <w:lang w:val="cs-CZ"/>
              </w:rPr>
              <w:t>DOTACE</w:t>
            </w:r>
            <w:r w:rsidRPr="00B52908">
              <w:rPr>
                <w:rFonts w:ascii="Calibri" w:hAnsi="Calibri"/>
                <w:b/>
                <w:spacing w:val="-6"/>
                <w:sz w:val="20"/>
                <w:szCs w:val="20"/>
                <w:lang w:val="cs-CZ"/>
              </w:rPr>
              <w:t xml:space="preserve"> </w:t>
            </w:r>
            <w:r w:rsidRPr="00B52908">
              <w:rPr>
                <w:rFonts w:ascii="Calibri" w:hAnsi="Calibri"/>
                <w:b/>
                <w:sz w:val="20"/>
                <w:szCs w:val="20"/>
                <w:lang w:val="cs-CZ"/>
              </w:rPr>
              <w:t>Z</w:t>
            </w:r>
            <w:r w:rsidRPr="00B52908">
              <w:rPr>
                <w:rFonts w:ascii="Calibri" w:hAnsi="Calibri"/>
                <w:b/>
                <w:spacing w:val="-6"/>
                <w:sz w:val="20"/>
                <w:szCs w:val="20"/>
                <w:lang w:val="cs-CZ"/>
              </w:rPr>
              <w:t xml:space="preserve"> </w:t>
            </w:r>
            <w:r w:rsidRPr="00B52908">
              <w:rPr>
                <w:rFonts w:ascii="Calibri" w:hAnsi="Calibri"/>
                <w:b/>
                <w:sz w:val="20"/>
                <w:szCs w:val="20"/>
                <w:lang w:val="cs-CZ"/>
              </w:rPr>
              <w:t>ESI</w:t>
            </w:r>
            <w:r w:rsidRPr="00B52908">
              <w:rPr>
                <w:rFonts w:ascii="Calibri" w:hAnsi="Calibri"/>
                <w:b/>
                <w:spacing w:val="-7"/>
                <w:sz w:val="20"/>
                <w:szCs w:val="20"/>
                <w:lang w:val="cs-CZ"/>
              </w:rPr>
              <w:t xml:space="preserve"> </w:t>
            </w:r>
            <w:r w:rsidRPr="00B52908">
              <w:rPr>
                <w:rFonts w:ascii="Calibri" w:hAnsi="Calibri"/>
                <w:b/>
                <w:sz w:val="20"/>
                <w:szCs w:val="20"/>
                <w:lang w:val="cs-CZ"/>
              </w:rPr>
              <w:t>FONDŮ</w:t>
            </w:r>
            <w:r w:rsidRPr="00B52908">
              <w:rPr>
                <w:rFonts w:ascii="Calibri" w:hAnsi="Calibri"/>
                <w:b/>
                <w:spacing w:val="-7"/>
                <w:sz w:val="20"/>
                <w:szCs w:val="20"/>
                <w:lang w:val="cs-CZ"/>
              </w:rPr>
              <w:t xml:space="preserve"> </w:t>
            </w:r>
            <w:r w:rsidRPr="00B52908">
              <w:rPr>
                <w:rFonts w:ascii="Calibri" w:hAnsi="Calibri"/>
                <w:b/>
                <w:sz w:val="20"/>
                <w:szCs w:val="20"/>
                <w:lang w:val="cs-CZ"/>
              </w:rPr>
              <w:t>(V</w:t>
            </w:r>
            <w:r w:rsidRPr="00B52908">
              <w:rPr>
                <w:rFonts w:ascii="Calibri" w:hAnsi="Calibri"/>
                <w:b/>
                <w:spacing w:val="-4"/>
                <w:sz w:val="20"/>
                <w:szCs w:val="20"/>
                <w:lang w:val="cs-CZ"/>
              </w:rPr>
              <w:t xml:space="preserve"> </w:t>
            </w:r>
            <w:r w:rsidRPr="00B52908">
              <w:rPr>
                <w:rFonts w:ascii="Calibri" w:hAnsi="Calibri"/>
                <w:b/>
                <w:spacing w:val="-1"/>
                <w:sz w:val="20"/>
                <w:szCs w:val="20"/>
                <w:lang w:val="cs-CZ"/>
              </w:rPr>
              <w:t>TIS.</w:t>
            </w:r>
            <w:r w:rsidRPr="00B52908">
              <w:rPr>
                <w:rFonts w:ascii="Calibri" w:hAnsi="Calibri"/>
                <w:b/>
                <w:spacing w:val="-8"/>
                <w:sz w:val="20"/>
                <w:szCs w:val="20"/>
                <w:lang w:val="cs-CZ"/>
              </w:rPr>
              <w:t xml:space="preserve"> </w:t>
            </w:r>
            <w:r w:rsidRPr="00715AF5">
              <w:rPr>
                <w:rFonts w:ascii="Calibri" w:hAnsi="Calibri"/>
                <w:b/>
                <w:sz w:val="20"/>
                <w:szCs w:val="20"/>
              </w:rPr>
              <w:t>KČ)</w:t>
            </w:r>
          </w:p>
        </w:tc>
        <w:tc>
          <w:tcPr>
            <w:tcW w:w="2500" w:type="pct"/>
            <w:vAlign w:val="center"/>
          </w:tcPr>
          <w:p w14:paraId="0134A7DE" w14:textId="77777777" w:rsidR="008C5A4A" w:rsidRPr="00715AF5" w:rsidRDefault="008C5A4A" w:rsidP="00042F82">
            <w:pPr>
              <w:rPr>
                <w:sz w:val="20"/>
                <w:szCs w:val="20"/>
              </w:rPr>
            </w:pPr>
          </w:p>
        </w:tc>
      </w:tr>
      <w:tr w:rsidR="008C5A4A" w:rsidRPr="00715AF5" w14:paraId="0171122C" w14:textId="77777777" w:rsidTr="00042F82">
        <w:tc>
          <w:tcPr>
            <w:tcW w:w="2500" w:type="pct"/>
            <w:vAlign w:val="center"/>
          </w:tcPr>
          <w:p w14:paraId="37EC17A9" w14:textId="77777777" w:rsidR="008C5A4A" w:rsidRPr="00715AF5" w:rsidRDefault="008C5A4A" w:rsidP="00042F82">
            <w:pPr>
              <w:pStyle w:val="TableParagraph"/>
              <w:spacing w:line="242" w:lineRule="exact"/>
              <w:rPr>
                <w:rFonts w:ascii="Calibri" w:eastAsia="Calibri" w:hAnsi="Calibri" w:cs="Calibri"/>
                <w:sz w:val="20"/>
                <w:szCs w:val="20"/>
              </w:rPr>
            </w:pPr>
            <w:r w:rsidRPr="00B52908">
              <w:rPr>
                <w:rFonts w:ascii="Calibri" w:hAnsi="Calibri"/>
                <w:b/>
                <w:sz w:val="20"/>
                <w:szCs w:val="20"/>
                <w:lang w:val="cs-CZ"/>
              </w:rPr>
              <w:t>CELKOVÉ</w:t>
            </w:r>
            <w:r w:rsidRPr="00B52908">
              <w:rPr>
                <w:rFonts w:ascii="Calibri" w:hAnsi="Calibri"/>
                <w:b/>
                <w:spacing w:val="-8"/>
                <w:sz w:val="20"/>
                <w:szCs w:val="20"/>
                <w:lang w:val="cs-CZ"/>
              </w:rPr>
              <w:t xml:space="preserve"> </w:t>
            </w:r>
            <w:r w:rsidRPr="00B52908">
              <w:rPr>
                <w:rFonts w:ascii="Calibri" w:hAnsi="Calibri"/>
                <w:b/>
                <w:sz w:val="20"/>
                <w:szCs w:val="20"/>
                <w:lang w:val="cs-CZ"/>
              </w:rPr>
              <w:t>ZPŮSOBILÉ</w:t>
            </w:r>
            <w:r w:rsidRPr="00B52908">
              <w:rPr>
                <w:rFonts w:ascii="Calibri" w:hAnsi="Calibri"/>
                <w:b/>
                <w:spacing w:val="-8"/>
                <w:sz w:val="20"/>
                <w:szCs w:val="20"/>
                <w:lang w:val="cs-CZ"/>
              </w:rPr>
              <w:t xml:space="preserve"> </w:t>
            </w:r>
            <w:r w:rsidRPr="00B52908">
              <w:rPr>
                <w:rFonts w:ascii="Calibri" w:hAnsi="Calibri"/>
                <w:b/>
                <w:sz w:val="20"/>
                <w:szCs w:val="20"/>
                <w:lang w:val="cs-CZ"/>
              </w:rPr>
              <w:t>VÝDAJE</w:t>
            </w:r>
            <w:r w:rsidRPr="00B52908">
              <w:rPr>
                <w:rFonts w:ascii="Calibri" w:hAnsi="Calibri"/>
                <w:b/>
                <w:spacing w:val="-5"/>
                <w:sz w:val="20"/>
                <w:szCs w:val="20"/>
                <w:lang w:val="cs-CZ"/>
              </w:rPr>
              <w:t xml:space="preserve"> </w:t>
            </w:r>
            <w:r w:rsidRPr="00B52908">
              <w:rPr>
                <w:rFonts w:ascii="Calibri" w:hAnsi="Calibri"/>
                <w:b/>
                <w:sz w:val="20"/>
                <w:szCs w:val="20"/>
                <w:lang w:val="cs-CZ"/>
              </w:rPr>
              <w:t>(V</w:t>
            </w:r>
            <w:r w:rsidRPr="00B52908">
              <w:rPr>
                <w:rFonts w:ascii="Calibri" w:hAnsi="Calibri"/>
                <w:b/>
                <w:spacing w:val="-7"/>
                <w:sz w:val="20"/>
                <w:szCs w:val="20"/>
                <w:lang w:val="cs-CZ"/>
              </w:rPr>
              <w:t xml:space="preserve"> </w:t>
            </w:r>
            <w:r w:rsidRPr="00B52908">
              <w:rPr>
                <w:rFonts w:ascii="Calibri" w:hAnsi="Calibri"/>
                <w:b/>
                <w:spacing w:val="-1"/>
                <w:sz w:val="20"/>
                <w:szCs w:val="20"/>
                <w:lang w:val="cs-CZ"/>
              </w:rPr>
              <w:t>TIS.</w:t>
            </w:r>
            <w:r w:rsidRPr="00B52908">
              <w:rPr>
                <w:rFonts w:ascii="Calibri" w:hAnsi="Calibri"/>
                <w:b/>
                <w:spacing w:val="-4"/>
                <w:sz w:val="20"/>
                <w:szCs w:val="20"/>
                <w:lang w:val="cs-CZ"/>
              </w:rPr>
              <w:t xml:space="preserve"> </w:t>
            </w:r>
            <w:r w:rsidRPr="00715AF5">
              <w:rPr>
                <w:rFonts w:ascii="Calibri" w:hAnsi="Calibri"/>
                <w:b/>
                <w:spacing w:val="-1"/>
                <w:sz w:val="20"/>
                <w:szCs w:val="20"/>
              </w:rPr>
              <w:t>KČ)</w:t>
            </w:r>
          </w:p>
        </w:tc>
        <w:tc>
          <w:tcPr>
            <w:tcW w:w="2500" w:type="pct"/>
            <w:vAlign w:val="center"/>
          </w:tcPr>
          <w:p w14:paraId="77548B4D" w14:textId="77777777" w:rsidR="008C5A4A" w:rsidRPr="00715AF5" w:rsidRDefault="008C5A4A" w:rsidP="00042F82">
            <w:pPr>
              <w:rPr>
                <w:sz w:val="20"/>
                <w:szCs w:val="20"/>
              </w:rPr>
            </w:pPr>
          </w:p>
        </w:tc>
      </w:tr>
      <w:tr w:rsidR="008C5A4A" w:rsidRPr="00715AF5" w14:paraId="52B09F2A" w14:textId="77777777" w:rsidTr="00042F82">
        <w:tc>
          <w:tcPr>
            <w:tcW w:w="2500" w:type="pct"/>
            <w:vAlign w:val="center"/>
          </w:tcPr>
          <w:p w14:paraId="69D2C593" w14:textId="77777777" w:rsidR="008C5A4A" w:rsidRPr="00715AF5" w:rsidRDefault="008C5A4A" w:rsidP="00042F82">
            <w:pPr>
              <w:pStyle w:val="TableParagraph"/>
              <w:spacing w:line="242" w:lineRule="exact"/>
              <w:rPr>
                <w:rFonts w:ascii="Calibri" w:eastAsia="Calibri" w:hAnsi="Calibri" w:cs="Calibri"/>
                <w:sz w:val="20"/>
                <w:szCs w:val="20"/>
              </w:rPr>
            </w:pPr>
            <w:r w:rsidRPr="00715AF5">
              <w:rPr>
                <w:rFonts w:ascii="Calibri" w:hAnsi="Calibri"/>
                <w:b/>
                <w:sz w:val="20"/>
                <w:szCs w:val="20"/>
              </w:rPr>
              <w:t>HODNOTY</w:t>
            </w:r>
            <w:r w:rsidRPr="00715AF5">
              <w:rPr>
                <w:rFonts w:ascii="Calibri" w:hAnsi="Calibri"/>
                <w:b/>
                <w:spacing w:val="-14"/>
                <w:sz w:val="20"/>
                <w:szCs w:val="20"/>
              </w:rPr>
              <w:t xml:space="preserve"> </w:t>
            </w:r>
            <w:r w:rsidRPr="00715AF5">
              <w:rPr>
                <w:rFonts w:ascii="Calibri" w:hAnsi="Calibri"/>
                <w:b/>
                <w:sz w:val="20"/>
                <w:szCs w:val="20"/>
              </w:rPr>
              <w:t>ZÁVAZNÝCH</w:t>
            </w:r>
            <w:r w:rsidRPr="00715AF5">
              <w:rPr>
                <w:rFonts w:ascii="Calibri" w:hAnsi="Calibri"/>
                <w:b/>
                <w:spacing w:val="-13"/>
                <w:sz w:val="20"/>
                <w:szCs w:val="20"/>
              </w:rPr>
              <w:t xml:space="preserve"> </w:t>
            </w:r>
            <w:r w:rsidRPr="00715AF5">
              <w:rPr>
                <w:rFonts w:ascii="Calibri" w:hAnsi="Calibri"/>
                <w:b/>
                <w:sz w:val="20"/>
                <w:szCs w:val="20"/>
              </w:rPr>
              <w:t>INDIKÁTORŮ</w:t>
            </w:r>
            <w:r w:rsidRPr="00715AF5">
              <w:rPr>
                <w:rFonts w:ascii="Calibri" w:hAnsi="Calibri"/>
                <w:b/>
                <w:spacing w:val="-12"/>
                <w:sz w:val="20"/>
                <w:szCs w:val="20"/>
              </w:rPr>
              <w:t xml:space="preserve"> </w:t>
            </w:r>
            <w:r w:rsidRPr="00715AF5">
              <w:rPr>
                <w:rFonts w:ascii="Calibri" w:hAnsi="Calibri"/>
                <w:b/>
                <w:sz w:val="20"/>
                <w:szCs w:val="20"/>
              </w:rPr>
              <w:t>PROJEKTU</w:t>
            </w:r>
          </w:p>
        </w:tc>
        <w:tc>
          <w:tcPr>
            <w:tcW w:w="2500" w:type="pct"/>
            <w:vAlign w:val="center"/>
          </w:tcPr>
          <w:p w14:paraId="55F27CF5" w14:textId="77777777" w:rsidR="008C5A4A" w:rsidRPr="00715AF5" w:rsidRDefault="008C5A4A" w:rsidP="00042F82">
            <w:pPr>
              <w:rPr>
                <w:sz w:val="20"/>
                <w:szCs w:val="20"/>
              </w:rPr>
            </w:pPr>
          </w:p>
        </w:tc>
      </w:tr>
      <w:tr w:rsidR="008C5A4A" w:rsidRPr="00715AF5" w14:paraId="3A6EC21B" w14:textId="77777777" w:rsidTr="00042F82">
        <w:tc>
          <w:tcPr>
            <w:tcW w:w="2500" w:type="pct"/>
            <w:vAlign w:val="center"/>
          </w:tcPr>
          <w:p w14:paraId="5CD6F821" w14:textId="77777777" w:rsidR="008C5A4A" w:rsidRPr="00B52908" w:rsidRDefault="008C5A4A" w:rsidP="00042F82">
            <w:pPr>
              <w:pStyle w:val="TableParagraph"/>
              <w:spacing w:line="242" w:lineRule="exact"/>
              <w:rPr>
                <w:rFonts w:ascii="Calibri" w:eastAsia="Calibri" w:hAnsi="Calibri" w:cs="Calibri"/>
                <w:sz w:val="20"/>
                <w:szCs w:val="20"/>
                <w:lang w:val="cs-CZ"/>
              </w:rPr>
            </w:pPr>
            <w:r w:rsidRPr="00B52908">
              <w:rPr>
                <w:rFonts w:ascii="Calibri" w:hAnsi="Calibri"/>
                <w:b/>
                <w:sz w:val="20"/>
                <w:szCs w:val="20"/>
                <w:lang w:val="cs-CZ"/>
              </w:rPr>
              <w:t>PŘEDPOKLÁDANÝ</w:t>
            </w:r>
            <w:r w:rsidRPr="00B52908">
              <w:rPr>
                <w:rFonts w:ascii="Calibri" w:hAnsi="Calibri"/>
                <w:b/>
                <w:spacing w:val="-11"/>
                <w:sz w:val="20"/>
                <w:szCs w:val="20"/>
                <w:lang w:val="cs-CZ"/>
              </w:rPr>
              <w:t xml:space="preserve"> </w:t>
            </w:r>
            <w:r w:rsidRPr="00B52908">
              <w:rPr>
                <w:rFonts w:ascii="Calibri" w:hAnsi="Calibri"/>
                <w:b/>
                <w:spacing w:val="-1"/>
                <w:sz w:val="20"/>
                <w:szCs w:val="20"/>
                <w:lang w:val="cs-CZ"/>
              </w:rPr>
              <w:t>TERMÍN</w:t>
            </w:r>
            <w:r w:rsidRPr="00B52908">
              <w:rPr>
                <w:rFonts w:ascii="Calibri" w:hAnsi="Calibri"/>
                <w:b/>
                <w:spacing w:val="-8"/>
                <w:sz w:val="20"/>
                <w:szCs w:val="20"/>
                <w:lang w:val="cs-CZ"/>
              </w:rPr>
              <w:t xml:space="preserve"> </w:t>
            </w:r>
            <w:r w:rsidRPr="00B52908">
              <w:rPr>
                <w:rFonts w:ascii="Calibri" w:hAnsi="Calibri"/>
                <w:b/>
                <w:sz w:val="20"/>
                <w:szCs w:val="20"/>
                <w:lang w:val="cs-CZ"/>
              </w:rPr>
              <w:t>ZAHÁJENÍ</w:t>
            </w:r>
            <w:r w:rsidRPr="00B52908">
              <w:rPr>
                <w:rFonts w:ascii="Calibri" w:hAnsi="Calibri"/>
                <w:b/>
                <w:spacing w:val="-10"/>
                <w:sz w:val="20"/>
                <w:szCs w:val="20"/>
                <w:lang w:val="cs-CZ"/>
              </w:rPr>
              <w:t xml:space="preserve"> </w:t>
            </w:r>
            <w:r w:rsidRPr="00B52908">
              <w:rPr>
                <w:rFonts w:ascii="Calibri" w:hAnsi="Calibri"/>
                <w:b/>
                <w:sz w:val="20"/>
                <w:szCs w:val="20"/>
                <w:lang w:val="cs-CZ"/>
              </w:rPr>
              <w:t>A</w:t>
            </w:r>
            <w:r w:rsidRPr="00B52908">
              <w:rPr>
                <w:rFonts w:ascii="Calibri" w:hAnsi="Calibri"/>
                <w:b/>
                <w:spacing w:val="-8"/>
                <w:sz w:val="20"/>
                <w:szCs w:val="20"/>
                <w:lang w:val="cs-CZ"/>
              </w:rPr>
              <w:t xml:space="preserve"> </w:t>
            </w:r>
            <w:r w:rsidRPr="00B52908">
              <w:rPr>
                <w:rFonts w:ascii="Calibri" w:hAnsi="Calibri"/>
                <w:b/>
                <w:spacing w:val="-1"/>
                <w:sz w:val="20"/>
                <w:szCs w:val="20"/>
                <w:lang w:val="cs-CZ"/>
              </w:rPr>
              <w:t>UKONČENÍ</w:t>
            </w:r>
            <w:r w:rsidRPr="00B52908">
              <w:rPr>
                <w:rFonts w:ascii="Calibri" w:hAnsi="Calibri"/>
                <w:b/>
                <w:spacing w:val="-9"/>
                <w:sz w:val="20"/>
                <w:szCs w:val="20"/>
                <w:lang w:val="cs-CZ"/>
              </w:rPr>
              <w:t xml:space="preserve"> </w:t>
            </w:r>
            <w:r w:rsidRPr="00B52908">
              <w:rPr>
                <w:rFonts w:ascii="Calibri" w:hAnsi="Calibri"/>
                <w:b/>
                <w:spacing w:val="-1"/>
                <w:sz w:val="20"/>
                <w:szCs w:val="20"/>
                <w:lang w:val="cs-CZ"/>
              </w:rPr>
              <w:t>PROJEKTU</w:t>
            </w:r>
          </w:p>
        </w:tc>
        <w:tc>
          <w:tcPr>
            <w:tcW w:w="2500" w:type="pct"/>
            <w:vAlign w:val="center"/>
          </w:tcPr>
          <w:p w14:paraId="3DF9FD14" w14:textId="77777777" w:rsidR="008C5A4A" w:rsidRPr="00715AF5" w:rsidRDefault="008C5A4A" w:rsidP="00042F82">
            <w:pPr>
              <w:rPr>
                <w:i/>
                <w:sz w:val="20"/>
                <w:szCs w:val="20"/>
              </w:rPr>
            </w:pPr>
            <w:r w:rsidRPr="00715AF5">
              <w:rPr>
                <w:i/>
                <w:sz w:val="20"/>
                <w:szCs w:val="20"/>
              </w:rPr>
              <w:t>MM/RRRR – MM/RRRR</w:t>
            </w:r>
          </w:p>
        </w:tc>
      </w:tr>
      <w:tr w:rsidR="008C5A4A" w:rsidRPr="00715AF5" w14:paraId="423D1E21" w14:textId="77777777" w:rsidTr="00042F82">
        <w:tc>
          <w:tcPr>
            <w:tcW w:w="2500" w:type="pct"/>
            <w:vAlign w:val="center"/>
          </w:tcPr>
          <w:p w14:paraId="4619577B" w14:textId="77777777" w:rsidR="008C5A4A" w:rsidRPr="00B52908" w:rsidRDefault="008C5A4A" w:rsidP="00042F82">
            <w:pPr>
              <w:pStyle w:val="TableParagraph"/>
              <w:ind w:right="103"/>
              <w:rPr>
                <w:rFonts w:ascii="Calibri" w:eastAsia="Calibri" w:hAnsi="Calibri" w:cs="Calibri"/>
                <w:sz w:val="20"/>
                <w:szCs w:val="20"/>
                <w:lang w:val="cs-CZ"/>
              </w:rPr>
            </w:pPr>
            <w:r w:rsidRPr="00B52908">
              <w:rPr>
                <w:rFonts w:ascii="Calibri" w:hAnsi="Calibri"/>
                <w:b/>
                <w:sz w:val="20"/>
                <w:szCs w:val="20"/>
                <w:lang w:val="cs-CZ"/>
              </w:rPr>
              <w:t>PŘEDPOKLÁDANÝ</w:t>
            </w:r>
            <w:r w:rsidRPr="00B52908">
              <w:rPr>
                <w:rFonts w:ascii="Calibri" w:hAnsi="Calibri"/>
                <w:b/>
                <w:spacing w:val="-10"/>
                <w:sz w:val="20"/>
                <w:szCs w:val="20"/>
                <w:lang w:val="cs-CZ"/>
              </w:rPr>
              <w:t xml:space="preserve"> </w:t>
            </w:r>
            <w:r w:rsidRPr="00B52908">
              <w:rPr>
                <w:rFonts w:ascii="Calibri" w:hAnsi="Calibri"/>
                <w:b/>
                <w:sz w:val="20"/>
                <w:szCs w:val="20"/>
                <w:lang w:val="cs-CZ"/>
              </w:rPr>
              <w:t>(NEJZAZŠÍ)</w:t>
            </w:r>
            <w:r w:rsidRPr="00B52908">
              <w:rPr>
                <w:rFonts w:ascii="Calibri" w:hAnsi="Calibri"/>
                <w:b/>
                <w:spacing w:val="-7"/>
                <w:sz w:val="20"/>
                <w:szCs w:val="20"/>
                <w:lang w:val="cs-CZ"/>
              </w:rPr>
              <w:t xml:space="preserve"> </w:t>
            </w:r>
            <w:r w:rsidRPr="00B52908">
              <w:rPr>
                <w:rFonts w:ascii="Calibri" w:hAnsi="Calibri"/>
                <w:b/>
                <w:spacing w:val="-1"/>
                <w:sz w:val="20"/>
                <w:szCs w:val="20"/>
                <w:lang w:val="cs-CZ"/>
              </w:rPr>
              <w:t>TERMÍN</w:t>
            </w:r>
            <w:r w:rsidRPr="00B52908">
              <w:rPr>
                <w:rFonts w:ascii="Calibri" w:hAnsi="Calibri"/>
                <w:b/>
                <w:spacing w:val="-9"/>
                <w:sz w:val="20"/>
                <w:szCs w:val="20"/>
                <w:lang w:val="cs-CZ"/>
              </w:rPr>
              <w:t xml:space="preserve"> </w:t>
            </w:r>
            <w:r w:rsidRPr="00B52908">
              <w:rPr>
                <w:rFonts w:ascii="Calibri" w:hAnsi="Calibri"/>
                <w:b/>
                <w:sz w:val="20"/>
                <w:szCs w:val="20"/>
                <w:lang w:val="cs-CZ"/>
              </w:rPr>
              <w:t>PRO</w:t>
            </w:r>
            <w:r w:rsidRPr="00B52908">
              <w:rPr>
                <w:rFonts w:ascii="Calibri" w:hAnsi="Calibri"/>
                <w:b/>
                <w:spacing w:val="-10"/>
                <w:sz w:val="20"/>
                <w:szCs w:val="20"/>
                <w:lang w:val="cs-CZ"/>
              </w:rPr>
              <w:t xml:space="preserve"> </w:t>
            </w:r>
            <w:r w:rsidRPr="00B52908">
              <w:rPr>
                <w:rFonts w:ascii="Calibri" w:hAnsi="Calibri"/>
                <w:b/>
                <w:sz w:val="20"/>
                <w:szCs w:val="20"/>
                <w:lang w:val="cs-CZ"/>
              </w:rPr>
              <w:t>PŘEDLOŽENÍ</w:t>
            </w:r>
            <w:r w:rsidRPr="00B52908">
              <w:rPr>
                <w:rFonts w:ascii="Calibri" w:hAnsi="Calibri"/>
                <w:b/>
                <w:spacing w:val="-10"/>
                <w:sz w:val="20"/>
                <w:szCs w:val="20"/>
                <w:lang w:val="cs-CZ"/>
              </w:rPr>
              <w:t xml:space="preserve"> </w:t>
            </w:r>
            <w:r w:rsidRPr="00B52908">
              <w:rPr>
                <w:rFonts w:ascii="Calibri" w:hAnsi="Calibri"/>
                <w:b/>
                <w:sz w:val="20"/>
                <w:szCs w:val="20"/>
                <w:lang w:val="cs-CZ"/>
              </w:rPr>
              <w:t>ŽÁDOSTI</w:t>
            </w:r>
            <w:r w:rsidRPr="00B52908">
              <w:rPr>
                <w:rFonts w:ascii="Calibri" w:hAnsi="Calibri"/>
                <w:b/>
                <w:spacing w:val="-9"/>
                <w:sz w:val="20"/>
                <w:szCs w:val="20"/>
                <w:lang w:val="cs-CZ"/>
              </w:rPr>
              <w:t xml:space="preserve"> </w:t>
            </w:r>
            <w:r w:rsidRPr="00B52908">
              <w:rPr>
                <w:rFonts w:ascii="Calibri" w:hAnsi="Calibri"/>
                <w:b/>
                <w:sz w:val="20"/>
                <w:szCs w:val="20"/>
                <w:lang w:val="cs-CZ"/>
              </w:rPr>
              <w:t>O</w:t>
            </w:r>
            <w:r w:rsidRPr="00B52908">
              <w:rPr>
                <w:rFonts w:ascii="Calibri" w:hAnsi="Calibri"/>
                <w:b/>
                <w:spacing w:val="30"/>
                <w:w w:val="99"/>
                <w:sz w:val="20"/>
                <w:szCs w:val="20"/>
                <w:lang w:val="cs-CZ"/>
              </w:rPr>
              <w:t xml:space="preserve"> </w:t>
            </w:r>
            <w:r w:rsidRPr="00B52908">
              <w:rPr>
                <w:rFonts w:ascii="Calibri" w:hAnsi="Calibri"/>
                <w:b/>
                <w:spacing w:val="-1"/>
                <w:sz w:val="20"/>
                <w:szCs w:val="20"/>
                <w:lang w:val="cs-CZ"/>
              </w:rPr>
              <w:t>DOTACI</w:t>
            </w:r>
            <w:r w:rsidRPr="00B52908">
              <w:rPr>
                <w:rFonts w:ascii="Calibri" w:hAnsi="Calibri"/>
                <w:b/>
                <w:spacing w:val="-7"/>
                <w:sz w:val="20"/>
                <w:szCs w:val="20"/>
                <w:lang w:val="cs-CZ"/>
              </w:rPr>
              <w:t xml:space="preserve"> </w:t>
            </w:r>
            <w:r w:rsidRPr="00B52908">
              <w:rPr>
                <w:rFonts w:ascii="Calibri" w:hAnsi="Calibri"/>
                <w:b/>
                <w:sz w:val="20"/>
                <w:szCs w:val="20"/>
                <w:lang w:val="cs-CZ"/>
              </w:rPr>
              <w:t>NA</w:t>
            </w:r>
            <w:r w:rsidRPr="00B52908">
              <w:rPr>
                <w:rFonts w:ascii="Calibri" w:hAnsi="Calibri"/>
                <w:b/>
                <w:spacing w:val="-6"/>
                <w:sz w:val="20"/>
                <w:szCs w:val="20"/>
                <w:lang w:val="cs-CZ"/>
              </w:rPr>
              <w:t xml:space="preserve"> </w:t>
            </w:r>
            <w:r w:rsidRPr="00B52908">
              <w:rPr>
                <w:rFonts w:ascii="Calibri" w:hAnsi="Calibri"/>
                <w:b/>
                <w:sz w:val="20"/>
                <w:szCs w:val="20"/>
                <w:lang w:val="cs-CZ"/>
              </w:rPr>
              <w:t>ŘO/ZS</w:t>
            </w:r>
            <w:r w:rsidRPr="00B52908">
              <w:rPr>
                <w:rFonts w:ascii="Calibri" w:hAnsi="Calibri"/>
                <w:b/>
                <w:spacing w:val="-7"/>
                <w:sz w:val="20"/>
                <w:szCs w:val="20"/>
                <w:lang w:val="cs-CZ"/>
              </w:rPr>
              <w:t xml:space="preserve"> </w:t>
            </w:r>
            <w:r w:rsidRPr="00B52908">
              <w:rPr>
                <w:rFonts w:ascii="Calibri" w:hAnsi="Calibri"/>
                <w:b/>
                <w:sz w:val="20"/>
                <w:szCs w:val="20"/>
                <w:lang w:val="cs-CZ"/>
              </w:rPr>
              <w:t>ITI</w:t>
            </w:r>
          </w:p>
        </w:tc>
        <w:tc>
          <w:tcPr>
            <w:tcW w:w="2500" w:type="pct"/>
            <w:vAlign w:val="center"/>
          </w:tcPr>
          <w:p w14:paraId="553DE312" w14:textId="77777777" w:rsidR="008C5A4A" w:rsidRPr="00715AF5" w:rsidRDefault="008C5A4A" w:rsidP="00042F82">
            <w:pPr>
              <w:rPr>
                <w:i/>
                <w:sz w:val="20"/>
                <w:szCs w:val="20"/>
              </w:rPr>
            </w:pPr>
            <w:r w:rsidRPr="00715AF5">
              <w:rPr>
                <w:i/>
                <w:sz w:val="20"/>
                <w:szCs w:val="20"/>
              </w:rPr>
              <w:t>MM/RRRR</w:t>
            </w:r>
          </w:p>
        </w:tc>
      </w:tr>
    </w:tbl>
    <w:p w14:paraId="3DB9A3BE" w14:textId="77777777" w:rsidR="008C5A4A" w:rsidRDefault="008C5A4A" w:rsidP="008C5A4A"/>
    <w:p w14:paraId="15CB7C01" w14:textId="77777777" w:rsidR="008C5A4A" w:rsidRDefault="008C5A4A" w:rsidP="002422AC">
      <w:pPr>
        <w:jc w:val="both"/>
      </w:pPr>
      <w:r>
        <w:t xml:space="preserve">Projektový záměr byl předložen v rámci výzvy nositele ITI k předkládání projektových záměrů </w:t>
      </w:r>
      <w:r w:rsidRPr="0072105E">
        <w:rPr>
          <w:i/>
        </w:rPr>
        <w:t>/číslo a název výzvy nositele ITI/</w:t>
      </w:r>
      <w:r>
        <w:t xml:space="preserve"> pro výzvu </w:t>
      </w:r>
      <w:r w:rsidRPr="0072105E">
        <w:rPr>
          <w:i/>
        </w:rPr>
        <w:t>/číslo a název výzvy ŘO/</w:t>
      </w:r>
      <w:r>
        <w:t xml:space="preserve">. Projektový záměr byl projednán v pracovní skupině </w:t>
      </w:r>
      <w:r w:rsidRPr="0072105E">
        <w:rPr>
          <w:i/>
        </w:rPr>
        <w:t>/název pracovní skupiny/</w:t>
      </w:r>
      <w:r>
        <w:t>.</w:t>
      </w:r>
    </w:p>
    <w:p w14:paraId="3A60ECE2" w14:textId="77777777" w:rsidR="008C5A4A" w:rsidRDefault="008C5A4A" w:rsidP="002422AC">
      <w:pPr>
        <w:jc w:val="both"/>
      </w:pPr>
      <w:r>
        <w:t>S uvedeným projektovým záměrem v rámci integrovaného řešení souvisí další integrované projekty/záměry, jejichž přehled je uveden v příloze č. 3 tohoto vyjádření.</w:t>
      </w:r>
    </w:p>
    <w:p w14:paraId="336C6E9F" w14:textId="77777777" w:rsidR="008C5A4A" w:rsidRDefault="008C5A4A" w:rsidP="002422AC">
      <w:pPr>
        <w:jc w:val="both"/>
        <w:sectPr w:rsidR="008C5A4A" w:rsidSect="001E1F0D">
          <w:pgSz w:w="11906" w:h="16838"/>
          <w:pgMar w:top="1417" w:right="1417" w:bottom="1417" w:left="1417" w:header="708" w:footer="708" w:gutter="0"/>
          <w:cols w:space="708"/>
          <w:docGrid w:linePitch="360"/>
        </w:sectPr>
      </w:pPr>
    </w:p>
    <w:p w14:paraId="61DC9F67" w14:textId="77777777" w:rsidR="008C5A4A" w:rsidRPr="00C92D88" w:rsidRDefault="008C5A4A" w:rsidP="008C5A4A">
      <w:pPr>
        <w:rPr>
          <w:b/>
          <w:u w:val="single"/>
        </w:rPr>
      </w:pPr>
      <w:r w:rsidRPr="00C92D88">
        <w:rPr>
          <w:b/>
          <w:u w:val="single"/>
        </w:rPr>
        <w:lastRenderedPageBreak/>
        <w:t>Odůvodnění</w:t>
      </w:r>
    </w:p>
    <w:p w14:paraId="67DC23DB" w14:textId="77777777" w:rsidR="008C5A4A" w:rsidRDefault="008C5A4A" w:rsidP="002422AC">
      <w:pPr>
        <w:jc w:val="both"/>
      </w:pPr>
      <w:r>
        <w:t xml:space="preserve">Řídicí výbor posoudil soulad projektového záměru s Integrovanou strategií pro ITI Pražské metropolitní oblasti a projektový záměr </w:t>
      </w:r>
      <w:r w:rsidRPr="00C92D88">
        <w:rPr>
          <w:b/>
        </w:rPr>
        <w:t>splňuje/nesplňuje</w:t>
      </w:r>
      <w:r>
        <w:t xml:space="preserve"> všechna požadovaná kritéria. Vyhodnocení je uvedeno v příloze č. 2 tohoto vyjádření.</w:t>
      </w:r>
    </w:p>
    <w:p w14:paraId="035888EA" w14:textId="77777777" w:rsidR="008C5A4A" w:rsidRDefault="008C5A4A" w:rsidP="008C5A4A"/>
    <w:p w14:paraId="76893240" w14:textId="77777777" w:rsidR="008C5A4A" w:rsidRDefault="008C5A4A" w:rsidP="008C5A4A">
      <w:r>
        <w:t>V …………………………………… dne ……………………………………</w:t>
      </w:r>
    </w:p>
    <w:p w14:paraId="0859B8C4" w14:textId="77777777" w:rsidR="008C5A4A" w:rsidRDefault="008C5A4A" w:rsidP="008C5A4A">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t xml:space="preserve"> …….……………………………………</w:t>
      </w:r>
      <w:r>
        <w:br/>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t>předsedkyně ŘV ITI PMO</w:t>
      </w:r>
    </w:p>
    <w:p w14:paraId="7511DFE3" w14:textId="77777777" w:rsidR="00660DCF" w:rsidRPr="00140CC4" w:rsidRDefault="00660DCF" w:rsidP="00660DCF">
      <w:r w:rsidRPr="00140CC4">
        <w:t>……………………………………………</w:t>
      </w:r>
    </w:p>
    <w:p w14:paraId="49C6F981" w14:textId="77777777" w:rsidR="00660DCF" w:rsidRPr="00140CC4" w:rsidRDefault="00660DCF" w:rsidP="00660DCF">
      <w:r w:rsidRPr="00140CC4">
        <w:t>Doba platnosti vyjádření</w:t>
      </w:r>
    </w:p>
    <w:p w14:paraId="715EB562" w14:textId="77777777" w:rsidR="008C5A4A" w:rsidRDefault="008C5A4A" w:rsidP="008C5A4A"/>
    <w:p w14:paraId="5961638A" w14:textId="77777777" w:rsidR="00660DCF" w:rsidRDefault="00660DCF" w:rsidP="008C5A4A"/>
    <w:p w14:paraId="0834978D" w14:textId="77777777" w:rsidR="008C5A4A" w:rsidRDefault="008C5A4A" w:rsidP="008C5A4A"/>
    <w:p w14:paraId="64A6BDB5" w14:textId="77777777" w:rsidR="008C5A4A" w:rsidRDefault="008C5A4A" w:rsidP="008C5A4A"/>
    <w:p w14:paraId="6BC8BF83" w14:textId="77777777" w:rsidR="008C5A4A" w:rsidRDefault="008C5A4A" w:rsidP="008C5A4A"/>
    <w:p w14:paraId="0F6800F9" w14:textId="77777777" w:rsidR="008C5A4A" w:rsidRDefault="008C5A4A" w:rsidP="008C5A4A"/>
    <w:p w14:paraId="23FA1804" w14:textId="77777777" w:rsidR="008C5A4A" w:rsidRDefault="008C5A4A" w:rsidP="008C5A4A"/>
    <w:p w14:paraId="4C7816D6" w14:textId="77777777" w:rsidR="008C5A4A" w:rsidRDefault="008C5A4A" w:rsidP="008C5A4A"/>
    <w:p w14:paraId="3610F13A" w14:textId="77777777" w:rsidR="008C5A4A" w:rsidRDefault="008C5A4A" w:rsidP="008C5A4A"/>
    <w:p w14:paraId="4302FD9C" w14:textId="77777777" w:rsidR="008C5A4A" w:rsidRDefault="008C5A4A" w:rsidP="008C5A4A"/>
    <w:p w14:paraId="64C824B5" w14:textId="77777777" w:rsidR="008C5A4A" w:rsidRDefault="008C5A4A" w:rsidP="008C5A4A"/>
    <w:p w14:paraId="6D352831" w14:textId="77777777" w:rsidR="008C5A4A" w:rsidRDefault="008C5A4A" w:rsidP="008C5A4A"/>
    <w:p w14:paraId="2B53C3FB" w14:textId="77777777" w:rsidR="008C5A4A" w:rsidRDefault="008C5A4A" w:rsidP="008C5A4A"/>
    <w:p w14:paraId="4792487A" w14:textId="77777777" w:rsidR="008C5A4A" w:rsidRDefault="008C5A4A" w:rsidP="008C5A4A"/>
    <w:p w14:paraId="51F3576C" w14:textId="77777777" w:rsidR="008C5A4A" w:rsidRDefault="008C5A4A" w:rsidP="008C5A4A"/>
    <w:p w14:paraId="7F6DA1AC" w14:textId="77777777" w:rsidR="008C5A4A" w:rsidRDefault="008C5A4A" w:rsidP="008C5A4A"/>
    <w:p w14:paraId="2BE042B7" w14:textId="77777777" w:rsidR="008C5A4A" w:rsidRDefault="008C5A4A" w:rsidP="008C5A4A"/>
    <w:p w14:paraId="556C2A70" w14:textId="77777777" w:rsidR="008C5A4A" w:rsidRDefault="008C5A4A" w:rsidP="008C5A4A"/>
    <w:p w14:paraId="31A5013A" w14:textId="77777777" w:rsidR="008C5A4A" w:rsidRDefault="008C5A4A" w:rsidP="008C5A4A">
      <w:r>
        <w:t>Přílohy:</w:t>
      </w:r>
    </w:p>
    <w:p w14:paraId="222CCF2F" w14:textId="77777777" w:rsidR="008C5A4A" w:rsidRDefault="008C5A4A" w:rsidP="008C5A4A">
      <w:r>
        <w:t>1. Projektový záměr (ve znění předloženém na ŘV ITI PMO)</w:t>
      </w:r>
    </w:p>
    <w:p w14:paraId="2C1511FF" w14:textId="77777777" w:rsidR="008C5A4A" w:rsidRDefault="008C5A4A" w:rsidP="008C5A4A">
      <w:r>
        <w:t>2. Vyhodnocení projektového záměru</w:t>
      </w:r>
    </w:p>
    <w:p w14:paraId="3F6027E6" w14:textId="77777777" w:rsidR="008C5A4A" w:rsidRDefault="008C5A4A" w:rsidP="008C5A4A">
      <w:r>
        <w:t>3. Přehled souvisejících projektových záměrů</w:t>
      </w:r>
    </w:p>
    <w:p w14:paraId="66E7683C" w14:textId="77777777" w:rsidR="00C319FD" w:rsidRPr="008C5A4A" w:rsidRDefault="008C5A4A" w:rsidP="003B511A">
      <w:pPr>
        <w:rPr>
          <w:i/>
        </w:rPr>
      </w:pPr>
      <w:r w:rsidRPr="008C5A4A">
        <w:rPr>
          <w:i/>
        </w:rPr>
        <w:lastRenderedPageBreak/>
        <w:t>Příloha č. 1: Projektový záměr ITI Pražské metropolitní oblasti</w:t>
      </w:r>
    </w:p>
    <w:tbl>
      <w:tblPr>
        <w:tblStyle w:val="Mkatabulky1"/>
        <w:tblW w:w="5000" w:type="pct"/>
        <w:tblLook w:val="04A0" w:firstRow="1" w:lastRow="0" w:firstColumn="1" w:lastColumn="0" w:noHBand="0" w:noVBand="1"/>
      </w:tblPr>
      <w:tblGrid>
        <w:gridCol w:w="1420"/>
        <w:gridCol w:w="1109"/>
        <w:gridCol w:w="310"/>
        <w:gridCol w:w="1821"/>
        <w:gridCol w:w="585"/>
        <w:gridCol w:w="587"/>
        <w:gridCol w:w="27"/>
        <w:gridCol w:w="932"/>
        <w:gridCol w:w="671"/>
        <w:gridCol w:w="1600"/>
      </w:tblGrid>
      <w:tr w:rsidR="007034F7" w:rsidRPr="00C319FD" w14:paraId="7DF04B06" w14:textId="77777777" w:rsidTr="004F659A">
        <w:trPr>
          <w:trHeight w:val="567"/>
        </w:trPr>
        <w:tc>
          <w:tcPr>
            <w:tcW w:w="2571" w:type="pct"/>
            <w:gridSpan w:val="4"/>
            <w:shd w:val="clear" w:color="auto" w:fill="8ED8F8"/>
            <w:vAlign w:val="center"/>
          </w:tcPr>
          <w:p w14:paraId="5696C327" w14:textId="77777777" w:rsidR="007034F7" w:rsidRPr="00C319FD" w:rsidRDefault="007034F7" w:rsidP="007034F7">
            <w:pPr>
              <w:rPr>
                <w:rFonts w:eastAsia="Calibri" w:cs="Times New Roman"/>
                <w:b/>
                <w:sz w:val="20"/>
                <w:szCs w:val="20"/>
              </w:rPr>
            </w:pPr>
            <w:r w:rsidRPr="00C319FD">
              <w:rPr>
                <w:rFonts w:eastAsia="Calibri" w:cs="Times New Roman"/>
                <w:b/>
                <w:sz w:val="20"/>
                <w:szCs w:val="20"/>
              </w:rPr>
              <w:t>NÁZEV PROJEKTOVÉHO ZÁMĚRU</w:t>
            </w:r>
          </w:p>
        </w:tc>
        <w:tc>
          <w:tcPr>
            <w:tcW w:w="2429" w:type="pct"/>
            <w:gridSpan w:val="6"/>
            <w:shd w:val="clear" w:color="auto" w:fill="8ED8F8"/>
            <w:vAlign w:val="center"/>
          </w:tcPr>
          <w:p w14:paraId="70C98495" w14:textId="77777777" w:rsidR="007034F7" w:rsidRPr="00C319FD" w:rsidRDefault="007034F7" w:rsidP="007034F7">
            <w:pPr>
              <w:rPr>
                <w:rFonts w:eastAsia="Calibri" w:cs="Times New Roman"/>
                <w:sz w:val="20"/>
                <w:szCs w:val="20"/>
              </w:rPr>
            </w:pPr>
          </w:p>
        </w:tc>
      </w:tr>
      <w:tr w:rsidR="007034F7" w:rsidRPr="00C319FD" w14:paraId="6101E7E6" w14:textId="77777777" w:rsidTr="004F659A">
        <w:trPr>
          <w:trHeight w:val="824"/>
        </w:trPr>
        <w:tc>
          <w:tcPr>
            <w:tcW w:w="1395" w:type="pct"/>
            <w:gridSpan w:val="2"/>
            <w:vAlign w:val="center"/>
          </w:tcPr>
          <w:p w14:paraId="067B31F9" w14:textId="77777777" w:rsidR="007034F7" w:rsidRPr="00C319FD" w:rsidRDefault="007034F7" w:rsidP="007034F7">
            <w:pPr>
              <w:rPr>
                <w:rFonts w:eastAsia="Calibri" w:cs="Times New Roman"/>
                <w:sz w:val="20"/>
                <w:szCs w:val="20"/>
              </w:rPr>
            </w:pPr>
            <w:r w:rsidRPr="00C319FD">
              <w:rPr>
                <w:rFonts w:eastAsia="Calibri" w:cs="Times New Roman"/>
                <w:sz w:val="20"/>
                <w:szCs w:val="20"/>
              </w:rPr>
              <w:t>ČÍSLO A NÁZEV SPECIFICKÉHO CÍLE OPERAČNÍHO PROGRAMU</w:t>
            </w:r>
          </w:p>
        </w:tc>
        <w:tc>
          <w:tcPr>
            <w:tcW w:w="1176" w:type="pct"/>
            <w:gridSpan w:val="2"/>
            <w:vAlign w:val="center"/>
          </w:tcPr>
          <w:p w14:paraId="3F38DC9F" w14:textId="77777777" w:rsidR="007034F7" w:rsidRPr="00C319FD" w:rsidRDefault="007034F7" w:rsidP="007034F7">
            <w:pPr>
              <w:jc w:val="center"/>
              <w:rPr>
                <w:rFonts w:eastAsia="Calibri" w:cs="Times New Roman"/>
                <w:sz w:val="20"/>
                <w:szCs w:val="20"/>
              </w:rPr>
            </w:pPr>
          </w:p>
        </w:tc>
        <w:tc>
          <w:tcPr>
            <w:tcW w:w="1176" w:type="pct"/>
            <w:gridSpan w:val="4"/>
            <w:vAlign w:val="center"/>
          </w:tcPr>
          <w:p w14:paraId="03749E53" w14:textId="77777777" w:rsidR="007034F7" w:rsidRPr="00C319FD" w:rsidRDefault="007034F7" w:rsidP="007034F7">
            <w:pPr>
              <w:rPr>
                <w:rFonts w:eastAsia="Calibri" w:cs="Times New Roman"/>
                <w:sz w:val="20"/>
                <w:szCs w:val="20"/>
              </w:rPr>
            </w:pPr>
            <w:r w:rsidRPr="00C319FD">
              <w:rPr>
                <w:rFonts w:eastAsia="Calibri" w:cs="Times New Roman"/>
                <w:sz w:val="20"/>
                <w:szCs w:val="20"/>
              </w:rPr>
              <w:t>ČÍSLO A NÁZEV VÝZVY ŘÍDÍCÍHO ORGÁNU</w:t>
            </w:r>
          </w:p>
        </w:tc>
        <w:tc>
          <w:tcPr>
            <w:tcW w:w="1253" w:type="pct"/>
            <w:gridSpan w:val="2"/>
            <w:vAlign w:val="center"/>
          </w:tcPr>
          <w:p w14:paraId="2BEA9279" w14:textId="77777777" w:rsidR="007034F7" w:rsidRPr="00C319FD" w:rsidRDefault="007034F7" w:rsidP="007034F7">
            <w:pPr>
              <w:rPr>
                <w:rFonts w:eastAsia="Calibri" w:cs="Times New Roman"/>
                <w:sz w:val="20"/>
                <w:szCs w:val="20"/>
              </w:rPr>
            </w:pPr>
          </w:p>
        </w:tc>
      </w:tr>
      <w:tr w:rsidR="007034F7" w:rsidRPr="00C319FD" w14:paraId="0DC5BB12" w14:textId="77777777" w:rsidTr="004F659A">
        <w:trPr>
          <w:trHeight w:val="567"/>
        </w:trPr>
        <w:tc>
          <w:tcPr>
            <w:tcW w:w="1395" w:type="pct"/>
            <w:gridSpan w:val="2"/>
          </w:tcPr>
          <w:p w14:paraId="212A4862" w14:textId="77777777" w:rsidR="007034F7" w:rsidRPr="00C319FD" w:rsidRDefault="007034F7" w:rsidP="007034F7">
            <w:pPr>
              <w:rPr>
                <w:rFonts w:eastAsia="Calibri" w:cs="Times New Roman"/>
                <w:sz w:val="20"/>
                <w:szCs w:val="20"/>
              </w:rPr>
            </w:pPr>
            <w:r w:rsidRPr="00C319FD">
              <w:rPr>
                <w:rFonts w:eastAsia="Calibri" w:cs="Times New Roman"/>
                <w:sz w:val="20"/>
                <w:szCs w:val="20"/>
              </w:rPr>
              <w:t xml:space="preserve">ČÍSLO A NÁZEV OPATŘENÍ </w:t>
            </w:r>
            <w:r w:rsidR="00D36D70" w:rsidRPr="00C319FD">
              <w:rPr>
                <w:rFonts w:eastAsia="Calibri" w:cs="Times New Roman"/>
                <w:sz w:val="20"/>
                <w:szCs w:val="20"/>
              </w:rPr>
              <w:br/>
            </w:r>
            <w:r w:rsidRPr="00C319FD">
              <w:rPr>
                <w:rFonts w:eastAsia="Calibri" w:cs="Times New Roman"/>
                <w:sz w:val="20"/>
                <w:szCs w:val="20"/>
              </w:rPr>
              <w:t>STRATEGIE ITI</w:t>
            </w:r>
          </w:p>
        </w:tc>
        <w:tc>
          <w:tcPr>
            <w:tcW w:w="1176" w:type="pct"/>
            <w:gridSpan w:val="2"/>
            <w:vAlign w:val="center"/>
          </w:tcPr>
          <w:p w14:paraId="6E27ABAB" w14:textId="77777777" w:rsidR="007034F7" w:rsidRPr="00C319FD" w:rsidRDefault="007034F7" w:rsidP="007034F7">
            <w:pPr>
              <w:jc w:val="center"/>
              <w:rPr>
                <w:rFonts w:eastAsia="Calibri" w:cs="Times New Roman"/>
                <w:sz w:val="20"/>
                <w:szCs w:val="20"/>
              </w:rPr>
            </w:pPr>
          </w:p>
        </w:tc>
        <w:tc>
          <w:tcPr>
            <w:tcW w:w="1176" w:type="pct"/>
            <w:gridSpan w:val="4"/>
            <w:vAlign w:val="center"/>
          </w:tcPr>
          <w:p w14:paraId="02F1B7AF" w14:textId="77777777" w:rsidR="007034F7" w:rsidRPr="00C319FD" w:rsidRDefault="007034F7" w:rsidP="007034F7">
            <w:pPr>
              <w:rPr>
                <w:rFonts w:eastAsia="Calibri" w:cs="Times New Roman"/>
                <w:sz w:val="20"/>
                <w:szCs w:val="20"/>
              </w:rPr>
            </w:pPr>
            <w:r w:rsidRPr="00C319FD">
              <w:rPr>
                <w:rFonts w:eastAsia="Calibri" w:cs="Times New Roman"/>
                <w:sz w:val="20"/>
                <w:szCs w:val="20"/>
              </w:rPr>
              <w:t>ČÍSLO A NÁZEV VÝZVY NOSITELE ITI</w:t>
            </w:r>
          </w:p>
        </w:tc>
        <w:tc>
          <w:tcPr>
            <w:tcW w:w="1253" w:type="pct"/>
            <w:gridSpan w:val="2"/>
            <w:vAlign w:val="center"/>
          </w:tcPr>
          <w:p w14:paraId="0E207218" w14:textId="77777777" w:rsidR="007034F7" w:rsidRPr="00C319FD" w:rsidRDefault="007034F7" w:rsidP="007034F7">
            <w:pPr>
              <w:rPr>
                <w:rFonts w:eastAsia="Calibri" w:cs="Times New Roman"/>
                <w:sz w:val="20"/>
                <w:szCs w:val="20"/>
              </w:rPr>
            </w:pPr>
          </w:p>
        </w:tc>
      </w:tr>
      <w:tr w:rsidR="007034F7" w:rsidRPr="00C319FD" w14:paraId="1DA9E8A0" w14:textId="77777777" w:rsidTr="004F659A">
        <w:trPr>
          <w:trHeight w:val="567"/>
        </w:trPr>
        <w:tc>
          <w:tcPr>
            <w:tcW w:w="2571" w:type="pct"/>
            <w:gridSpan w:val="4"/>
            <w:vAlign w:val="center"/>
          </w:tcPr>
          <w:p w14:paraId="75A65C6E" w14:textId="77777777" w:rsidR="007034F7" w:rsidRPr="00C319FD" w:rsidRDefault="007034F7" w:rsidP="007034F7">
            <w:pPr>
              <w:rPr>
                <w:rFonts w:eastAsia="Calibri" w:cs="Times New Roman"/>
                <w:sz w:val="20"/>
                <w:szCs w:val="20"/>
              </w:rPr>
            </w:pPr>
            <w:r w:rsidRPr="00C319FD">
              <w:rPr>
                <w:rFonts w:eastAsia="Calibri" w:cs="Times New Roman"/>
                <w:sz w:val="20"/>
                <w:szCs w:val="20"/>
              </w:rPr>
              <w:t>IDENTIFIKACE ŽADATELE</w:t>
            </w:r>
          </w:p>
          <w:p w14:paraId="0A34DF53" w14:textId="77777777" w:rsidR="007034F7" w:rsidRPr="00C319FD" w:rsidRDefault="007034F7" w:rsidP="007034F7">
            <w:pPr>
              <w:rPr>
                <w:rFonts w:eastAsia="Calibri" w:cs="Times New Roman"/>
                <w:i/>
                <w:sz w:val="20"/>
                <w:szCs w:val="20"/>
              </w:rPr>
            </w:pPr>
            <w:r w:rsidRPr="00C319FD">
              <w:rPr>
                <w:rFonts w:eastAsia="Calibri" w:cs="Times New Roman"/>
                <w:i/>
                <w:sz w:val="20"/>
                <w:szCs w:val="20"/>
              </w:rPr>
              <w:t>(název, právní subjektivita, sídlo, odpovědné osoby žadatele vč. kontaktů (telefon, email); kontaktní údaje budou sloužit ke komunikaci se žadatelem)</w:t>
            </w:r>
          </w:p>
        </w:tc>
        <w:tc>
          <w:tcPr>
            <w:tcW w:w="2429" w:type="pct"/>
            <w:gridSpan w:val="6"/>
            <w:vAlign w:val="center"/>
          </w:tcPr>
          <w:p w14:paraId="29683444" w14:textId="77777777" w:rsidR="007034F7" w:rsidRPr="00C319FD" w:rsidRDefault="007034F7" w:rsidP="007034F7">
            <w:pPr>
              <w:rPr>
                <w:rFonts w:eastAsia="Calibri" w:cs="Times New Roman"/>
                <w:sz w:val="20"/>
                <w:szCs w:val="20"/>
              </w:rPr>
            </w:pPr>
          </w:p>
        </w:tc>
      </w:tr>
      <w:tr w:rsidR="007034F7" w:rsidRPr="00C319FD" w14:paraId="4A478507" w14:textId="77777777" w:rsidTr="004F659A">
        <w:trPr>
          <w:trHeight w:val="567"/>
        </w:trPr>
        <w:tc>
          <w:tcPr>
            <w:tcW w:w="2571" w:type="pct"/>
            <w:gridSpan w:val="4"/>
            <w:vAlign w:val="center"/>
          </w:tcPr>
          <w:p w14:paraId="1A4E0663" w14:textId="77777777" w:rsidR="007034F7" w:rsidRPr="00C319FD" w:rsidRDefault="007034F7" w:rsidP="007034F7">
            <w:pPr>
              <w:rPr>
                <w:rFonts w:eastAsia="Calibri" w:cs="Times New Roman"/>
                <w:sz w:val="20"/>
                <w:szCs w:val="20"/>
              </w:rPr>
            </w:pPr>
            <w:r w:rsidRPr="00C319FD">
              <w:rPr>
                <w:rFonts w:eastAsia="Calibri" w:cs="Times New Roman"/>
                <w:sz w:val="20"/>
                <w:szCs w:val="20"/>
              </w:rPr>
              <w:t>PARTNER/PARTNEŘI PROJEKTU</w:t>
            </w:r>
          </w:p>
          <w:p w14:paraId="3E57C9A6" w14:textId="77777777" w:rsidR="007034F7" w:rsidRPr="00C319FD" w:rsidRDefault="007034F7" w:rsidP="007034F7">
            <w:pPr>
              <w:rPr>
                <w:rFonts w:eastAsia="Calibri" w:cs="Times New Roman"/>
                <w:i/>
                <w:sz w:val="20"/>
                <w:szCs w:val="20"/>
              </w:rPr>
            </w:pPr>
            <w:r w:rsidRPr="00C319FD">
              <w:rPr>
                <w:rFonts w:eastAsia="Calibri" w:cs="Times New Roman"/>
                <w:i/>
                <w:sz w:val="20"/>
                <w:szCs w:val="20"/>
              </w:rPr>
              <w:t>(výčet zapojených subjektů - název, právní subjektivita, sídlo, odpovědné osoby; včetně popisu jejich zapojení)</w:t>
            </w:r>
          </w:p>
        </w:tc>
        <w:tc>
          <w:tcPr>
            <w:tcW w:w="2429" w:type="pct"/>
            <w:gridSpan w:val="6"/>
            <w:vAlign w:val="center"/>
          </w:tcPr>
          <w:p w14:paraId="48DFBC4C" w14:textId="77777777" w:rsidR="007034F7" w:rsidRPr="00C319FD" w:rsidRDefault="007034F7" w:rsidP="007034F7">
            <w:pPr>
              <w:rPr>
                <w:rFonts w:eastAsia="Calibri" w:cs="Times New Roman"/>
                <w:sz w:val="20"/>
                <w:szCs w:val="20"/>
              </w:rPr>
            </w:pPr>
          </w:p>
        </w:tc>
      </w:tr>
      <w:tr w:rsidR="007034F7" w:rsidRPr="00C319FD" w14:paraId="1A1F3CFE" w14:textId="77777777" w:rsidTr="004F659A">
        <w:trPr>
          <w:trHeight w:val="567"/>
        </w:trPr>
        <w:tc>
          <w:tcPr>
            <w:tcW w:w="2571" w:type="pct"/>
            <w:gridSpan w:val="4"/>
            <w:vAlign w:val="center"/>
          </w:tcPr>
          <w:p w14:paraId="34C73A15" w14:textId="77777777" w:rsidR="007034F7" w:rsidRPr="00C319FD" w:rsidRDefault="007034F7" w:rsidP="007034F7">
            <w:pPr>
              <w:rPr>
                <w:rFonts w:eastAsia="Calibri" w:cs="Times New Roman"/>
                <w:sz w:val="20"/>
                <w:szCs w:val="20"/>
              </w:rPr>
            </w:pPr>
            <w:r w:rsidRPr="00C319FD">
              <w:rPr>
                <w:rFonts w:eastAsia="Calibri" w:cs="Times New Roman"/>
                <w:sz w:val="20"/>
                <w:szCs w:val="20"/>
              </w:rPr>
              <w:t>MÍSTO REALIZACE PROJEKTU</w:t>
            </w:r>
          </w:p>
          <w:p w14:paraId="5A0BF79E" w14:textId="77777777" w:rsidR="007034F7" w:rsidRPr="00C319FD" w:rsidRDefault="007034F7" w:rsidP="007034F7">
            <w:pPr>
              <w:rPr>
                <w:rFonts w:eastAsia="Calibri" w:cs="Times New Roman"/>
                <w:i/>
                <w:sz w:val="20"/>
                <w:szCs w:val="20"/>
              </w:rPr>
            </w:pPr>
            <w:r w:rsidRPr="00C319FD">
              <w:rPr>
                <w:rFonts w:eastAsia="Calibri" w:cs="Times New Roman"/>
                <w:i/>
                <w:sz w:val="20"/>
                <w:szCs w:val="20"/>
              </w:rPr>
              <w:t>(výběr SO ORP; vypsat konkrétní město/obec)</w:t>
            </w:r>
          </w:p>
        </w:tc>
        <w:tc>
          <w:tcPr>
            <w:tcW w:w="1176" w:type="pct"/>
            <w:gridSpan w:val="4"/>
            <w:vAlign w:val="center"/>
          </w:tcPr>
          <w:p w14:paraId="182746E3" w14:textId="77777777" w:rsidR="007034F7" w:rsidRPr="00C319FD" w:rsidRDefault="007034F7" w:rsidP="007034F7">
            <w:pPr>
              <w:rPr>
                <w:rFonts w:eastAsia="Calibri" w:cs="Times New Roman"/>
                <w:sz w:val="20"/>
                <w:szCs w:val="20"/>
              </w:rPr>
            </w:pPr>
          </w:p>
        </w:tc>
        <w:tc>
          <w:tcPr>
            <w:tcW w:w="1253" w:type="pct"/>
            <w:gridSpan w:val="2"/>
            <w:vAlign w:val="center"/>
          </w:tcPr>
          <w:p w14:paraId="35D727D1" w14:textId="77777777" w:rsidR="007034F7" w:rsidRPr="00C319FD" w:rsidRDefault="007034F7" w:rsidP="007034F7">
            <w:pPr>
              <w:rPr>
                <w:rFonts w:eastAsia="Calibri" w:cs="Times New Roman"/>
                <w:sz w:val="20"/>
                <w:szCs w:val="20"/>
              </w:rPr>
            </w:pPr>
          </w:p>
        </w:tc>
      </w:tr>
      <w:tr w:rsidR="007034F7" w:rsidRPr="00C319FD" w14:paraId="423199C7" w14:textId="77777777" w:rsidTr="004F659A">
        <w:trPr>
          <w:trHeight w:val="505"/>
        </w:trPr>
        <w:tc>
          <w:tcPr>
            <w:tcW w:w="2571" w:type="pct"/>
            <w:gridSpan w:val="4"/>
            <w:vAlign w:val="center"/>
          </w:tcPr>
          <w:p w14:paraId="3B739B5D" w14:textId="77777777" w:rsidR="007034F7" w:rsidRPr="00C319FD" w:rsidRDefault="007034F7" w:rsidP="007034F7">
            <w:pPr>
              <w:rPr>
                <w:rFonts w:eastAsia="Calibri" w:cs="Times New Roman"/>
                <w:sz w:val="20"/>
                <w:szCs w:val="20"/>
              </w:rPr>
            </w:pPr>
            <w:r w:rsidRPr="00C319FD">
              <w:rPr>
                <w:rFonts w:eastAsia="Calibri" w:cs="Times New Roman"/>
                <w:sz w:val="20"/>
                <w:szCs w:val="20"/>
              </w:rPr>
              <w:t>JAKÝ PROBLÉM PROJEKT ŘEŠÍ?</w:t>
            </w:r>
          </w:p>
          <w:p w14:paraId="5D1C1660" w14:textId="77777777" w:rsidR="007034F7" w:rsidRPr="00C319FD" w:rsidRDefault="007034F7" w:rsidP="007034F7">
            <w:pPr>
              <w:rPr>
                <w:rFonts w:eastAsia="Calibri" w:cs="Times New Roman"/>
                <w:sz w:val="20"/>
                <w:szCs w:val="20"/>
              </w:rPr>
            </w:pPr>
            <w:r w:rsidRPr="00C319FD">
              <w:rPr>
                <w:rFonts w:eastAsia="Calibri" w:cs="Times New Roman"/>
                <w:i/>
                <w:sz w:val="20"/>
                <w:szCs w:val="20"/>
              </w:rPr>
              <w:t>(max. 2 000 znaků)</w:t>
            </w:r>
          </w:p>
        </w:tc>
        <w:tc>
          <w:tcPr>
            <w:tcW w:w="2429" w:type="pct"/>
            <w:gridSpan w:val="6"/>
            <w:vAlign w:val="center"/>
          </w:tcPr>
          <w:p w14:paraId="199347AE" w14:textId="77777777" w:rsidR="007034F7" w:rsidRPr="00C319FD" w:rsidRDefault="007034F7" w:rsidP="007034F7">
            <w:pPr>
              <w:rPr>
                <w:rFonts w:eastAsia="Calibri" w:cs="Times New Roman"/>
                <w:sz w:val="20"/>
                <w:szCs w:val="20"/>
              </w:rPr>
            </w:pPr>
          </w:p>
        </w:tc>
      </w:tr>
      <w:tr w:rsidR="007034F7" w:rsidRPr="00C319FD" w14:paraId="7644EB3C" w14:textId="77777777" w:rsidTr="004F659A">
        <w:trPr>
          <w:trHeight w:val="567"/>
        </w:trPr>
        <w:tc>
          <w:tcPr>
            <w:tcW w:w="2571" w:type="pct"/>
            <w:gridSpan w:val="4"/>
            <w:vAlign w:val="center"/>
          </w:tcPr>
          <w:p w14:paraId="03E550A5" w14:textId="77777777" w:rsidR="007034F7" w:rsidRPr="00C319FD" w:rsidRDefault="007034F7" w:rsidP="007034F7">
            <w:pPr>
              <w:rPr>
                <w:rFonts w:eastAsia="Calibri" w:cs="Times New Roman"/>
                <w:sz w:val="20"/>
                <w:szCs w:val="20"/>
              </w:rPr>
            </w:pPr>
            <w:r w:rsidRPr="00C319FD">
              <w:rPr>
                <w:rFonts w:eastAsia="Calibri" w:cs="Times New Roman"/>
                <w:sz w:val="20"/>
                <w:szCs w:val="20"/>
              </w:rPr>
              <w:t>JAKÉ JSOU PŘÍČINY PROBLÉMU?</w:t>
            </w:r>
          </w:p>
          <w:p w14:paraId="0F538C42" w14:textId="77777777" w:rsidR="007034F7" w:rsidRPr="00C319FD" w:rsidRDefault="007034F7" w:rsidP="007034F7">
            <w:pPr>
              <w:rPr>
                <w:rFonts w:eastAsia="Calibri" w:cs="Times New Roman"/>
                <w:sz w:val="20"/>
                <w:szCs w:val="20"/>
              </w:rPr>
            </w:pPr>
            <w:r w:rsidRPr="00C319FD">
              <w:rPr>
                <w:rFonts w:eastAsia="Calibri" w:cs="Times New Roman"/>
                <w:i/>
                <w:sz w:val="20"/>
                <w:szCs w:val="20"/>
              </w:rPr>
              <w:t>(max. 2 000 znaků)</w:t>
            </w:r>
          </w:p>
        </w:tc>
        <w:tc>
          <w:tcPr>
            <w:tcW w:w="2429" w:type="pct"/>
            <w:gridSpan w:val="6"/>
            <w:vAlign w:val="center"/>
          </w:tcPr>
          <w:p w14:paraId="133869F1" w14:textId="77777777" w:rsidR="007034F7" w:rsidRPr="00C319FD" w:rsidRDefault="007034F7" w:rsidP="007034F7">
            <w:pPr>
              <w:rPr>
                <w:rFonts w:eastAsia="Calibri" w:cs="Times New Roman"/>
                <w:sz w:val="20"/>
                <w:szCs w:val="20"/>
              </w:rPr>
            </w:pPr>
          </w:p>
        </w:tc>
      </w:tr>
      <w:tr w:rsidR="007034F7" w:rsidRPr="00C319FD" w14:paraId="7C11AA0E" w14:textId="77777777" w:rsidTr="004F659A">
        <w:trPr>
          <w:trHeight w:val="567"/>
        </w:trPr>
        <w:tc>
          <w:tcPr>
            <w:tcW w:w="2571" w:type="pct"/>
            <w:gridSpan w:val="4"/>
            <w:vAlign w:val="center"/>
          </w:tcPr>
          <w:p w14:paraId="4D014ED6" w14:textId="77777777" w:rsidR="007034F7" w:rsidRPr="00C319FD" w:rsidRDefault="007034F7" w:rsidP="007034F7">
            <w:pPr>
              <w:rPr>
                <w:rFonts w:eastAsia="Calibri" w:cs="Times New Roman"/>
                <w:sz w:val="20"/>
                <w:szCs w:val="20"/>
              </w:rPr>
            </w:pPr>
            <w:r w:rsidRPr="00C319FD">
              <w:rPr>
                <w:rFonts w:eastAsia="Calibri" w:cs="Times New Roman"/>
                <w:sz w:val="20"/>
                <w:szCs w:val="20"/>
              </w:rPr>
              <w:t>CO JE CÍLEM PROJEKTU?</w:t>
            </w:r>
          </w:p>
          <w:p w14:paraId="463A5344" w14:textId="77777777" w:rsidR="007034F7" w:rsidRPr="00C319FD" w:rsidRDefault="007034F7" w:rsidP="007034F7">
            <w:pPr>
              <w:rPr>
                <w:rFonts w:eastAsia="Calibri" w:cs="Times New Roman"/>
                <w:sz w:val="20"/>
                <w:szCs w:val="20"/>
              </w:rPr>
            </w:pPr>
            <w:r w:rsidRPr="00C319FD">
              <w:rPr>
                <w:rFonts w:eastAsia="Calibri" w:cs="Times New Roman"/>
                <w:i/>
                <w:sz w:val="20"/>
                <w:szCs w:val="20"/>
              </w:rPr>
              <w:t>(max. 2 000 znaků)</w:t>
            </w:r>
          </w:p>
        </w:tc>
        <w:tc>
          <w:tcPr>
            <w:tcW w:w="2429" w:type="pct"/>
            <w:gridSpan w:val="6"/>
            <w:vAlign w:val="center"/>
          </w:tcPr>
          <w:p w14:paraId="46992448" w14:textId="77777777" w:rsidR="007034F7" w:rsidRPr="00C319FD" w:rsidRDefault="007034F7" w:rsidP="007034F7">
            <w:pPr>
              <w:rPr>
                <w:rFonts w:eastAsia="Calibri" w:cs="Times New Roman"/>
                <w:sz w:val="20"/>
                <w:szCs w:val="20"/>
              </w:rPr>
            </w:pPr>
          </w:p>
        </w:tc>
      </w:tr>
      <w:tr w:rsidR="007034F7" w:rsidRPr="00C319FD" w14:paraId="2256A466" w14:textId="77777777" w:rsidTr="004F659A">
        <w:trPr>
          <w:trHeight w:val="567"/>
        </w:trPr>
        <w:tc>
          <w:tcPr>
            <w:tcW w:w="2571" w:type="pct"/>
            <w:gridSpan w:val="4"/>
            <w:vAlign w:val="center"/>
          </w:tcPr>
          <w:p w14:paraId="4CB5DB5D" w14:textId="77777777" w:rsidR="007034F7" w:rsidRPr="00C319FD" w:rsidRDefault="007034F7" w:rsidP="007034F7">
            <w:pPr>
              <w:rPr>
                <w:rFonts w:eastAsia="Calibri" w:cs="Times New Roman"/>
                <w:sz w:val="20"/>
                <w:szCs w:val="20"/>
              </w:rPr>
            </w:pPr>
            <w:r w:rsidRPr="00C319FD">
              <w:rPr>
                <w:rFonts w:eastAsia="Calibri" w:cs="Times New Roman"/>
                <w:sz w:val="20"/>
                <w:szCs w:val="20"/>
              </w:rPr>
              <w:t xml:space="preserve">JAKÁ ZMĚNA/Y JE/JSOU V DŮSLEDKU PROJEKTU OČEKÁVÁNA/Y? </w:t>
            </w:r>
          </w:p>
          <w:p w14:paraId="77AD576C" w14:textId="77777777" w:rsidR="007034F7" w:rsidRPr="00C319FD" w:rsidRDefault="007034F7" w:rsidP="007034F7">
            <w:pPr>
              <w:rPr>
                <w:rFonts w:eastAsia="Calibri" w:cs="Times New Roman"/>
                <w:sz w:val="20"/>
                <w:szCs w:val="20"/>
              </w:rPr>
            </w:pPr>
            <w:r w:rsidRPr="00C319FD">
              <w:rPr>
                <w:rFonts w:eastAsia="Calibri" w:cs="Times New Roman"/>
                <w:i/>
                <w:sz w:val="20"/>
                <w:szCs w:val="20"/>
              </w:rPr>
              <w:t>(max. 2 000 znaků)</w:t>
            </w:r>
          </w:p>
        </w:tc>
        <w:tc>
          <w:tcPr>
            <w:tcW w:w="2429" w:type="pct"/>
            <w:gridSpan w:val="6"/>
            <w:vAlign w:val="center"/>
          </w:tcPr>
          <w:p w14:paraId="4FFFC5DE" w14:textId="77777777" w:rsidR="007034F7" w:rsidRPr="00C319FD" w:rsidRDefault="007034F7" w:rsidP="007034F7">
            <w:pPr>
              <w:rPr>
                <w:rFonts w:eastAsia="Calibri" w:cs="Times New Roman"/>
                <w:sz w:val="20"/>
                <w:szCs w:val="20"/>
              </w:rPr>
            </w:pPr>
          </w:p>
        </w:tc>
      </w:tr>
      <w:tr w:rsidR="007034F7" w:rsidRPr="00C319FD" w14:paraId="1ADB3C03" w14:textId="77777777" w:rsidTr="004F659A">
        <w:trPr>
          <w:trHeight w:val="567"/>
        </w:trPr>
        <w:tc>
          <w:tcPr>
            <w:tcW w:w="2571" w:type="pct"/>
            <w:gridSpan w:val="4"/>
            <w:vAlign w:val="center"/>
          </w:tcPr>
          <w:p w14:paraId="70EDB338" w14:textId="77777777" w:rsidR="007034F7" w:rsidRPr="00C319FD" w:rsidRDefault="007034F7" w:rsidP="007034F7">
            <w:pPr>
              <w:rPr>
                <w:rFonts w:eastAsia="Calibri" w:cs="Times New Roman"/>
                <w:sz w:val="20"/>
                <w:szCs w:val="20"/>
              </w:rPr>
            </w:pPr>
            <w:r w:rsidRPr="00C319FD">
              <w:rPr>
                <w:rFonts w:eastAsia="Calibri" w:cs="Times New Roman"/>
                <w:sz w:val="20"/>
                <w:szCs w:val="20"/>
              </w:rPr>
              <w:t>JAKÉ AKTIVITY BUDOU V PROJEKTU REALIZOVÁNY?</w:t>
            </w:r>
          </w:p>
          <w:p w14:paraId="6A016733" w14:textId="77777777" w:rsidR="007034F7" w:rsidRPr="00C319FD" w:rsidRDefault="007034F7" w:rsidP="007034F7">
            <w:pPr>
              <w:rPr>
                <w:rFonts w:eastAsia="Calibri" w:cs="Times New Roman"/>
                <w:sz w:val="20"/>
                <w:szCs w:val="20"/>
              </w:rPr>
            </w:pPr>
            <w:r w:rsidRPr="00C319FD">
              <w:rPr>
                <w:rFonts w:eastAsia="Calibri" w:cs="Times New Roman"/>
                <w:i/>
                <w:sz w:val="20"/>
                <w:szCs w:val="20"/>
              </w:rPr>
              <w:t>(max. 2 000 znaků)</w:t>
            </w:r>
          </w:p>
        </w:tc>
        <w:tc>
          <w:tcPr>
            <w:tcW w:w="2429" w:type="pct"/>
            <w:gridSpan w:val="6"/>
            <w:vAlign w:val="center"/>
          </w:tcPr>
          <w:p w14:paraId="52E0F31B" w14:textId="77777777" w:rsidR="007034F7" w:rsidRPr="00C319FD" w:rsidRDefault="007034F7" w:rsidP="007034F7">
            <w:pPr>
              <w:rPr>
                <w:rFonts w:eastAsia="Calibri" w:cs="Times New Roman"/>
                <w:sz w:val="20"/>
                <w:szCs w:val="20"/>
              </w:rPr>
            </w:pPr>
          </w:p>
        </w:tc>
      </w:tr>
      <w:tr w:rsidR="007034F7" w:rsidRPr="00C319FD" w14:paraId="02C702DF" w14:textId="77777777" w:rsidTr="004F659A">
        <w:trPr>
          <w:trHeight w:val="567"/>
        </w:trPr>
        <w:tc>
          <w:tcPr>
            <w:tcW w:w="2571" w:type="pct"/>
            <w:gridSpan w:val="4"/>
            <w:vAlign w:val="center"/>
          </w:tcPr>
          <w:p w14:paraId="6799F376" w14:textId="77777777" w:rsidR="007034F7" w:rsidRPr="00C319FD" w:rsidRDefault="007034F7" w:rsidP="007034F7">
            <w:pPr>
              <w:rPr>
                <w:rFonts w:eastAsia="Calibri" w:cs="Times New Roman"/>
                <w:sz w:val="20"/>
                <w:szCs w:val="20"/>
              </w:rPr>
            </w:pPr>
            <w:r w:rsidRPr="00C319FD">
              <w:rPr>
                <w:rFonts w:eastAsia="Calibri" w:cs="Times New Roman"/>
                <w:sz w:val="20"/>
                <w:szCs w:val="20"/>
              </w:rPr>
              <w:t>CÍLOVÁ SKUPINA</w:t>
            </w:r>
          </w:p>
          <w:p w14:paraId="181DF4CC" w14:textId="77777777" w:rsidR="007034F7" w:rsidRPr="00C319FD" w:rsidRDefault="007034F7" w:rsidP="007034F7">
            <w:pPr>
              <w:rPr>
                <w:rFonts w:eastAsia="Calibri" w:cs="Times New Roman"/>
                <w:sz w:val="20"/>
                <w:szCs w:val="20"/>
              </w:rPr>
            </w:pPr>
            <w:r w:rsidRPr="00C319FD">
              <w:rPr>
                <w:rFonts w:eastAsia="Calibri" w:cs="Times New Roman"/>
                <w:i/>
                <w:sz w:val="20"/>
                <w:szCs w:val="20"/>
              </w:rPr>
              <w:t>(max. 500 znaků)</w:t>
            </w:r>
          </w:p>
        </w:tc>
        <w:tc>
          <w:tcPr>
            <w:tcW w:w="2429" w:type="pct"/>
            <w:gridSpan w:val="6"/>
            <w:vAlign w:val="center"/>
          </w:tcPr>
          <w:p w14:paraId="50450469" w14:textId="77777777" w:rsidR="007034F7" w:rsidRPr="00C319FD" w:rsidRDefault="007034F7" w:rsidP="007034F7">
            <w:pPr>
              <w:rPr>
                <w:rFonts w:eastAsia="Calibri" w:cs="Times New Roman"/>
                <w:sz w:val="20"/>
                <w:szCs w:val="20"/>
              </w:rPr>
            </w:pPr>
          </w:p>
        </w:tc>
      </w:tr>
      <w:tr w:rsidR="007034F7" w:rsidRPr="00C319FD" w14:paraId="651A65AC" w14:textId="77777777" w:rsidTr="004F659A">
        <w:trPr>
          <w:trHeight w:val="567"/>
        </w:trPr>
        <w:tc>
          <w:tcPr>
            <w:tcW w:w="2571" w:type="pct"/>
            <w:gridSpan w:val="4"/>
            <w:vAlign w:val="center"/>
          </w:tcPr>
          <w:p w14:paraId="27C5C682" w14:textId="77777777" w:rsidR="007034F7" w:rsidRPr="00C319FD" w:rsidRDefault="007034F7" w:rsidP="007034F7">
            <w:pPr>
              <w:rPr>
                <w:rFonts w:eastAsia="Calibri" w:cs="Times New Roman"/>
                <w:sz w:val="20"/>
                <w:szCs w:val="20"/>
              </w:rPr>
            </w:pPr>
            <w:r w:rsidRPr="00C319FD">
              <w:rPr>
                <w:rFonts w:eastAsia="Calibri" w:cs="Times New Roman"/>
                <w:sz w:val="20"/>
                <w:szCs w:val="20"/>
              </w:rPr>
              <w:t xml:space="preserve">POPIS VÝCHOZÍHO STAVU A ZDŮVODNĚNÍ POTŘEBY PROJEKTU </w:t>
            </w:r>
          </w:p>
          <w:p w14:paraId="695D241F" w14:textId="77777777" w:rsidR="007034F7" w:rsidRPr="00C319FD" w:rsidRDefault="007034F7" w:rsidP="007034F7">
            <w:pPr>
              <w:rPr>
                <w:rFonts w:eastAsia="Calibri" w:cs="Times New Roman"/>
                <w:sz w:val="20"/>
                <w:szCs w:val="20"/>
              </w:rPr>
            </w:pPr>
            <w:r w:rsidRPr="00C319FD">
              <w:rPr>
                <w:rFonts w:eastAsia="Calibri" w:cs="Times New Roman"/>
                <w:i/>
                <w:sz w:val="20"/>
                <w:szCs w:val="20"/>
              </w:rPr>
              <w:t>(max. 2 000 znaků)</w:t>
            </w:r>
          </w:p>
        </w:tc>
        <w:tc>
          <w:tcPr>
            <w:tcW w:w="2429" w:type="pct"/>
            <w:gridSpan w:val="6"/>
            <w:vAlign w:val="center"/>
          </w:tcPr>
          <w:p w14:paraId="353FA143" w14:textId="77777777" w:rsidR="007034F7" w:rsidRPr="00C319FD" w:rsidRDefault="007034F7" w:rsidP="007034F7">
            <w:pPr>
              <w:rPr>
                <w:rFonts w:eastAsia="Calibri" w:cs="Times New Roman"/>
                <w:sz w:val="20"/>
                <w:szCs w:val="20"/>
              </w:rPr>
            </w:pPr>
          </w:p>
        </w:tc>
      </w:tr>
      <w:tr w:rsidR="007034F7" w:rsidRPr="00C319FD" w14:paraId="6269A164" w14:textId="77777777" w:rsidTr="004F659A">
        <w:trPr>
          <w:trHeight w:val="567"/>
        </w:trPr>
        <w:tc>
          <w:tcPr>
            <w:tcW w:w="2571" w:type="pct"/>
            <w:gridSpan w:val="4"/>
            <w:vAlign w:val="center"/>
          </w:tcPr>
          <w:p w14:paraId="40BB6BA0" w14:textId="77777777" w:rsidR="007034F7" w:rsidRPr="00C319FD" w:rsidRDefault="007034F7" w:rsidP="007034F7">
            <w:pPr>
              <w:rPr>
                <w:rFonts w:eastAsia="Calibri" w:cs="Times New Roman"/>
                <w:sz w:val="20"/>
                <w:szCs w:val="20"/>
              </w:rPr>
            </w:pPr>
            <w:r w:rsidRPr="00C319FD">
              <w:rPr>
                <w:rFonts w:eastAsia="Calibri" w:cs="Times New Roman"/>
                <w:sz w:val="20"/>
                <w:szCs w:val="20"/>
              </w:rPr>
              <w:t>STRUČNÝ POPIS PROJEKTU</w:t>
            </w:r>
          </w:p>
          <w:p w14:paraId="711CA16E" w14:textId="77777777" w:rsidR="007034F7" w:rsidRPr="00C319FD" w:rsidRDefault="007034F7" w:rsidP="007034F7">
            <w:pPr>
              <w:rPr>
                <w:rFonts w:eastAsia="Calibri" w:cs="Times New Roman"/>
                <w:sz w:val="20"/>
                <w:szCs w:val="20"/>
              </w:rPr>
            </w:pPr>
            <w:r w:rsidRPr="00C319FD">
              <w:rPr>
                <w:rFonts w:eastAsia="Calibri" w:cs="Times New Roman"/>
                <w:i/>
                <w:sz w:val="20"/>
                <w:szCs w:val="20"/>
              </w:rPr>
              <w:t>(max. 2 000 znaků)</w:t>
            </w:r>
          </w:p>
        </w:tc>
        <w:tc>
          <w:tcPr>
            <w:tcW w:w="2429" w:type="pct"/>
            <w:gridSpan w:val="6"/>
            <w:vAlign w:val="center"/>
          </w:tcPr>
          <w:p w14:paraId="7269DDA9" w14:textId="77777777" w:rsidR="007034F7" w:rsidRPr="00C319FD" w:rsidRDefault="007034F7" w:rsidP="007034F7">
            <w:pPr>
              <w:rPr>
                <w:rFonts w:eastAsia="Calibri" w:cs="Times New Roman"/>
                <w:sz w:val="20"/>
                <w:szCs w:val="20"/>
              </w:rPr>
            </w:pPr>
          </w:p>
        </w:tc>
      </w:tr>
      <w:tr w:rsidR="007034F7" w:rsidRPr="00C319FD" w14:paraId="59B0DE80" w14:textId="77777777" w:rsidTr="004F659A">
        <w:trPr>
          <w:trHeight w:val="567"/>
        </w:trPr>
        <w:tc>
          <w:tcPr>
            <w:tcW w:w="2571" w:type="pct"/>
            <w:gridSpan w:val="4"/>
            <w:vAlign w:val="center"/>
          </w:tcPr>
          <w:p w14:paraId="0961630E" w14:textId="77777777" w:rsidR="007034F7" w:rsidRPr="00C319FD" w:rsidRDefault="007034F7" w:rsidP="007034F7">
            <w:pPr>
              <w:rPr>
                <w:rFonts w:eastAsia="Calibri" w:cs="Times New Roman"/>
                <w:sz w:val="20"/>
                <w:szCs w:val="20"/>
              </w:rPr>
            </w:pPr>
            <w:r w:rsidRPr="00C319FD">
              <w:rPr>
                <w:rFonts w:eastAsia="Calibri" w:cs="Times New Roman"/>
                <w:sz w:val="20"/>
                <w:szCs w:val="20"/>
              </w:rPr>
              <w:t>POPIS ZPŮSOBU REALIZACE</w:t>
            </w:r>
          </w:p>
          <w:p w14:paraId="7821CEDF" w14:textId="77777777" w:rsidR="007034F7" w:rsidRPr="00C319FD" w:rsidRDefault="007034F7" w:rsidP="007034F7">
            <w:pPr>
              <w:rPr>
                <w:rFonts w:eastAsia="Calibri" w:cs="Times New Roman"/>
                <w:i/>
                <w:sz w:val="20"/>
                <w:szCs w:val="20"/>
              </w:rPr>
            </w:pPr>
            <w:r w:rsidRPr="00C319FD">
              <w:rPr>
                <w:rFonts w:eastAsia="Calibri" w:cs="Times New Roman"/>
                <w:i/>
                <w:sz w:val="20"/>
                <w:szCs w:val="20"/>
              </w:rPr>
              <w:t>(popis jednotlivých etap realizace, předpoklady a podmínky realizace; max. 2 000 znaků)</w:t>
            </w:r>
          </w:p>
        </w:tc>
        <w:tc>
          <w:tcPr>
            <w:tcW w:w="2429" w:type="pct"/>
            <w:gridSpan w:val="6"/>
            <w:vAlign w:val="center"/>
          </w:tcPr>
          <w:p w14:paraId="440A4975" w14:textId="77777777" w:rsidR="007034F7" w:rsidRPr="00C319FD" w:rsidRDefault="007034F7" w:rsidP="007034F7">
            <w:pPr>
              <w:rPr>
                <w:rFonts w:eastAsia="Calibri" w:cs="Times New Roman"/>
                <w:sz w:val="20"/>
                <w:szCs w:val="20"/>
              </w:rPr>
            </w:pPr>
          </w:p>
        </w:tc>
      </w:tr>
      <w:tr w:rsidR="00195D7A" w:rsidRPr="00C319FD" w14:paraId="4FB52FDF" w14:textId="77777777" w:rsidTr="004F659A">
        <w:trPr>
          <w:trHeight w:val="567"/>
        </w:trPr>
        <w:tc>
          <w:tcPr>
            <w:tcW w:w="2571" w:type="pct"/>
            <w:gridSpan w:val="4"/>
            <w:vAlign w:val="center"/>
          </w:tcPr>
          <w:p w14:paraId="7154BBE6" w14:textId="77777777" w:rsidR="00660DCF" w:rsidRDefault="00660DCF" w:rsidP="00660DCF">
            <w:r>
              <w:t>ZAJIŠTĚNÍ UDRŽITELNOSTI PROJEKTU</w:t>
            </w:r>
          </w:p>
          <w:p w14:paraId="5AB959DE" w14:textId="77777777" w:rsidR="00195D7A" w:rsidRPr="00C319FD" w:rsidRDefault="00660DCF" w:rsidP="00660DCF">
            <w:pPr>
              <w:rPr>
                <w:rFonts w:eastAsia="Calibri" w:cs="Times New Roman"/>
                <w:sz w:val="20"/>
                <w:szCs w:val="20"/>
              </w:rPr>
            </w:pPr>
            <w:r w:rsidRPr="00DF6586">
              <w:rPr>
                <w:i/>
                <w:sz w:val="20"/>
                <w:szCs w:val="20"/>
              </w:rPr>
              <w:t>(max. 2000 znaků)</w:t>
            </w:r>
          </w:p>
        </w:tc>
        <w:tc>
          <w:tcPr>
            <w:tcW w:w="2429" w:type="pct"/>
            <w:gridSpan w:val="6"/>
            <w:vAlign w:val="center"/>
          </w:tcPr>
          <w:p w14:paraId="13B98878" w14:textId="77777777" w:rsidR="00195D7A" w:rsidRPr="00C319FD" w:rsidRDefault="00195D7A" w:rsidP="007034F7">
            <w:pPr>
              <w:rPr>
                <w:rFonts w:eastAsia="Calibri" w:cs="Times New Roman"/>
                <w:sz w:val="20"/>
                <w:szCs w:val="20"/>
              </w:rPr>
            </w:pPr>
          </w:p>
        </w:tc>
      </w:tr>
      <w:tr w:rsidR="007034F7" w:rsidRPr="00C319FD" w14:paraId="1ABB0937" w14:textId="77777777" w:rsidTr="004F659A">
        <w:trPr>
          <w:trHeight w:val="567"/>
        </w:trPr>
        <w:tc>
          <w:tcPr>
            <w:tcW w:w="2571" w:type="pct"/>
            <w:gridSpan w:val="4"/>
            <w:vMerge w:val="restart"/>
          </w:tcPr>
          <w:p w14:paraId="74FA5467" w14:textId="77777777" w:rsidR="007034F7" w:rsidRPr="00C319FD" w:rsidRDefault="007034F7" w:rsidP="007034F7">
            <w:pPr>
              <w:rPr>
                <w:rFonts w:eastAsia="Calibri" w:cs="Times New Roman"/>
                <w:sz w:val="20"/>
                <w:szCs w:val="20"/>
              </w:rPr>
            </w:pPr>
            <w:r w:rsidRPr="00C319FD">
              <w:rPr>
                <w:rFonts w:eastAsia="Calibri" w:cs="Times New Roman"/>
                <w:sz w:val="20"/>
                <w:szCs w:val="20"/>
              </w:rPr>
              <w:t>STAV PŘIPRAVENOSTI PROJEKTU</w:t>
            </w:r>
          </w:p>
          <w:p w14:paraId="4284DDD1" w14:textId="77777777" w:rsidR="007034F7" w:rsidRPr="00C319FD" w:rsidRDefault="007034F7" w:rsidP="007034F7">
            <w:pPr>
              <w:rPr>
                <w:rFonts w:eastAsia="Calibri" w:cs="Times New Roman"/>
                <w:sz w:val="20"/>
                <w:szCs w:val="20"/>
              </w:rPr>
            </w:pPr>
            <w:r w:rsidRPr="00C319FD">
              <w:rPr>
                <w:rFonts w:eastAsia="Calibri" w:cs="Times New Roman"/>
                <w:i/>
                <w:sz w:val="20"/>
                <w:szCs w:val="20"/>
              </w:rPr>
              <w:t>(zpracované podkladové studie, připravená dokumentace apod.)</w:t>
            </w:r>
          </w:p>
        </w:tc>
        <w:tc>
          <w:tcPr>
            <w:tcW w:w="2429" w:type="pct"/>
            <w:gridSpan w:val="6"/>
            <w:vAlign w:val="center"/>
          </w:tcPr>
          <w:p w14:paraId="7E3E7210" w14:textId="77777777" w:rsidR="007034F7" w:rsidRPr="00C319FD" w:rsidRDefault="007034F7" w:rsidP="007034F7">
            <w:pPr>
              <w:spacing w:before="20" w:after="20"/>
              <w:rPr>
                <w:rFonts w:eastAsia="Calibri" w:cs="Times New Roman"/>
                <w:sz w:val="20"/>
                <w:szCs w:val="20"/>
              </w:rPr>
            </w:pPr>
            <w:r w:rsidRPr="00C319FD">
              <w:rPr>
                <w:rFonts w:eastAsia="Calibri" w:cs="Times New Roman"/>
                <w:sz w:val="20"/>
                <w:szCs w:val="20"/>
              </w:rPr>
              <w:t>Prosím rozepište stav připravenosti projektu (max. 2 000 znaků):</w:t>
            </w:r>
          </w:p>
          <w:p w14:paraId="3CAAD988" w14:textId="77777777" w:rsidR="007034F7" w:rsidRPr="00C319FD" w:rsidRDefault="007034F7" w:rsidP="007034F7">
            <w:pPr>
              <w:spacing w:before="20" w:after="20"/>
              <w:rPr>
                <w:rFonts w:eastAsia="Calibri" w:cs="Times New Roman"/>
                <w:sz w:val="20"/>
                <w:szCs w:val="20"/>
              </w:rPr>
            </w:pPr>
          </w:p>
          <w:p w14:paraId="01680ADB" w14:textId="77777777" w:rsidR="007034F7" w:rsidRPr="00C319FD" w:rsidRDefault="007034F7" w:rsidP="007034F7">
            <w:pPr>
              <w:spacing w:before="20" w:after="20"/>
              <w:rPr>
                <w:rFonts w:eastAsia="Calibri" w:cs="Times New Roman"/>
                <w:sz w:val="20"/>
                <w:szCs w:val="20"/>
              </w:rPr>
            </w:pPr>
          </w:p>
          <w:p w14:paraId="0F751BE0" w14:textId="77777777" w:rsidR="007034F7" w:rsidRPr="00C319FD" w:rsidRDefault="007034F7" w:rsidP="007034F7">
            <w:pPr>
              <w:spacing w:before="20" w:after="20"/>
              <w:rPr>
                <w:rFonts w:eastAsia="Calibri" w:cs="Times New Roman"/>
                <w:sz w:val="20"/>
                <w:szCs w:val="20"/>
              </w:rPr>
            </w:pPr>
          </w:p>
        </w:tc>
      </w:tr>
      <w:tr w:rsidR="007034F7" w:rsidRPr="00C319FD" w14:paraId="3171852A" w14:textId="77777777" w:rsidTr="004F659A">
        <w:trPr>
          <w:trHeight w:val="567"/>
        </w:trPr>
        <w:tc>
          <w:tcPr>
            <w:tcW w:w="2571" w:type="pct"/>
            <w:gridSpan w:val="4"/>
            <w:vMerge/>
          </w:tcPr>
          <w:p w14:paraId="145D41BC" w14:textId="77777777" w:rsidR="007034F7" w:rsidRPr="00C319FD" w:rsidRDefault="007034F7" w:rsidP="007034F7">
            <w:pPr>
              <w:rPr>
                <w:rFonts w:eastAsia="Calibri" w:cs="Times New Roman"/>
                <w:sz w:val="20"/>
                <w:szCs w:val="20"/>
              </w:rPr>
            </w:pPr>
          </w:p>
        </w:tc>
        <w:tc>
          <w:tcPr>
            <w:tcW w:w="2429" w:type="pct"/>
            <w:gridSpan w:val="6"/>
            <w:vAlign w:val="center"/>
          </w:tcPr>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21"/>
              <w:gridCol w:w="543"/>
              <w:gridCol w:w="445"/>
              <w:gridCol w:w="1367"/>
            </w:tblGrid>
            <w:tr w:rsidR="007034F7" w:rsidRPr="001E1F0D" w14:paraId="62E8F048" w14:textId="77777777" w:rsidTr="007034F7">
              <w:tc>
                <w:tcPr>
                  <w:tcW w:w="5000" w:type="pct"/>
                  <w:gridSpan w:val="4"/>
                </w:tcPr>
                <w:p w14:paraId="58AF94B6" w14:textId="77777777" w:rsidR="007034F7" w:rsidRPr="001E1F0D" w:rsidRDefault="007034F7" w:rsidP="001E1F0D">
                  <w:pPr>
                    <w:spacing w:after="0"/>
                    <w:rPr>
                      <w:sz w:val="20"/>
                      <w:szCs w:val="20"/>
                    </w:rPr>
                  </w:pPr>
                  <w:r w:rsidRPr="001E1F0D">
                    <w:rPr>
                      <w:sz w:val="20"/>
                      <w:szCs w:val="20"/>
                    </w:rPr>
                    <w:t>A doplňte, jaké</w:t>
                  </w:r>
                  <w:r w:rsidR="00D36D70" w:rsidRPr="001E1F0D">
                    <w:rPr>
                      <w:sz w:val="20"/>
                      <w:szCs w:val="20"/>
                    </w:rPr>
                    <w:t xml:space="preserve"> podkladové dokumenty již máte </w:t>
                  </w:r>
                  <w:r w:rsidRPr="001E1F0D">
                    <w:rPr>
                      <w:sz w:val="20"/>
                      <w:szCs w:val="20"/>
                    </w:rPr>
                    <w:t>zpracované –</w:t>
                  </w:r>
                  <w:r w:rsidR="00D36D70" w:rsidRPr="001E1F0D">
                    <w:rPr>
                      <w:sz w:val="20"/>
                      <w:szCs w:val="20"/>
                    </w:rPr>
                    <w:t xml:space="preserve"> zatrhněte v následujícím výčtu </w:t>
                  </w:r>
                  <w:r w:rsidRPr="001E1F0D">
                    <w:rPr>
                      <w:rFonts w:eastAsia="Times New Roman" w:cs="Arial"/>
                      <w:iCs/>
                      <w:sz w:val="20"/>
                      <w:szCs w:val="20"/>
                      <w:lang w:val="sk-SK" w:eastAsia="cs-CZ"/>
                    </w:rPr>
                    <w:t xml:space="preserve">(nebo doplňte).  </w:t>
                  </w:r>
                </w:p>
              </w:tc>
            </w:tr>
            <w:tr w:rsidR="007034F7" w:rsidRPr="001E1F0D" w14:paraId="1E4A7D40" w14:textId="77777777" w:rsidTr="007034F7">
              <w:tc>
                <w:tcPr>
                  <w:tcW w:w="2258" w:type="pct"/>
                  <w:shd w:val="clear" w:color="auto" w:fill="auto"/>
                </w:tcPr>
                <w:p w14:paraId="1D56DA5E" w14:textId="77777777" w:rsidR="007034F7" w:rsidRPr="001E1F0D" w:rsidRDefault="007034F7" w:rsidP="001E1F0D">
                  <w:pPr>
                    <w:spacing w:after="0"/>
                    <w:rPr>
                      <w:rFonts w:eastAsia="Times New Roman" w:cs="Arial"/>
                      <w:i/>
                      <w:iCs/>
                      <w:sz w:val="20"/>
                      <w:szCs w:val="20"/>
                      <w:lang w:eastAsia="cs-CZ"/>
                    </w:rPr>
                  </w:pPr>
                </w:p>
              </w:tc>
              <w:tc>
                <w:tcPr>
                  <w:tcW w:w="636" w:type="pct"/>
                  <w:shd w:val="clear" w:color="auto" w:fill="auto"/>
                </w:tcPr>
                <w:p w14:paraId="28040451" w14:textId="77777777" w:rsidR="007034F7" w:rsidRPr="001E1F0D" w:rsidRDefault="007034F7" w:rsidP="001E1F0D">
                  <w:pPr>
                    <w:spacing w:after="0"/>
                    <w:rPr>
                      <w:rFonts w:eastAsia="Times New Roman" w:cs="Arial"/>
                      <w:iCs/>
                      <w:sz w:val="20"/>
                      <w:szCs w:val="20"/>
                      <w:lang w:eastAsia="cs-CZ"/>
                    </w:rPr>
                  </w:pPr>
                  <w:r w:rsidRPr="001E1F0D">
                    <w:rPr>
                      <w:rFonts w:eastAsia="Times New Roman" w:cs="Arial"/>
                      <w:iCs/>
                      <w:sz w:val="20"/>
                      <w:szCs w:val="20"/>
                      <w:lang w:eastAsia="cs-CZ"/>
                    </w:rPr>
                    <w:t>Ano</w:t>
                  </w:r>
                </w:p>
              </w:tc>
              <w:tc>
                <w:tcPr>
                  <w:tcW w:w="588" w:type="pct"/>
                </w:tcPr>
                <w:p w14:paraId="3D266BCC" w14:textId="77777777" w:rsidR="007034F7" w:rsidRPr="001E1F0D" w:rsidRDefault="007034F7" w:rsidP="001E1F0D">
                  <w:pPr>
                    <w:spacing w:after="0"/>
                    <w:rPr>
                      <w:rFonts w:eastAsia="Times New Roman" w:cs="Arial"/>
                      <w:iCs/>
                      <w:sz w:val="20"/>
                      <w:szCs w:val="20"/>
                      <w:lang w:eastAsia="cs-CZ"/>
                    </w:rPr>
                  </w:pPr>
                  <w:r w:rsidRPr="001E1F0D">
                    <w:rPr>
                      <w:rFonts w:eastAsia="Times New Roman" w:cs="Arial"/>
                      <w:iCs/>
                      <w:sz w:val="20"/>
                      <w:szCs w:val="20"/>
                      <w:lang w:eastAsia="cs-CZ"/>
                    </w:rPr>
                    <w:t>Ne</w:t>
                  </w:r>
                </w:p>
              </w:tc>
              <w:tc>
                <w:tcPr>
                  <w:tcW w:w="1518" w:type="pct"/>
                  <w:shd w:val="clear" w:color="auto" w:fill="auto"/>
                </w:tcPr>
                <w:p w14:paraId="060238D2" w14:textId="77777777" w:rsidR="007034F7" w:rsidRPr="001E1F0D" w:rsidRDefault="007034F7" w:rsidP="001E1F0D">
                  <w:pPr>
                    <w:spacing w:after="0"/>
                    <w:rPr>
                      <w:rFonts w:eastAsia="Times New Roman" w:cs="Arial"/>
                      <w:iCs/>
                      <w:sz w:val="20"/>
                      <w:szCs w:val="20"/>
                      <w:lang w:eastAsia="cs-CZ"/>
                    </w:rPr>
                  </w:pPr>
                  <w:r w:rsidRPr="001E1F0D">
                    <w:rPr>
                      <w:rFonts w:eastAsia="Times New Roman" w:cs="Arial"/>
                      <w:iCs/>
                      <w:sz w:val="20"/>
                      <w:szCs w:val="20"/>
                      <w:lang w:eastAsia="cs-CZ"/>
                    </w:rPr>
                    <w:t>Rozpracováno</w:t>
                  </w:r>
                </w:p>
              </w:tc>
            </w:tr>
            <w:tr w:rsidR="007034F7" w:rsidRPr="001E1F0D" w14:paraId="59932499" w14:textId="77777777" w:rsidTr="007034F7">
              <w:tc>
                <w:tcPr>
                  <w:tcW w:w="2258" w:type="pct"/>
                  <w:shd w:val="clear" w:color="auto" w:fill="auto"/>
                </w:tcPr>
                <w:p w14:paraId="2AB3B321" w14:textId="77777777" w:rsidR="007034F7" w:rsidRPr="001E1F0D" w:rsidRDefault="007034F7" w:rsidP="001E1F0D">
                  <w:pPr>
                    <w:spacing w:after="0"/>
                    <w:rPr>
                      <w:rFonts w:eastAsia="Times New Roman" w:cs="Arial"/>
                      <w:iCs/>
                      <w:sz w:val="20"/>
                      <w:szCs w:val="20"/>
                      <w:lang w:eastAsia="cs-CZ"/>
                    </w:rPr>
                  </w:pPr>
                  <w:r w:rsidRPr="001E1F0D">
                    <w:rPr>
                      <w:rFonts w:eastAsia="Times New Roman" w:cs="Arial"/>
                      <w:iCs/>
                      <w:sz w:val="20"/>
                      <w:szCs w:val="20"/>
                      <w:lang w:eastAsia="cs-CZ"/>
                    </w:rPr>
                    <w:t>Analýza/studie</w:t>
                  </w:r>
                </w:p>
              </w:tc>
              <w:sdt>
                <w:sdtPr>
                  <w:rPr>
                    <w:rFonts w:eastAsia="Times New Roman" w:cs="Arial"/>
                    <w:iCs/>
                    <w:sz w:val="20"/>
                    <w:szCs w:val="20"/>
                    <w:lang w:eastAsia="cs-CZ"/>
                  </w:rPr>
                  <w:id w:val="-1388332362"/>
                  <w14:checkbox>
                    <w14:checked w14:val="0"/>
                    <w14:checkedState w14:val="2612" w14:font="MS Gothic"/>
                    <w14:uncheckedState w14:val="2610" w14:font="MS Gothic"/>
                  </w14:checkbox>
                </w:sdtPr>
                <w:sdtEndPr/>
                <w:sdtContent>
                  <w:tc>
                    <w:tcPr>
                      <w:tcW w:w="636" w:type="pct"/>
                      <w:shd w:val="clear" w:color="auto" w:fill="auto"/>
                    </w:tcPr>
                    <w:p w14:paraId="4AEBB947" w14:textId="77777777" w:rsidR="007034F7" w:rsidRPr="001E1F0D" w:rsidRDefault="007034F7" w:rsidP="001E1F0D">
                      <w:pPr>
                        <w:spacing w:after="0"/>
                        <w:rPr>
                          <w:rFonts w:eastAsia="Times New Roman" w:cs="Arial"/>
                          <w:iCs/>
                          <w:sz w:val="20"/>
                          <w:szCs w:val="20"/>
                          <w:lang w:eastAsia="cs-CZ"/>
                        </w:rPr>
                      </w:pPr>
                      <w:r w:rsidRPr="001E1F0D">
                        <w:rPr>
                          <w:rFonts w:ascii="MS Gothic" w:eastAsia="MS Gothic" w:hAnsi="MS Gothic" w:cs="MS Gothic" w:hint="eastAsia"/>
                          <w:iCs/>
                          <w:sz w:val="20"/>
                          <w:szCs w:val="20"/>
                          <w:lang w:eastAsia="cs-CZ"/>
                        </w:rPr>
                        <w:t>☐</w:t>
                      </w:r>
                    </w:p>
                  </w:tc>
                </w:sdtContent>
              </w:sdt>
              <w:sdt>
                <w:sdtPr>
                  <w:rPr>
                    <w:rFonts w:eastAsia="Times New Roman" w:cs="Arial"/>
                    <w:iCs/>
                    <w:sz w:val="20"/>
                    <w:szCs w:val="20"/>
                    <w:lang w:eastAsia="cs-CZ"/>
                  </w:rPr>
                  <w:id w:val="819546331"/>
                  <w14:checkbox>
                    <w14:checked w14:val="0"/>
                    <w14:checkedState w14:val="2612" w14:font="MS Gothic"/>
                    <w14:uncheckedState w14:val="2610" w14:font="MS Gothic"/>
                  </w14:checkbox>
                </w:sdtPr>
                <w:sdtEndPr/>
                <w:sdtContent>
                  <w:tc>
                    <w:tcPr>
                      <w:tcW w:w="588" w:type="pct"/>
                    </w:tcPr>
                    <w:p w14:paraId="502FACC9" w14:textId="77777777" w:rsidR="007034F7" w:rsidRPr="001E1F0D" w:rsidRDefault="007034F7" w:rsidP="001E1F0D">
                      <w:pPr>
                        <w:spacing w:after="0"/>
                        <w:rPr>
                          <w:rFonts w:eastAsia="Times New Roman" w:cs="Arial"/>
                          <w:iCs/>
                          <w:sz w:val="20"/>
                          <w:szCs w:val="20"/>
                          <w:lang w:eastAsia="cs-CZ"/>
                        </w:rPr>
                      </w:pPr>
                      <w:r w:rsidRPr="001E1F0D">
                        <w:rPr>
                          <w:rFonts w:ascii="MS Gothic" w:eastAsia="MS Gothic" w:hAnsi="MS Gothic" w:cs="MS Gothic" w:hint="eastAsia"/>
                          <w:iCs/>
                          <w:sz w:val="20"/>
                          <w:szCs w:val="20"/>
                          <w:lang w:eastAsia="cs-CZ"/>
                        </w:rPr>
                        <w:t>☐</w:t>
                      </w:r>
                    </w:p>
                  </w:tc>
                </w:sdtContent>
              </w:sdt>
              <w:sdt>
                <w:sdtPr>
                  <w:rPr>
                    <w:rFonts w:eastAsia="Times New Roman" w:cs="Arial"/>
                    <w:iCs/>
                    <w:sz w:val="20"/>
                    <w:szCs w:val="20"/>
                    <w:lang w:eastAsia="cs-CZ"/>
                  </w:rPr>
                  <w:id w:val="1559663893"/>
                  <w14:checkbox>
                    <w14:checked w14:val="0"/>
                    <w14:checkedState w14:val="2612" w14:font="MS Gothic"/>
                    <w14:uncheckedState w14:val="2610" w14:font="MS Gothic"/>
                  </w14:checkbox>
                </w:sdtPr>
                <w:sdtEndPr/>
                <w:sdtContent>
                  <w:tc>
                    <w:tcPr>
                      <w:tcW w:w="1518" w:type="pct"/>
                      <w:shd w:val="clear" w:color="auto" w:fill="auto"/>
                    </w:tcPr>
                    <w:p w14:paraId="50048C9C" w14:textId="77777777" w:rsidR="007034F7" w:rsidRPr="001E1F0D" w:rsidRDefault="007034F7" w:rsidP="001E1F0D">
                      <w:pPr>
                        <w:spacing w:after="0"/>
                        <w:rPr>
                          <w:rFonts w:eastAsia="Times New Roman" w:cs="Arial"/>
                          <w:iCs/>
                          <w:sz w:val="20"/>
                          <w:szCs w:val="20"/>
                          <w:lang w:eastAsia="cs-CZ"/>
                        </w:rPr>
                      </w:pPr>
                      <w:r w:rsidRPr="001E1F0D">
                        <w:rPr>
                          <w:rFonts w:ascii="MS Gothic" w:eastAsia="MS Gothic" w:hAnsi="MS Gothic" w:cs="MS Gothic" w:hint="eastAsia"/>
                          <w:iCs/>
                          <w:sz w:val="20"/>
                          <w:szCs w:val="20"/>
                          <w:lang w:eastAsia="cs-CZ"/>
                        </w:rPr>
                        <w:t>☐</w:t>
                      </w:r>
                    </w:p>
                  </w:tc>
                </w:sdtContent>
              </w:sdt>
            </w:tr>
            <w:tr w:rsidR="007034F7" w:rsidRPr="001E1F0D" w14:paraId="78798C95" w14:textId="77777777" w:rsidTr="007034F7">
              <w:tc>
                <w:tcPr>
                  <w:tcW w:w="2258" w:type="pct"/>
                  <w:shd w:val="clear" w:color="auto" w:fill="auto"/>
                </w:tcPr>
                <w:p w14:paraId="7CEFD8F2" w14:textId="77777777" w:rsidR="007034F7" w:rsidRPr="001E1F0D" w:rsidRDefault="007034F7" w:rsidP="001E1F0D">
                  <w:pPr>
                    <w:spacing w:after="0"/>
                    <w:rPr>
                      <w:rFonts w:eastAsia="Times New Roman" w:cs="Arial"/>
                      <w:iCs/>
                      <w:sz w:val="20"/>
                      <w:szCs w:val="20"/>
                      <w:lang w:eastAsia="cs-CZ"/>
                    </w:rPr>
                  </w:pPr>
                  <w:r w:rsidRPr="001E1F0D">
                    <w:rPr>
                      <w:rFonts w:eastAsia="Times New Roman" w:cs="Arial"/>
                      <w:iCs/>
                      <w:sz w:val="20"/>
                      <w:szCs w:val="20"/>
                      <w:lang w:eastAsia="cs-CZ"/>
                    </w:rPr>
                    <w:lastRenderedPageBreak/>
                    <w:t>Marketingová studie/Průzkum trhu</w:t>
                  </w:r>
                </w:p>
              </w:tc>
              <w:sdt>
                <w:sdtPr>
                  <w:rPr>
                    <w:rFonts w:eastAsia="Times New Roman" w:cs="Arial"/>
                    <w:iCs/>
                    <w:sz w:val="20"/>
                    <w:szCs w:val="20"/>
                    <w:lang w:eastAsia="cs-CZ"/>
                  </w:rPr>
                  <w:id w:val="1698035086"/>
                  <w14:checkbox>
                    <w14:checked w14:val="0"/>
                    <w14:checkedState w14:val="2612" w14:font="MS Gothic"/>
                    <w14:uncheckedState w14:val="2610" w14:font="MS Gothic"/>
                  </w14:checkbox>
                </w:sdtPr>
                <w:sdtEndPr/>
                <w:sdtContent>
                  <w:tc>
                    <w:tcPr>
                      <w:tcW w:w="636" w:type="pct"/>
                      <w:shd w:val="clear" w:color="auto" w:fill="auto"/>
                    </w:tcPr>
                    <w:p w14:paraId="1862B42D" w14:textId="77777777" w:rsidR="007034F7" w:rsidRPr="001E1F0D" w:rsidRDefault="007034F7" w:rsidP="001E1F0D">
                      <w:pPr>
                        <w:spacing w:after="0"/>
                        <w:rPr>
                          <w:rFonts w:eastAsia="Times New Roman" w:cs="Arial"/>
                          <w:iCs/>
                          <w:sz w:val="20"/>
                          <w:szCs w:val="20"/>
                          <w:lang w:eastAsia="cs-CZ"/>
                        </w:rPr>
                      </w:pPr>
                      <w:r w:rsidRPr="001E1F0D">
                        <w:rPr>
                          <w:rFonts w:ascii="MS Gothic" w:eastAsia="MS Gothic" w:hAnsi="MS Gothic" w:cs="MS Gothic" w:hint="eastAsia"/>
                          <w:iCs/>
                          <w:sz w:val="20"/>
                          <w:szCs w:val="20"/>
                          <w:lang w:eastAsia="cs-CZ"/>
                        </w:rPr>
                        <w:t>☐</w:t>
                      </w:r>
                    </w:p>
                  </w:tc>
                </w:sdtContent>
              </w:sdt>
              <w:sdt>
                <w:sdtPr>
                  <w:rPr>
                    <w:rFonts w:eastAsia="Times New Roman" w:cs="Arial"/>
                    <w:iCs/>
                    <w:sz w:val="20"/>
                    <w:szCs w:val="20"/>
                    <w:lang w:eastAsia="cs-CZ"/>
                  </w:rPr>
                  <w:id w:val="-1300380431"/>
                  <w14:checkbox>
                    <w14:checked w14:val="0"/>
                    <w14:checkedState w14:val="2612" w14:font="MS Gothic"/>
                    <w14:uncheckedState w14:val="2610" w14:font="MS Gothic"/>
                  </w14:checkbox>
                </w:sdtPr>
                <w:sdtEndPr/>
                <w:sdtContent>
                  <w:tc>
                    <w:tcPr>
                      <w:tcW w:w="588" w:type="pct"/>
                    </w:tcPr>
                    <w:p w14:paraId="1DA6EA5B" w14:textId="77777777" w:rsidR="007034F7" w:rsidRPr="001E1F0D" w:rsidRDefault="007034F7" w:rsidP="001E1F0D">
                      <w:pPr>
                        <w:spacing w:after="0"/>
                        <w:rPr>
                          <w:rFonts w:eastAsia="Times New Roman" w:cs="Arial"/>
                          <w:iCs/>
                          <w:sz w:val="20"/>
                          <w:szCs w:val="20"/>
                          <w:lang w:eastAsia="cs-CZ"/>
                        </w:rPr>
                      </w:pPr>
                      <w:r w:rsidRPr="001E1F0D">
                        <w:rPr>
                          <w:rFonts w:ascii="MS Gothic" w:eastAsia="MS Gothic" w:hAnsi="MS Gothic" w:cs="MS Gothic" w:hint="eastAsia"/>
                          <w:iCs/>
                          <w:sz w:val="20"/>
                          <w:szCs w:val="20"/>
                          <w:lang w:eastAsia="cs-CZ"/>
                        </w:rPr>
                        <w:t>☐</w:t>
                      </w:r>
                    </w:p>
                  </w:tc>
                </w:sdtContent>
              </w:sdt>
              <w:sdt>
                <w:sdtPr>
                  <w:rPr>
                    <w:rFonts w:eastAsia="Times New Roman" w:cs="Arial"/>
                    <w:iCs/>
                    <w:sz w:val="20"/>
                    <w:szCs w:val="20"/>
                    <w:lang w:eastAsia="cs-CZ"/>
                  </w:rPr>
                  <w:id w:val="-1253962829"/>
                  <w14:checkbox>
                    <w14:checked w14:val="0"/>
                    <w14:checkedState w14:val="2612" w14:font="MS Gothic"/>
                    <w14:uncheckedState w14:val="2610" w14:font="MS Gothic"/>
                  </w14:checkbox>
                </w:sdtPr>
                <w:sdtEndPr/>
                <w:sdtContent>
                  <w:tc>
                    <w:tcPr>
                      <w:tcW w:w="1518" w:type="pct"/>
                      <w:shd w:val="clear" w:color="auto" w:fill="auto"/>
                    </w:tcPr>
                    <w:p w14:paraId="27796DE4" w14:textId="77777777" w:rsidR="007034F7" w:rsidRPr="001E1F0D" w:rsidRDefault="007034F7" w:rsidP="001E1F0D">
                      <w:pPr>
                        <w:spacing w:after="0"/>
                        <w:rPr>
                          <w:rFonts w:eastAsia="Times New Roman" w:cs="Arial"/>
                          <w:iCs/>
                          <w:sz w:val="20"/>
                          <w:szCs w:val="20"/>
                          <w:lang w:eastAsia="cs-CZ"/>
                        </w:rPr>
                      </w:pPr>
                      <w:r w:rsidRPr="001E1F0D">
                        <w:rPr>
                          <w:rFonts w:ascii="MS Gothic" w:eastAsia="MS Gothic" w:hAnsi="MS Gothic" w:cs="MS Gothic" w:hint="eastAsia"/>
                          <w:iCs/>
                          <w:sz w:val="20"/>
                          <w:szCs w:val="20"/>
                          <w:lang w:eastAsia="cs-CZ"/>
                        </w:rPr>
                        <w:t>☐</w:t>
                      </w:r>
                    </w:p>
                  </w:tc>
                </w:sdtContent>
              </w:sdt>
            </w:tr>
            <w:tr w:rsidR="007034F7" w:rsidRPr="001E1F0D" w14:paraId="568149CA" w14:textId="77777777" w:rsidTr="007034F7">
              <w:tc>
                <w:tcPr>
                  <w:tcW w:w="2258" w:type="pct"/>
                  <w:shd w:val="clear" w:color="auto" w:fill="auto"/>
                </w:tcPr>
                <w:p w14:paraId="6A131847" w14:textId="77777777" w:rsidR="007034F7" w:rsidRPr="001E1F0D" w:rsidRDefault="007034F7" w:rsidP="001E1F0D">
                  <w:pPr>
                    <w:spacing w:after="0"/>
                    <w:rPr>
                      <w:rFonts w:eastAsia="Times New Roman" w:cs="Arial"/>
                      <w:iCs/>
                      <w:sz w:val="20"/>
                      <w:szCs w:val="20"/>
                      <w:lang w:eastAsia="cs-CZ"/>
                    </w:rPr>
                  </w:pPr>
                  <w:r w:rsidRPr="001E1F0D">
                    <w:rPr>
                      <w:rFonts w:eastAsia="Times New Roman" w:cs="Arial"/>
                      <w:iCs/>
                      <w:sz w:val="20"/>
                      <w:szCs w:val="20"/>
                      <w:lang w:eastAsia="cs-CZ"/>
                    </w:rPr>
                    <w:t>Projektový záměr</w:t>
                  </w:r>
                </w:p>
              </w:tc>
              <w:sdt>
                <w:sdtPr>
                  <w:rPr>
                    <w:rFonts w:eastAsia="Times New Roman" w:cs="Arial"/>
                    <w:iCs/>
                    <w:sz w:val="20"/>
                    <w:szCs w:val="20"/>
                    <w:lang w:eastAsia="cs-CZ"/>
                  </w:rPr>
                  <w:id w:val="324872680"/>
                  <w14:checkbox>
                    <w14:checked w14:val="0"/>
                    <w14:checkedState w14:val="2612" w14:font="MS Gothic"/>
                    <w14:uncheckedState w14:val="2610" w14:font="MS Gothic"/>
                  </w14:checkbox>
                </w:sdtPr>
                <w:sdtEndPr/>
                <w:sdtContent>
                  <w:tc>
                    <w:tcPr>
                      <w:tcW w:w="636" w:type="pct"/>
                      <w:shd w:val="clear" w:color="auto" w:fill="auto"/>
                    </w:tcPr>
                    <w:p w14:paraId="79974836" w14:textId="77777777" w:rsidR="007034F7" w:rsidRPr="001E1F0D" w:rsidRDefault="007034F7" w:rsidP="001E1F0D">
                      <w:pPr>
                        <w:spacing w:after="0"/>
                        <w:rPr>
                          <w:rFonts w:eastAsia="Times New Roman" w:cs="Arial"/>
                          <w:iCs/>
                          <w:sz w:val="20"/>
                          <w:szCs w:val="20"/>
                          <w:lang w:eastAsia="cs-CZ"/>
                        </w:rPr>
                      </w:pPr>
                      <w:r w:rsidRPr="001E1F0D">
                        <w:rPr>
                          <w:rFonts w:ascii="MS Gothic" w:eastAsia="MS Gothic" w:hAnsi="MS Gothic" w:cs="MS Gothic" w:hint="eastAsia"/>
                          <w:iCs/>
                          <w:sz w:val="20"/>
                          <w:szCs w:val="20"/>
                          <w:lang w:eastAsia="cs-CZ"/>
                        </w:rPr>
                        <w:t>☐</w:t>
                      </w:r>
                    </w:p>
                  </w:tc>
                </w:sdtContent>
              </w:sdt>
              <w:sdt>
                <w:sdtPr>
                  <w:rPr>
                    <w:rFonts w:eastAsia="Times New Roman" w:cs="Arial"/>
                    <w:iCs/>
                    <w:sz w:val="20"/>
                    <w:szCs w:val="20"/>
                    <w:lang w:eastAsia="cs-CZ"/>
                  </w:rPr>
                  <w:id w:val="-91933891"/>
                  <w14:checkbox>
                    <w14:checked w14:val="0"/>
                    <w14:checkedState w14:val="2612" w14:font="MS Gothic"/>
                    <w14:uncheckedState w14:val="2610" w14:font="MS Gothic"/>
                  </w14:checkbox>
                </w:sdtPr>
                <w:sdtEndPr/>
                <w:sdtContent>
                  <w:tc>
                    <w:tcPr>
                      <w:tcW w:w="588" w:type="pct"/>
                    </w:tcPr>
                    <w:p w14:paraId="3BBA3974" w14:textId="77777777" w:rsidR="007034F7" w:rsidRPr="001E1F0D" w:rsidRDefault="007034F7" w:rsidP="001E1F0D">
                      <w:pPr>
                        <w:spacing w:after="0"/>
                        <w:rPr>
                          <w:rFonts w:eastAsia="Times New Roman" w:cs="Arial"/>
                          <w:iCs/>
                          <w:sz w:val="20"/>
                          <w:szCs w:val="20"/>
                          <w:lang w:eastAsia="cs-CZ"/>
                        </w:rPr>
                      </w:pPr>
                      <w:r w:rsidRPr="001E1F0D">
                        <w:rPr>
                          <w:rFonts w:ascii="MS Gothic" w:eastAsia="MS Gothic" w:hAnsi="MS Gothic" w:cs="MS Gothic" w:hint="eastAsia"/>
                          <w:iCs/>
                          <w:sz w:val="20"/>
                          <w:szCs w:val="20"/>
                          <w:lang w:eastAsia="cs-CZ"/>
                        </w:rPr>
                        <w:t>☐</w:t>
                      </w:r>
                    </w:p>
                  </w:tc>
                </w:sdtContent>
              </w:sdt>
              <w:sdt>
                <w:sdtPr>
                  <w:rPr>
                    <w:rFonts w:eastAsia="Times New Roman" w:cs="Arial"/>
                    <w:iCs/>
                    <w:sz w:val="20"/>
                    <w:szCs w:val="20"/>
                    <w:lang w:eastAsia="cs-CZ"/>
                  </w:rPr>
                  <w:id w:val="-354889229"/>
                  <w14:checkbox>
                    <w14:checked w14:val="0"/>
                    <w14:checkedState w14:val="2612" w14:font="MS Gothic"/>
                    <w14:uncheckedState w14:val="2610" w14:font="MS Gothic"/>
                  </w14:checkbox>
                </w:sdtPr>
                <w:sdtEndPr/>
                <w:sdtContent>
                  <w:tc>
                    <w:tcPr>
                      <w:tcW w:w="1518" w:type="pct"/>
                      <w:shd w:val="clear" w:color="auto" w:fill="auto"/>
                    </w:tcPr>
                    <w:p w14:paraId="723AD81A" w14:textId="77777777" w:rsidR="007034F7" w:rsidRPr="001E1F0D" w:rsidRDefault="007034F7" w:rsidP="001E1F0D">
                      <w:pPr>
                        <w:spacing w:after="0"/>
                        <w:rPr>
                          <w:rFonts w:eastAsia="Times New Roman" w:cs="Arial"/>
                          <w:iCs/>
                          <w:sz w:val="20"/>
                          <w:szCs w:val="20"/>
                          <w:lang w:eastAsia="cs-CZ"/>
                        </w:rPr>
                      </w:pPr>
                      <w:r w:rsidRPr="001E1F0D">
                        <w:rPr>
                          <w:rFonts w:ascii="MS Gothic" w:eastAsia="MS Gothic" w:hAnsi="MS Gothic" w:cs="MS Gothic" w:hint="eastAsia"/>
                          <w:iCs/>
                          <w:sz w:val="20"/>
                          <w:szCs w:val="20"/>
                          <w:lang w:eastAsia="cs-CZ"/>
                        </w:rPr>
                        <w:t>☐</w:t>
                      </w:r>
                    </w:p>
                  </w:tc>
                </w:sdtContent>
              </w:sdt>
            </w:tr>
            <w:tr w:rsidR="007034F7" w:rsidRPr="001E1F0D" w14:paraId="5C1FFC37" w14:textId="77777777" w:rsidTr="007034F7">
              <w:tc>
                <w:tcPr>
                  <w:tcW w:w="2258" w:type="pct"/>
                  <w:shd w:val="clear" w:color="auto" w:fill="auto"/>
                </w:tcPr>
                <w:p w14:paraId="38F8BD66" w14:textId="77777777" w:rsidR="007034F7" w:rsidRPr="001E1F0D" w:rsidRDefault="007034F7" w:rsidP="001E1F0D">
                  <w:pPr>
                    <w:spacing w:after="0"/>
                    <w:rPr>
                      <w:rFonts w:eastAsia="Times New Roman" w:cs="Arial"/>
                      <w:iCs/>
                      <w:sz w:val="20"/>
                      <w:szCs w:val="20"/>
                      <w:lang w:eastAsia="cs-CZ"/>
                    </w:rPr>
                  </w:pPr>
                  <w:r w:rsidRPr="001E1F0D">
                    <w:rPr>
                      <w:rFonts w:eastAsia="Times New Roman" w:cs="Arial"/>
                      <w:iCs/>
                      <w:sz w:val="20"/>
                      <w:szCs w:val="20"/>
                      <w:lang w:eastAsia="cs-CZ"/>
                    </w:rPr>
                    <w:t>Investiční záměr</w:t>
                  </w:r>
                </w:p>
              </w:tc>
              <w:sdt>
                <w:sdtPr>
                  <w:rPr>
                    <w:rFonts w:eastAsia="Times New Roman" w:cs="Arial"/>
                    <w:iCs/>
                    <w:sz w:val="20"/>
                    <w:szCs w:val="20"/>
                    <w:lang w:eastAsia="cs-CZ"/>
                  </w:rPr>
                  <w:id w:val="1554039729"/>
                  <w14:checkbox>
                    <w14:checked w14:val="0"/>
                    <w14:checkedState w14:val="2612" w14:font="MS Gothic"/>
                    <w14:uncheckedState w14:val="2610" w14:font="MS Gothic"/>
                  </w14:checkbox>
                </w:sdtPr>
                <w:sdtEndPr/>
                <w:sdtContent>
                  <w:tc>
                    <w:tcPr>
                      <w:tcW w:w="636" w:type="pct"/>
                      <w:shd w:val="clear" w:color="auto" w:fill="auto"/>
                    </w:tcPr>
                    <w:p w14:paraId="3986C4ED" w14:textId="77777777" w:rsidR="007034F7" w:rsidRPr="001E1F0D" w:rsidRDefault="007034F7" w:rsidP="001E1F0D">
                      <w:pPr>
                        <w:spacing w:after="0"/>
                        <w:rPr>
                          <w:rFonts w:eastAsia="Times New Roman" w:cs="Arial"/>
                          <w:iCs/>
                          <w:sz w:val="20"/>
                          <w:szCs w:val="20"/>
                          <w:lang w:eastAsia="cs-CZ"/>
                        </w:rPr>
                      </w:pPr>
                      <w:r w:rsidRPr="001E1F0D">
                        <w:rPr>
                          <w:rFonts w:ascii="MS Gothic" w:eastAsia="MS Gothic" w:hAnsi="MS Gothic" w:cs="MS Gothic" w:hint="eastAsia"/>
                          <w:iCs/>
                          <w:sz w:val="20"/>
                          <w:szCs w:val="20"/>
                          <w:lang w:eastAsia="cs-CZ"/>
                        </w:rPr>
                        <w:t>☐</w:t>
                      </w:r>
                    </w:p>
                  </w:tc>
                </w:sdtContent>
              </w:sdt>
              <w:sdt>
                <w:sdtPr>
                  <w:rPr>
                    <w:rFonts w:eastAsia="Times New Roman" w:cs="Arial"/>
                    <w:iCs/>
                    <w:sz w:val="20"/>
                    <w:szCs w:val="20"/>
                    <w:lang w:eastAsia="cs-CZ"/>
                  </w:rPr>
                  <w:id w:val="-1271546872"/>
                  <w14:checkbox>
                    <w14:checked w14:val="0"/>
                    <w14:checkedState w14:val="2612" w14:font="MS Gothic"/>
                    <w14:uncheckedState w14:val="2610" w14:font="MS Gothic"/>
                  </w14:checkbox>
                </w:sdtPr>
                <w:sdtEndPr/>
                <w:sdtContent>
                  <w:tc>
                    <w:tcPr>
                      <w:tcW w:w="588" w:type="pct"/>
                    </w:tcPr>
                    <w:p w14:paraId="023D8DE5" w14:textId="77777777" w:rsidR="007034F7" w:rsidRPr="001E1F0D" w:rsidRDefault="007034F7" w:rsidP="001E1F0D">
                      <w:pPr>
                        <w:spacing w:after="0"/>
                        <w:rPr>
                          <w:rFonts w:eastAsia="Times New Roman" w:cs="Arial"/>
                          <w:iCs/>
                          <w:sz w:val="20"/>
                          <w:szCs w:val="20"/>
                          <w:lang w:eastAsia="cs-CZ"/>
                        </w:rPr>
                      </w:pPr>
                      <w:r w:rsidRPr="001E1F0D">
                        <w:rPr>
                          <w:rFonts w:ascii="MS Gothic" w:eastAsia="MS Gothic" w:hAnsi="MS Gothic" w:cs="MS Gothic" w:hint="eastAsia"/>
                          <w:iCs/>
                          <w:sz w:val="20"/>
                          <w:szCs w:val="20"/>
                          <w:lang w:eastAsia="cs-CZ"/>
                        </w:rPr>
                        <w:t>☐</w:t>
                      </w:r>
                    </w:p>
                  </w:tc>
                </w:sdtContent>
              </w:sdt>
              <w:sdt>
                <w:sdtPr>
                  <w:rPr>
                    <w:rFonts w:eastAsia="Times New Roman" w:cs="Arial"/>
                    <w:iCs/>
                    <w:sz w:val="20"/>
                    <w:szCs w:val="20"/>
                    <w:lang w:eastAsia="cs-CZ"/>
                  </w:rPr>
                  <w:id w:val="-211117391"/>
                  <w14:checkbox>
                    <w14:checked w14:val="0"/>
                    <w14:checkedState w14:val="2612" w14:font="MS Gothic"/>
                    <w14:uncheckedState w14:val="2610" w14:font="MS Gothic"/>
                  </w14:checkbox>
                </w:sdtPr>
                <w:sdtEndPr/>
                <w:sdtContent>
                  <w:tc>
                    <w:tcPr>
                      <w:tcW w:w="1518" w:type="pct"/>
                      <w:shd w:val="clear" w:color="auto" w:fill="auto"/>
                    </w:tcPr>
                    <w:p w14:paraId="0E793CD9" w14:textId="77777777" w:rsidR="007034F7" w:rsidRPr="001E1F0D" w:rsidRDefault="007034F7" w:rsidP="001E1F0D">
                      <w:pPr>
                        <w:spacing w:after="0"/>
                        <w:rPr>
                          <w:rFonts w:eastAsia="Times New Roman" w:cs="Arial"/>
                          <w:iCs/>
                          <w:sz w:val="20"/>
                          <w:szCs w:val="20"/>
                          <w:lang w:eastAsia="cs-CZ"/>
                        </w:rPr>
                      </w:pPr>
                      <w:r w:rsidRPr="001E1F0D">
                        <w:rPr>
                          <w:rFonts w:ascii="MS Gothic" w:eastAsia="MS Gothic" w:hAnsi="MS Gothic" w:cs="MS Gothic" w:hint="eastAsia"/>
                          <w:iCs/>
                          <w:sz w:val="20"/>
                          <w:szCs w:val="20"/>
                          <w:lang w:eastAsia="cs-CZ"/>
                        </w:rPr>
                        <w:t>☐</w:t>
                      </w:r>
                    </w:p>
                  </w:tc>
                </w:sdtContent>
              </w:sdt>
            </w:tr>
            <w:tr w:rsidR="007034F7" w:rsidRPr="001E1F0D" w14:paraId="0E9A0288" w14:textId="77777777" w:rsidTr="007034F7">
              <w:tc>
                <w:tcPr>
                  <w:tcW w:w="2258" w:type="pct"/>
                  <w:shd w:val="clear" w:color="auto" w:fill="auto"/>
                </w:tcPr>
                <w:p w14:paraId="521BC157" w14:textId="77777777" w:rsidR="007034F7" w:rsidRPr="001E1F0D" w:rsidRDefault="007034F7" w:rsidP="001E1F0D">
                  <w:pPr>
                    <w:spacing w:after="0"/>
                    <w:rPr>
                      <w:rFonts w:eastAsia="Times New Roman" w:cs="Arial"/>
                      <w:iCs/>
                      <w:sz w:val="20"/>
                      <w:szCs w:val="20"/>
                      <w:lang w:eastAsia="cs-CZ"/>
                    </w:rPr>
                  </w:pPr>
                  <w:r w:rsidRPr="001E1F0D">
                    <w:rPr>
                      <w:rFonts w:eastAsia="Times New Roman" w:cs="Arial"/>
                      <w:iCs/>
                      <w:sz w:val="20"/>
                      <w:szCs w:val="20"/>
                      <w:lang w:eastAsia="cs-CZ"/>
                    </w:rPr>
                    <w:t>Územní rozhodnutí</w:t>
                  </w:r>
                </w:p>
              </w:tc>
              <w:sdt>
                <w:sdtPr>
                  <w:rPr>
                    <w:rFonts w:eastAsia="Times New Roman" w:cs="Arial"/>
                    <w:iCs/>
                    <w:sz w:val="20"/>
                    <w:szCs w:val="20"/>
                    <w:lang w:eastAsia="cs-CZ"/>
                  </w:rPr>
                  <w:id w:val="-682744278"/>
                  <w14:checkbox>
                    <w14:checked w14:val="0"/>
                    <w14:checkedState w14:val="2612" w14:font="MS Gothic"/>
                    <w14:uncheckedState w14:val="2610" w14:font="MS Gothic"/>
                  </w14:checkbox>
                </w:sdtPr>
                <w:sdtEndPr/>
                <w:sdtContent>
                  <w:tc>
                    <w:tcPr>
                      <w:tcW w:w="636" w:type="pct"/>
                      <w:shd w:val="clear" w:color="auto" w:fill="auto"/>
                    </w:tcPr>
                    <w:p w14:paraId="0DD50E03" w14:textId="77777777" w:rsidR="007034F7" w:rsidRPr="001E1F0D" w:rsidRDefault="007034F7" w:rsidP="001E1F0D">
                      <w:pPr>
                        <w:spacing w:after="0"/>
                        <w:rPr>
                          <w:rFonts w:eastAsia="Times New Roman" w:cs="Arial"/>
                          <w:iCs/>
                          <w:sz w:val="20"/>
                          <w:szCs w:val="20"/>
                          <w:lang w:eastAsia="cs-CZ"/>
                        </w:rPr>
                      </w:pPr>
                      <w:r w:rsidRPr="001E1F0D">
                        <w:rPr>
                          <w:rFonts w:ascii="MS Gothic" w:eastAsia="MS Gothic" w:hAnsi="MS Gothic" w:cs="MS Gothic" w:hint="eastAsia"/>
                          <w:iCs/>
                          <w:sz w:val="20"/>
                          <w:szCs w:val="20"/>
                          <w:lang w:eastAsia="cs-CZ"/>
                        </w:rPr>
                        <w:t>☐</w:t>
                      </w:r>
                    </w:p>
                  </w:tc>
                </w:sdtContent>
              </w:sdt>
              <w:sdt>
                <w:sdtPr>
                  <w:rPr>
                    <w:rFonts w:eastAsia="Times New Roman" w:cs="Arial"/>
                    <w:iCs/>
                    <w:sz w:val="20"/>
                    <w:szCs w:val="20"/>
                    <w:lang w:eastAsia="cs-CZ"/>
                  </w:rPr>
                  <w:id w:val="1766727342"/>
                  <w14:checkbox>
                    <w14:checked w14:val="0"/>
                    <w14:checkedState w14:val="2612" w14:font="MS Gothic"/>
                    <w14:uncheckedState w14:val="2610" w14:font="MS Gothic"/>
                  </w14:checkbox>
                </w:sdtPr>
                <w:sdtEndPr/>
                <w:sdtContent>
                  <w:tc>
                    <w:tcPr>
                      <w:tcW w:w="588" w:type="pct"/>
                    </w:tcPr>
                    <w:p w14:paraId="41872FAE" w14:textId="77777777" w:rsidR="007034F7" w:rsidRPr="001E1F0D" w:rsidRDefault="007034F7" w:rsidP="001E1F0D">
                      <w:pPr>
                        <w:spacing w:after="0"/>
                        <w:rPr>
                          <w:rFonts w:eastAsia="Times New Roman" w:cs="Arial"/>
                          <w:iCs/>
                          <w:sz w:val="20"/>
                          <w:szCs w:val="20"/>
                          <w:lang w:eastAsia="cs-CZ"/>
                        </w:rPr>
                      </w:pPr>
                      <w:r w:rsidRPr="001E1F0D">
                        <w:rPr>
                          <w:rFonts w:ascii="MS Gothic" w:eastAsia="MS Gothic" w:hAnsi="MS Gothic" w:cs="MS Gothic" w:hint="eastAsia"/>
                          <w:iCs/>
                          <w:sz w:val="20"/>
                          <w:szCs w:val="20"/>
                          <w:lang w:eastAsia="cs-CZ"/>
                        </w:rPr>
                        <w:t>☐</w:t>
                      </w:r>
                    </w:p>
                  </w:tc>
                </w:sdtContent>
              </w:sdt>
              <w:sdt>
                <w:sdtPr>
                  <w:rPr>
                    <w:rFonts w:eastAsia="Times New Roman" w:cs="Arial"/>
                    <w:iCs/>
                    <w:sz w:val="20"/>
                    <w:szCs w:val="20"/>
                    <w:lang w:eastAsia="cs-CZ"/>
                  </w:rPr>
                  <w:id w:val="986284601"/>
                  <w14:checkbox>
                    <w14:checked w14:val="0"/>
                    <w14:checkedState w14:val="2612" w14:font="MS Gothic"/>
                    <w14:uncheckedState w14:val="2610" w14:font="MS Gothic"/>
                  </w14:checkbox>
                </w:sdtPr>
                <w:sdtEndPr/>
                <w:sdtContent>
                  <w:tc>
                    <w:tcPr>
                      <w:tcW w:w="1518" w:type="pct"/>
                      <w:shd w:val="clear" w:color="auto" w:fill="auto"/>
                    </w:tcPr>
                    <w:p w14:paraId="7A3CEE97" w14:textId="77777777" w:rsidR="007034F7" w:rsidRPr="001E1F0D" w:rsidRDefault="007034F7" w:rsidP="001E1F0D">
                      <w:pPr>
                        <w:spacing w:after="0"/>
                        <w:rPr>
                          <w:rFonts w:eastAsia="Times New Roman" w:cs="Arial"/>
                          <w:iCs/>
                          <w:sz w:val="20"/>
                          <w:szCs w:val="20"/>
                          <w:lang w:eastAsia="cs-CZ"/>
                        </w:rPr>
                      </w:pPr>
                      <w:r w:rsidRPr="001E1F0D">
                        <w:rPr>
                          <w:rFonts w:ascii="MS Gothic" w:eastAsia="MS Gothic" w:hAnsi="MS Gothic" w:cs="MS Gothic" w:hint="eastAsia"/>
                          <w:iCs/>
                          <w:sz w:val="20"/>
                          <w:szCs w:val="20"/>
                          <w:lang w:eastAsia="cs-CZ"/>
                        </w:rPr>
                        <w:t>☐</w:t>
                      </w:r>
                    </w:p>
                  </w:tc>
                </w:sdtContent>
              </w:sdt>
            </w:tr>
            <w:tr w:rsidR="007034F7" w:rsidRPr="001E1F0D" w14:paraId="0F518CE6" w14:textId="77777777" w:rsidTr="007034F7">
              <w:tc>
                <w:tcPr>
                  <w:tcW w:w="2258" w:type="pct"/>
                  <w:shd w:val="clear" w:color="auto" w:fill="auto"/>
                </w:tcPr>
                <w:p w14:paraId="455FCFA2" w14:textId="77777777" w:rsidR="007034F7" w:rsidRPr="001E1F0D" w:rsidRDefault="007034F7" w:rsidP="001E1F0D">
                  <w:pPr>
                    <w:spacing w:after="0"/>
                    <w:rPr>
                      <w:rFonts w:eastAsia="Times New Roman" w:cs="Arial"/>
                      <w:iCs/>
                      <w:sz w:val="20"/>
                      <w:szCs w:val="20"/>
                      <w:lang w:eastAsia="cs-CZ"/>
                    </w:rPr>
                  </w:pPr>
                  <w:r w:rsidRPr="001E1F0D">
                    <w:rPr>
                      <w:rFonts w:eastAsia="Times New Roman" w:cs="Arial"/>
                      <w:iCs/>
                      <w:sz w:val="20"/>
                      <w:szCs w:val="20"/>
                      <w:lang w:eastAsia="cs-CZ"/>
                    </w:rPr>
                    <w:t>Studie proveditelnosti</w:t>
                  </w:r>
                </w:p>
              </w:tc>
              <w:sdt>
                <w:sdtPr>
                  <w:rPr>
                    <w:rFonts w:eastAsia="Times New Roman" w:cs="Arial"/>
                    <w:iCs/>
                    <w:sz w:val="20"/>
                    <w:szCs w:val="20"/>
                    <w:lang w:eastAsia="cs-CZ"/>
                  </w:rPr>
                  <w:id w:val="868110710"/>
                  <w14:checkbox>
                    <w14:checked w14:val="0"/>
                    <w14:checkedState w14:val="2612" w14:font="MS Gothic"/>
                    <w14:uncheckedState w14:val="2610" w14:font="MS Gothic"/>
                  </w14:checkbox>
                </w:sdtPr>
                <w:sdtEndPr/>
                <w:sdtContent>
                  <w:tc>
                    <w:tcPr>
                      <w:tcW w:w="636" w:type="pct"/>
                      <w:shd w:val="clear" w:color="auto" w:fill="auto"/>
                    </w:tcPr>
                    <w:p w14:paraId="07AD447C" w14:textId="77777777" w:rsidR="007034F7" w:rsidRPr="001E1F0D" w:rsidRDefault="007034F7" w:rsidP="001E1F0D">
                      <w:pPr>
                        <w:spacing w:after="0"/>
                        <w:rPr>
                          <w:rFonts w:eastAsia="Times New Roman" w:cs="Arial"/>
                          <w:iCs/>
                          <w:sz w:val="20"/>
                          <w:szCs w:val="20"/>
                          <w:lang w:eastAsia="cs-CZ"/>
                        </w:rPr>
                      </w:pPr>
                      <w:r w:rsidRPr="001E1F0D">
                        <w:rPr>
                          <w:rFonts w:ascii="MS Gothic" w:eastAsia="MS Gothic" w:hAnsi="MS Gothic" w:cs="MS Gothic" w:hint="eastAsia"/>
                          <w:iCs/>
                          <w:sz w:val="20"/>
                          <w:szCs w:val="20"/>
                          <w:lang w:eastAsia="cs-CZ"/>
                        </w:rPr>
                        <w:t>☐</w:t>
                      </w:r>
                    </w:p>
                  </w:tc>
                </w:sdtContent>
              </w:sdt>
              <w:sdt>
                <w:sdtPr>
                  <w:rPr>
                    <w:rFonts w:eastAsia="Times New Roman" w:cs="Arial"/>
                    <w:iCs/>
                    <w:sz w:val="20"/>
                    <w:szCs w:val="20"/>
                    <w:lang w:eastAsia="cs-CZ"/>
                  </w:rPr>
                  <w:id w:val="1660354995"/>
                  <w14:checkbox>
                    <w14:checked w14:val="0"/>
                    <w14:checkedState w14:val="2612" w14:font="MS Gothic"/>
                    <w14:uncheckedState w14:val="2610" w14:font="MS Gothic"/>
                  </w14:checkbox>
                </w:sdtPr>
                <w:sdtEndPr/>
                <w:sdtContent>
                  <w:tc>
                    <w:tcPr>
                      <w:tcW w:w="588" w:type="pct"/>
                    </w:tcPr>
                    <w:p w14:paraId="1D28F93A" w14:textId="77777777" w:rsidR="007034F7" w:rsidRPr="001E1F0D" w:rsidRDefault="007034F7" w:rsidP="001E1F0D">
                      <w:pPr>
                        <w:spacing w:after="0"/>
                        <w:rPr>
                          <w:rFonts w:eastAsia="Times New Roman" w:cs="Arial"/>
                          <w:iCs/>
                          <w:sz w:val="20"/>
                          <w:szCs w:val="20"/>
                          <w:lang w:eastAsia="cs-CZ"/>
                        </w:rPr>
                      </w:pPr>
                      <w:r w:rsidRPr="001E1F0D">
                        <w:rPr>
                          <w:rFonts w:ascii="MS Gothic" w:eastAsia="MS Gothic" w:hAnsi="MS Gothic" w:cs="MS Gothic" w:hint="eastAsia"/>
                          <w:iCs/>
                          <w:sz w:val="20"/>
                          <w:szCs w:val="20"/>
                          <w:lang w:eastAsia="cs-CZ"/>
                        </w:rPr>
                        <w:t>☐</w:t>
                      </w:r>
                    </w:p>
                  </w:tc>
                </w:sdtContent>
              </w:sdt>
              <w:sdt>
                <w:sdtPr>
                  <w:rPr>
                    <w:rFonts w:eastAsia="Times New Roman" w:cs="Arial"/>
                    <w:iCs/>
                    <w:sz w:val="20"/>
                    <w:szCs w:val="20"/>
                    <w:lang w:eastAsia="cs-CZ"/>
                  </w:rPr>
                  <w:id w:val="-2030329268"/>
                  <w14:checkbox>
                    <w14:checked w14:val="0"/>
                    <w14:checkedState w14:val="2612" w14:font="MS Gothic"/>
                    <w14:uncheckedState w14:val="2610" w14:font="MS Gothic"/>
                  </w14:checkbox>
                </w:sdtPr>
                <w:sdtEndPr/>
                <w:sdtContent>
                  <w:tc>
                    <w:tcPr>
                      <w:tcW w:w="1518" w:type="pct"/>
                      <w:shd w:val="clear" w:color="auto" w:fill="auto"/>
                    </w:tcPr>
                    <w:p w14:paraId="47EDF80B" w14:textId="77777777" w:rsidR="007034F7" w:rsidRPr="001E1F0D" w:rsidRDefault="007034F7" w:rsidP="001E1F0D">
                      <w:pPr>
                        <w:spacing w:after="0"/>
                        <w:rPr>
                          <w:rFonts w:eastAsia="Times New Roman" w:cs="Arial"/>
                          <w:iCs/>
                          <w:sz w:val="20"/>
                          <w:szCs w:val="20"/>
                          <w:lang w:eastAsia="cs-CZ"/>
                        </w:rPr>
                      </w:pPr>
                      <w:r w:rsidRPr="001E1F0D">
                        <w:rPr>
                          <w:rFonts w:ascii="MS Gothic" w:eastAsia="MS Gothic" w:hAnsi="MS Gothic" w:cs="MS Gothic" w:hint="eastAsia"/>
                          <w:iCs/>
                          <w:sz w:val="20"/>
                          <w:szCs w:val="20"/>
                          <w:lang w:eastAsia="cs-CZ"/>
                        </w:rPr>
                        <w:t>☐</w:t>
                      </w:r>
                    </w:p>
                  </w:tc>
                </w:sdtContent>
              </w:sdt>
            </w:tr>
            <w:tr w:rsidR="007034F7" w:rsidRPr="001E1F0D" w14:paraId="368885C8" w14:textId="77777777" w:rsidTr="007034F7">
              <w:tc>
                <w:tcPr>
                  <w:tcW w:w="2258" w:type="pct"/>
                  <w:shd w:val="clear" w:color="auto" w:fill="auto"/>
                </w:tcPr>
                <w:p w14:paraId="4697114C" w14:textId="77777777" w:rsidR="007034F7" w:rsidRPr="001E1F0D" w:rsidRDefault="007034F7" w:rsidP="001E1F0D">
                  <w:pPr>
                    <w:spacing w:after="0"/>
                    <w:rPr>
                      <w:rFonts w:eastAsia="Times New Roman" w:cs="Arial"/>
                      <w:iCs/>
                      <w:sz w:val="20"/>
                      <w:szCs w:val="20"/>
                      <w:lang w:eastAsia="cs-CZ"/>
                    </w:rPr>
                  </w:pPr>
                  <w:r w:rsidRPr="001E1F0D">
                    <w:rPr>
                      <w:rFonts w:eastAsia="Times New Roman" w:cs="Arial"/>
                      <w:iCs/>
                      <w:sz w:val="20"/>
                      <w:szCs w:val="20"/>
                      <w:lang w:eastAsia="cs-CZ"/>
                    </w:rPr>
                    <w:t>Analýza nákladů a výnosů</w:t>
                  </w:r>
                </w:p>
              </w:tc>
              <w:sdt>
                <w:sdtPr>
                  <w:rPr>
                    <w:rFonts w:eastAsia="Times New Roman" w:cs="Arial"/>
                    <w:iCs/>
                    <w:sz w:val="20"/>
                    <w:szCs w:val="20"/>
                    <w:lang w:eastAsia="cs-CZ"/>
                  </w:rPr>
                  <w:id w:val="-1633008213"/>
                  <w14:checkbox>
                    <w14:checked w14:val="0"/>
                    <w14:checkedState w14:val="2612" w14:font="MS Gothic"/>
                    <w14:uncheckedState w14:val="2610" w14:font="MS Gothic"/>
                  </w14:checkbox>
                </w:sdtPr>
                <w:sdtEndPr/>
                <w:sdtContent>
                  <w:tc>
                    <w:tcPr>
                      <w:tcW w:w="636" w:type="pct"/>
                      <w:shd w:val="clear" w:color="auto" w:fill="auto"/>
                    </w:tcPr>
                    <w:p w14:paraId="2C7F5DDD" w14:textId="77777777" w:rsidR="007034F7" w:rsidRPr="001E1F0D" w:rsidRDefault="007034F7" w:rsidP="001E1F0D">
                      <w:pPr>
                        <w:spacing w:after="0"/>
                        <w:rPr>
                          <w:rFonts w:eastAsia="Times New Roman" w:cs="Arial"/>
                          <w:iCs/>
                          <w:sz w:val="20"/>
                          <w:szCs w:val="20"/>
                          <w:lang w:eastAsia="cs-CZ"/>
                        </w:rPr>
                      </w:pPr>
                      <w:r w:rsidRPr="001E1F0D">
                        <w:rPr>
                          <w:rFonts w:ascii="MS Gothic" w:eastAsia="MS Gothic" w:hAnsi="MS Gothic" w:cs="MS Gothic" w:hint="eastAsia"/>
                          <w:iCs/>
                          <w:sz w:val="20"/>
                          <w:szCs w:val="20"/>
                          <w:lang w:eastAsia="cs-CZ"/>
                        </w:rPr>
                        <w:t>☐</w:t>
                      </w:r>
                    </w:p>
                  </w:tc>
                </w:sdtContent>
              </w:sdt>
              <w:sdt>
                <w:sdtPr>
                  <w:rPr>
                    <w:rFonts w:eastAsia="Times New Roman" w:cs="Arial"/>
                    <w:iCs/>
                    <w:sz w:val="20"/>
                    <w:szCs w:val="20"/>
                    <w:lang w:eastAsia="cs-CZ"/>
                  </w:rPr>
                  <w:id w:val="-235392593"/>
                  <w14:checkbox>
                    <w14:checked w14:val="0"/>
                    <w14:checkedState w14:val="2612" w14:font="MS Gothic"/>
                    <w14:uncheckedState w14:val="2610" w14:font="MS Gothic"/>
                  </w14:checkbox>
                </w:sdtPr>
                <w:sdtEndPr/>
                <w:sdtContent>
                  <w:tc>
                    <w:tcPr>
                      <w:tcW w:w="588" w:type="pct"/>
                    </w:tcPr>
                    <w:p w14:paraId="2D40A52D" w14:textId="77777777" w:rsidR="007034F7" w:rsidRPr="001E1F0D" w:rsidRDefault="007034F7" w:rsidP="001E1F0D">
                      <w:pPr>
                        <w:spacing w:after="0"/>
                        <w:rPr>
                          <w:rFonts w:eastAsia="Times New Roman" w:cs="Arial"/>
                          <w:iCs/>
                          <w:sz w:val="20"/>
                          <w:szCs w:val="20"/>
                          <w:lang w:eastAsia="cs-CZ"/>
                        </w:rPr>
                      </w:pPr>
                      <w:r w:rsidRPr="001E1F0D">
                        <w:rPr>
                          <w:rFonts w:ascii="MS Gothic" w:eastAsia="MS Gothic" w:hAnsi="MS Gothic" w:cs="MS Gothic" w:hint="eastAsia"/>
                          <w:iCs/>
                          <w:sz w:val="20"/>
                          <w:szCs w:val="20"/>
                          <w:lang w:eastAsia="cs-CZ"/>
                        </w:rPr>
                        <w:t>☐</w:t>
                      </w:r>
                    </w:p>
                  </w:tc>
                </w:sdtContent>
              </w:sdt>
              <w:sdt>
                <w:sdtPr>
                  <w:rPr>
                    <w:rFonts w:eastAsia="Times New Roman" w:cs="Arial"/>
                    <w:iCs/>
                    <w:sz w:val="20"/>
                    <w:szCs w:val="20"/>
                    <w:lang w:eastAsia="cs-CZ"/>
                  </w:rPr>
                  <w:id w:val="1456373760"/>
                  <w14:checkbox>
                    <w14:checked w14:val="0"/>
                    <w14:checkedState w14:val="2612" w14:font="MS Gothic"/>
                    <w14:uncheckedState w14:val="2610" w14:font="MS Gothic"/>
                  </w14:checkbox>
                </w:sdtPr>
                <w:sdtEndPr/>
                <w:sdtContent>
                  <w:tc>
                    <w:tcPr>
                      <w:tcW w:w="1518" w:type="pct"/>
                      <w:shd w:val="clear" w:color="auto" w:fill="auto"/>
                    </w:tcPr>
                    <w:p w14:paraId="240D8A8A" w14:textId="77777777" w:rsidR="007034F7" w:rsidRPr="001E1F0D" w:rsidRDefault="007034F7" w:rsidP="001E1F0D">
                      <w:pPr>
                        <w:spacing w:after="0"/>
                        <w:rPr>
                          <w:rFonts w:eastAsia="Times New Roman" w:cs="Arial"/>
                          <w:iCs/>
                          <w:sz w:val="20"/>
                          <w:szCs w:val="20"/>
                          <w:lang w:eastAsia="cs-CZ"/>
                        </w:rPr>
                      </w:pPr>
                      <w:r w:rsidRPr="001E1F0D">
                        <w:rPr>
                          <w:rFonts w:ascii="MS Gothic" w:eastAsia="MS Gothic" w:hAnsi="MS Gothic" w:cs="MS Gothic" w:hint="eastAsia"/>
                          <w:iCs/>
                          <w:sz w:val="20"/>
                          <w:szCs w:val="20"/>
                          <w:lang w:eastAsia="cs-CZ"/>
                        </w:rPr>
                        <w:t>☐</w:t>
                      </w:r>
                    </w:p>
                  </w:tc>
                </w:sdtContent>
              </w:sdt>
            </w:tr>
            <w:tr w:rsidR="007034F7" w:rsidRPr="001E1F0D" w14:paraId="5E01F0B6" w14:textId="77777777" w:rsidTr="007034F7">
              <w:tc>
                <w:tcPr>
                  <w:tcW w:w="2258" w:type="pct"/>
                  <w:shd w:val="clear" w:color="auto" w:fill="auto"/>
                </w:tcPr>
                <w:p w14:paraId="2E812598" w14:textId="77777777" w:rsidR="007034F7" w:rsidRPr="001E1F0D" w:rsidRDefault="007034F7" w:rsidP="001E1F0D">
                  <w:pPr>
                    <w:spacing w:after="0"/>
                    <w:rPr>
                      <w:rFonts w:eastAsia="Times New Roman" w:cs="Arial"/>
                      <w:iCs/>
                      <w:sz w:val="20"/>
                      <w:szCs w:val="20"/>
                      <w:lang w:eastAsia="cs-CZ"/>
                    </w:rPr>
                  </w:pPr>
                  <w:r w:rsidRPr="001E1F0D">
                    <w:rPr>
                      <w:rFonts w:eastAsia="Times New Roman" w:cs="Arial"/>
                      <w:iCs/>
                      <w:sz w:val="20"/>
                      <w:szCs w:val="20"/>
                      <w:lang w:eastAsia="cs-CZ"/>
                    </w:rPr>
                    <w:t>Studie dopadů na životní prostředí (EIA)</w:t>
                  </w:r>
                </w:p>
              </w:tc>
              <w:sdt>
                <w:sdtPr>
                  <w:rPr>
                    <w:rFonts w:eastAsia="Times New Roman" w:cs="Arial"/>
                    <w:iCs/>
                    <w:sz w:val="20"/>
                    <w:szCs w:val="20"/>
                    <w:lang w:eastAsia="cs-CZ"/>
                  </w:rPr>
                  <w:id w:val="-1804839865"/>
                  <w14:checkbox>
                    <w14:checked w14:val="0"/>
                    <w14:checkedState w14:val="2612" w14:font="MS Gothic"/>
                    <w14:uncheckedState w14:val="2610" w14:font="MS Gothic"/>
                  </w14:checkbox>
                </w:sdtPr>
                <w:sdtEndPr/>
                <w:sdtContent>
                  <w:tc>
                    <w:tcPr>
                      <w:tcW w:w="636" w:type="pct"/>
                      <w:shd w:val="clear" w:color="auto" w:fill="auto"/>
                    </w:tcPr>
                    <w:p w14:paraId="2B8C0D30" w14:textId="77777777" w:rsidR="007034F7" w:rsidRPr="001E1F0D" w:rsidRDefault="007034F7" w:rsidP="001E1F0D">
                      <w:pPr>
                        <w:spacing w:after="0"/>
                        <w:rPr>
                          <w:rFonts w:eastAsia="Times New Roman" w:cs="Arial"/>
                          <w:iCs/>
                          <w:sz w:val="20"/>
                          <w:szCs w:val="20"/>
                          <w:lang w:eastAsia="cs-CZ"/>
                        </w:rPr>
                      </w:pPr>
                      <w:r w:rsidRPr="001E1F0D">
                        <w:rPr>
                          <w:rFonts w:ascii="MS Gothic" w:eastAsia="MS Gothic" w:hAnsi="MS Gothic" w:cs="MS Gothic" w:hint="eastAsia"/>
                          <w:iCs/>
                          <w:sz w:val="20"/>
                          <w:szCs w:val="20"/>
                          <w:lang w:eastAsia="cs-CZ"/>
                        </w:rPr>
                        <w:t>☐</w:t>
                      </w:r>
                    </w:p>
                  </w:tc>
                </w:sdtContent>
              </w:sdt>
              <w:sdt>
                <w:sdtPr>
                  <w:rPr>
                    <w:rFonts w:eastAsia="Times New Roman" w:cs="Arial"/>
                    <w:iCs/>
                    <w:sz w:val="20"/>
                    <w:szCs w:val="20"/>
                    <w:lang w:eastAsia="cs-CZ"/>
                  </w:rPr>
                  <w:id w:val="-2034096302"/>
                  <w14:checkbox>
                    <w14:checked w14:val="0"/>
                    <w14:checkedState w14:val="2612" w14:font="MS Gothic"/>
                    <w14:uncheckedState w14:val="2610" w14:font="MS Gothic"/>
                  </w14:checkbox>
                </w:sdtPr>
                <w:sdtEndPr/>
                <w:sdtContent>
                  <w:tc>
                    <w:tcPr>
                      <w:tcW w:w="588" w:type="pct"/>
                    </w:tcPr>
                    <w:p w14:paraId="36E2C387" w14:textId="77777777" w:rsidR="007034F7" w:rsidRPr="001E1F0D" w:rsidRDefault="007034F7" w:rsidP="001E1F0D">
                      <w:pPr>
                        <w:spacing w:after="0"/>
                        <w:rPr>
                          <w:rFonts w:eastAsia="Times New Roman" w:cs="Arial"/>
                          <w:iCs/>
                          <w:sz w:val="20"/>
                          <w:szCs w:val="20"/>
                          <w:lang w:eastAsia="cs-CZ"/>
                        </w:rPr>
                      </w:pPr>
                      <w:r w:rsidRPr="001E1F0D">
                        <w:rPr>
                          <w:rFonts w:ascii="MS Gothic" w:eastAsia="MS Gothic" w:hAnsi="MS Gothic" w:cs="MS Gothic" w:hint="eastAsia"/>
                          <w:iCs/>
                          <w:sz w:val="20"/>
                          <w:szCs w:val="20"/>
                          <w:lang w:eastAsia="cs-CZ"/>
                        </w:rPr>
                        <w:t>☐</w:t>
                      </w:r>
                    </w:p>
                  </w:tc>
                </w:sdtContent>
              </w:sdt>
              <w:sdt>
                <w:sdtPr>
                  <w:rPr>
                    <w:rFonts w:eastAsia="Times New Roman" w:cs="Arial"/>
                    <w:iCs/>
                    <w:sz w:val="20"/>
                    <w:szCs w:val="20"/>
                    <w:lang w:eastAsia="cs-CZ"/>
                  </w:rPr>
                  <w:id w:val="-1173185993"/>
                  <w14:checkbox>
                    <w14:checked w14:val="0"/>
                    <w14:checkedState w14:val="2612" w14:font="MS Gothic"/>
                    <w14:uncheckedState w14:val="2610" w14:font="MS Gothic"/>
                  </w14:checkbox>
                </w:sdtPr>
                <w:sdtEndPr/>
                <w:sdtContent>
                  <w:tc>
                    <w:tcPr>
                      <w:tcW w:w="1518" w:type="pct"/>
                      <w:shd w:val="clear" w:color="auto" w:fill="auto"/>
                    </w:tcPr>
                    <w:p w14:paraId="3473EAC2" w14:textId="77777777" w:rsidR="007034F7" w:rsidRPr="001E1F0D" w:rsidRDefault="007034F7" w:rsidP="001E1F0D">
                      <w:pPr>
                        <w:spacing w:after="0"/>
                        <w:rPr>
                          <w:rFonts w:eastAsia="Times New Roman" w:cs="Arial"/>
                          <w:iCs/>
                          <w:sz w:val="20"/>
                          <w:szCs w:val="20"/>
                          <w:lang w:eastAsia="cs-CZ"/>
                        </w:rPr>
                      </w:pPr>
                      <w:r w:rsidRPr="001E1F0D">
                        <w:rPr>
                          <w:rFonts w:ascii="MS Gothic" w:eastAsia="MS Gothic" w:hAnsi="MS Gothic" w:cs="MS Gothic" w:hint="eastAsia"/>
                          <w:iCs/>
                          <w:sz w:val="20"/>
                          <w:szCs w:val="20"/>
                          <w:lang w:eastAsia="cs-CZ"/>
                        </w:rPr>
                        <w:t>☐</w:t>
                      </w:r>
                    </w:p>
                  </w:tc>
                </w:sdtContent>
              </w:sdt>
            </w:tr>
            <w:tr w:rsidR="007034F7" w:rsidRPr="001E1F0D" w14:paraId="68FF6EFF" w14:textId="77777777" w:rsidTr="007034F7">
              <w:tc>
                <w:tcPr>
                  <w:tcW w:w="2258" w:type="pct"/>
                  <w:shd w:val="clear" w:color="auto" w:fill="auto"/>
                </w:tcPr>
                <w:p w14:paraId="0B7C66F6" w14:textId="77777777" w:rsidR="007034F7" w:rsidRPr="001E1F0D" w:rsidRDefault="007034F7" w:rsidP="001E1F0D">
                  <w:pPr>
                    <w:spacing w:after="0"/>
                    <w:rPr>
                      <w:rFonts w:eastAsia="Times New Roman" w:cs="Arial"/>
                      <w:iCs/>
                      <w:sz w:val="20"/>
                      <w:szCs w:val="20"/>
                      <w:lang w:eastAsia="cs-CZ"/>
                    </w:rPr>
                  </w:pPr>
                  <w:r w:rsidRPr="001E1F0D">
                    <w:rPr>
                      <w:rFonts w:eastAsia="Times New Roman" w:cs="Arial"/>
                      <w:iCs/>
                      <w:sz w:val="20"/>
                      <w:szCs w:val="20"/>
                      <w:lang w:eastAsia="cs-CZ"/>
                    </w:rPr>
                    <w:t>Stavební povolení</w:t>
                  </w:r>
                </w:p>
              </w:tc>
              <w:sdt>
                <w:sdtPr>
                  <w:rPr>
                    <w:rFonts w:eastAsia="Times New Roman" w:cs="Arial"/>
                    <w:iCs/>
                    <w:sz w:val="20"/>
                    <w:szCs w:val="20"/>
                    <w:lang w:eastAsia="cs-CZ"/>
                  </w:rPr>
                  <w:id w:val="-1882550220"/>
                  <w14:checkbox>
                    <w14:checked w14:val="0"/>
                    <w14:checkedState w14:val="2612" w14:font="MS Gothic"/>
                    <w14:uncheckedState w14:val="2610" w14:font="MS Gothic"/>
                  </w14:checkbox>
                </w:sdtPr>
                <w:sdtEndPr/>
                <w:sdtContent>
                  <w:tc>
                    <w:tcPr>
                      <w:tcW w:w="636" w:type="pct"/>
                      <w:shd w:val="clear" w:color="auto" w:fill="auto"/>
                    </w:tcPr>
                    <w:p w14:paraId="3E86B3F9" w14:textId="77777777" w:rsidR="007034F7" w:rsidRPr="001E1F0D" w:rsidRDefault="007034F7" w:rsidP="001E1F0D">
                      <w:pPr>
                        <w:spacing w:after="0"/>
                        <w:rPr>
                          <w:rFonts w:eastAsia="Times New Roman" w:cs="Arial"/>
                          <w:iCs/>
                          <w:sz w:val="20"/>
                          <w:szCs w:val="20"/>
                          <w:lang w:eastAsia="cs-CZ"/>
                        </w:rPr>
                      </w:pPr>
                      <w:r w:rsidRPr="001E1F0D">
                        <w:rPr>
                          <w:rFonts w:ascii="MS Gothic" w:eastAsia="MS Gothic" w:hAnsi="MS Gothic" w:cs="MS Gothic" w:hint="eastAsia"/>
                          <w:iCs/>
                          <w:sz w:val="20"/>
                          <w:szCs w:val="20"/>
                          <w:lang w:eastAsia="cs-CZ"/>
                        </w:rPr>
                        <w:t>☐</w:t>
                      </w:r>
                    </w:p>
                  </w:tc>
                </w:sdtContent>
              </w:sdt>
              <w:sdt>
                <w:sdtPr>
                  <w:rPr>
                    <w:rFonts w:eastAsia="Times New Roman" w:cs="Arial"/>
                    <w:iCs/>
                    <w:sz w:val="20"/>
                    <w:szCs w:val="20"/>
                    <w:lang w:eastAsia="cs-CZ"/>
                  </w:rPr>
                  <w:id w:val="-2127387383"/>
                  <w14:checkbox>
                    <w14:checked w14:val="0"/>
                    <w14:checkedState w14:val="2612" w14:font="MS Gothic"/>
                    <w14:uncheckedState w14:val="2610" w14:font="MS Gothic"/>
                  </w14:checkbox>
                </w:sdtPr>
                <w:sdtEndPr/>
                <w:sdtContent>
                  <w:tc>
                    <w:tcPr>
                      <w:tcW w:w="588" w:type="pct"/>
                    </w:tcPr>
                    <w:p w14:paraId="50B331AC" w14:textId="77777777" w:rsidR="007034F7" w:rsidRPr="001E1F0D" w:rsidRDefault="007034F7" w:rsidP="001E1F0D">
                      <w:pPr>
                        <w:spacing w:after="0"/>
                        <w:rPr>
                          <w:rFonts w:eastAsia="Times New Roman" w:cs="Arial"/>
                          <w:iCs/>
                          <w:sz w:val="20"/>
                          <w:szCs w:val="20"/>
                          <w:lang w:eastAsia="cs-CZ"/>
                        </w:rPr>
                      </w:pPr>
                      <w:r w:rsidRPr="001E1F0D">
                        <w:rPr>
                          <w:rFonts w:ascii="MS Gothic" w:eastAsia="MS Gothic" w:hAnsi="MS Gothic" w:cs="MS Gothic" w:hint="eastAsia"/>
                          <w:iCs/>
                          <w:sz w:val="20"/>
                          <w:szCs w:val="20"/>
                          <w:lang w:eastAsia="cs-CZ"/>
                        </w:rPr>
                        <w:t>☐</w:t>
                      </w:r>
                    </w:p>
                  </w:tc>
                </w:sdtContent>
              </w:sdt>
              <w:sdt>
                <w:sdtPr>
                  <w:rPr>
                    <w:rFonts w:eastAsia="Times New Roman" w:cs="Arial"/>
                    <w:iCs/>
                    <w:sz w:val="20"/>
                    <w:szCs w:val="20"/>
                    <w:lang w:eastAsia="cs-CZ"/>
                  </w:rPr>
                  <w:id w:val="-1462953758"/>
                  <w14:checkbox>
                    <w14:checked w14:val="0"/>
                    <w14:checkedState w14:val="2612" w14:font="MS Gothic"/>
                    <w14:uncheckedState w14:val="2610" w14:font="MS Gothic"/>
                  </w14:checkbox>
                </w:sdtPr>
                <w:sdtEndPr/>
                <w:sdtContent>
                  <w:tc>
                    <w:tcPr>
                      <w:tcW w:w="1518" w:type="pct"/>
                      <w:shd w:val="clear" w:color="auto" w:fill="auto"/>
                    </w:tcPr>
                    <w:p w14:paraId="058561A3" w14:textId="77777777" w:rsidR="007034F7" w:rsidRPr="001E1F0D" w:rsidRDefault="007034F7" w:rsidP="001E1F0D">
                      <w:pPr>
                        <w:spacing w:after="0"/>
                        <w:rPr>
                          <w:rFonts w:eastAsia="Times New Roman" w:cs="Arial"/>
                          <w:iCs/>
                          <w:sz w:val="20"/>
                          <w:szCs w:val="20"/>
                          <w:lang w:eastAsia="cs-CZ"/>
                        </w:rPr>
                      </w:pPr>
                      <w:r w:rsidRPr="001E1F0D">
                        <w:rPr>
                          <w:rFonts w:ascii="MS Gothic" w:eastAsia="MS Gothic" w:hAnsi="MS Gothic" w:cs="MS Gothic" w:hint="eastAsia"/>
                          <w:iCs/>
                          <w:sz w:val="20"/>
                          <w:szCs w:val="20"/>
                          <w:lang w:eastAsia="cs-CZ"/>
                        </w:rPr>
                        <w:t>☐</w:t>
                      </w:r>
                    </w:p>
                  </w:tc>
                </w:sdtContent>
              </w:sdt>
            </w:tr>
            <w:tr w:rsidR="007034F7" w:rsidRPr="001E1F0D" w14:paraId="0E280D42" w14:textId="77777777" w:rsidTr="007034F7">
              <w:tc>
                <w:tcPr>
                  <w:tcW w:w="2258" w:type="pct"/>
                  <w:shd w:val="clear" w:color="auto" w:fill="auto"/>
                </w:tcPr>
                <w:p w14:paraId="2A52231A" w14:textId="77777777" w:rsidR="007034F7" w:rsidRPr="001E1F0D" w:rsidRDefault="007034F7" w:rsidP="001E1F0D">
                  <w:pPr>
                    <w:spacing w:after="0"/>
                    <w:rPr>
                      <w:sz w:val="20"/>
                      <w:szCs w:val="20"/>
                      <w:lang w:eastAsia="cs-CZ"/>
                    </w:rPr>
                  </w:pPr>
                </w:p>
              </w:tc>
              <w:tc>
                <w:tcPr>
                  <w:tcW w:w="636" w:type="pct"/>
                  <w:shd w:val="clear" w:color="auto" w:fill="auto"/>
                </w:tcPr>
                <w:p w14:paraId="2C195697" w14:textId="77777777" w:rsidR="007034F7" w:rsidRPr="001E1F0D" w:rsidRDefault="007034F7" w:rsidP="001E1F0D">
                  <w:pPr>
                    <w:spacing w:after="0"/>
                    <w:rPr>
                      <w:rFonts w:eastAsia="Times New Roman" w:cs="Arial"/>
                      <w:iCs/>
                      <w:sz w:val="20"/>
                      <w:szCs w:val="20"/>
                      <w:lang w:eastAsia="cs-CZ"/>
                    </w:rPr>
                  </w:pPr>
                </w:p>
              </w:tc>
              <w:tc>
                <w:tcPr>
                  <w:tcW w:w="588" w:type="pct"/>
                </w:tcPr>
                <w:p w14:paraId="631BB6E5" w14:textId="77777777" w:rsidR="007034F7" w:rsidRPr="001E1F0D" w:rsidRDefault="007034F7" w:rsidP="001E1F0D">
                  <w:pPr>
                    <w:spacing w:after="0"/>
                    <w:rPr>
                      <w:rFonts w:eastAsia="Times New Roman" w:cs="Arial"/>
                      <w:iCs/>
                      <w:sz w:val="20"/>
                      <w:szCs w:val="20"/>
                      <w:lang w:eastAsia="cs-CZ"/>
                    </w:rPr>
                  </w:pPr>
                </w:p>
              </w:tc>
              <w:tc>
                <w:tcPr>
                  <w:tcW w:w="1518" w:type="pct"/>
                  <w:shd w:val="clear" w:color="auto" w:fill="auto"/>
                </w:tcPr>
                <w:p w14:paraId="39445971" w14:textId="77777777" w:rsidR="007034F7" w:rsidRPr="001E1F0D" w:rsidRDefault="007034F7" w:rsidP="001E1F0D">
                  <w:pPr>
                    <w:spacing w:after="0"/>
                    <w:rPr>
                      <w:rFonts w:eastAsia="Times New Roman" w:cs="Arial"/>
                      <w:iCs/>
                      <w:sz w:val="20"/>
                      <w:szCs w:val="20"/>
                      <w:lang w:eastAsia="cs-CZ"/>
                    </w:rPr>
                  </w:pPr>
                </w:p>
              </w:tc>
            </w:tr>
          </w:tbl>
          <w:p w14:paraId="31916236" w14:textId="77777777" w:rsidR="007034F7" w:rsidRPr="00C319FD" w:rsidRDefault="007034F7" w:rsidP="007034F7">
            <w:pPr>
              <w:rPr>
                <w:rFonts w:eastAsia="Calibri" w:cs="Times New Roman"/>
                <w:sz w:val="20"/>
                <w:szCs w:val="20"/>
              </w:rPr>
            </w:pPr>
          </w:p>
        </w:tc>
      </w:tr>
      <w:tr w:rsidR="007034F7" w:rsidRPr="00C319FD" w14:paraId="217F7118" w14:textId="77777777" w:rsidTr="004F659A">
        <w:trPr>
          <w:trHeight w:val="510"/>
        </w:trPr>
        <w:tc>
          <w:tcPr>
            <w:tcW w:w="2571" w:type="pct"/>
            <w:gridSpan w:val="4"/>
            <w:vMerge w:val="restart"/>
          </w:tcPr>
          <w:p w14:paraId="6B0E6409" w14:textId="77777777" w:rsidR="007034F7" w:rsidRPr="00C319FD" w:rsidRDefault="007034F7" w:rsidP="007034F7">
            <w:pPr>
              <w:rPr>
                <w:rFonts w:eastAsia="Calibri" w:cs="Times New Roman"/>
                <w:sz w:val="20"/>
                <w:szCs w:val="20"/>
              </w:rPr>
            </w:pPr>
            <w:r w:rsidRPr="00C319FD">
              <w:rPr>
                <w:rFonts w:eastAsia="Calibri" w:cs="Times New Roman"/>
                <w:sz w:val="20"/>
                <w:szCs w:val="20"/>
              </w:rPr>
              <w:lastRenderedPageBreak/>
              <w:t>ČASOVÝ HARMONOGRAM REALIZACE PROJEKTU</w:t>
            </w:r>
          </w:p>
        </w:tc>
        <w:tc>
          <w:tcPr>
            <w:tcW w:w="2429" w:type="pct"/>
            <w:gridSpan w:val="6"/>
            <w:vAlign w:val="center"/>
          </w:tcPr>
          <w:p w14:paraId="2220ADEC" w14:textId="77777777" w:rsidR="007034F7" w:rsidRPr="00C319FD" w:rsidRDefault="007034F7" w:rsidP="007034F7">
            <w:pPr>
              <w:rPr>
                <w:rFonts w:eastAsia="Calibri" w:cs="Times New Roman"/>
                <w:i/>
                <w:sz w:val="20"/>
                <w:szCs w:val="20"/>
              </w:rPr>
            </w:pPr>
            <w:r w:rsidRPr="00C319FD">
              <w:rPr>
                <w:rFonts w:eastAsia="Calibri" w:cs="Times New Roman"/>
                <w:i/>
                <w:sz w:val="20"/>
                <w:szCs w:val="20"/>
              </w:rPr>
              <w:t>Předpokládané datum podání žádosti:</w:t>
            </w:r>
          </w:p>
          <w:p w14:paraId="5ABD0BED" w14:textId="77777777" w:rsidR="007034F7" w:rsidRPr="00C319FD" w:rsidRDefault="007034F7" w:rsidP="007034F7">
            <w:pPr>
              <w:rPr>
                <w:rFonts w:eastAsia="Calibri" w:cs="Times New Roman"/>
                <w:sz w:val="20"/>
                <w:szCs w:val="20"/>
              </w:rPr>
            </w:pPr>
          </w:p>
        </w:tc>
      </w:tr>
      <w:tr w:rsidR="007034F7" w:rsidRPr="00C319FD" w14:paraId="44B60CE5" w14:textId="77777777" w:rsidTr="004F659A">
        <w:trPr>
          <w:trHeight w:val="510"/>
        </w:trPr>
        <w:tc>
          <w:tcPr>
            <w:tcW w:w="2571" w:type="pct"/>
            <w:gridSpan w:val="4"/>
            <w:vMerge/>
          </w:tcPr>
          <w:p w14:paraId="31227212" w14:textId="77777777" w:rsidR="007034F7" w:rsidRPr="00C319FD" w:rsidRDefault="007034F7" w:rsidP="007034F7">
            <w:pPr>
              <w:rPr>
                <w:rFonts w:eastAsia="Calibri" w:cs="Times New Roman"/>
                <w:sz w:val="20"/>
                <w:szCs w:val="20"/>
              </w:rPr>
            </w:pPr>
          </w:p>
        </w:tc>
        <w:tc>
          <w:tcPr>
            <w:tcW w:w="2429" w:type="pct"/>
            <w:gridSpan w:val="6"/>
            <w:vAlign w:val="center"/>
          </w:tcPr>
          <w:p w14:paraId="117EF9E7" w14:textId="77777777" w:rsidR="007034F7" w:rsidRPr="00C319FD" w:rsidRDefault="007034F7" w:rsidP="007034F7">
            <w:pPr>
              <w:rPr>
                <w:rFonts w:eastAsia="Calibri" w:cs="Times New Roman"/>
                <w:i/>
                <w:sz w:val="20"/>
                <w:szCs w:val="20"/>
              </w:rPr>
            </w:pPr>
            <w:r w:rsidRPr="00C319FD">
              <w:rPr>
                <w:rFonts w:eastAsia="Calibri" w:cs="Times New Roman"/>
                <w:i/>
                <w:sz w:val="20"/>
                <w:szCs w:val="20"/>
              </w:rPr>
              <w:t>Zahájení a ukončení fyzické realizace projektu (měsíc/rok):</w:t>
            </w:r>
          </w:p>
          <w:sdt>
            <w:sdtPr>
              <w:rPr>
                <w:rFonts w:eastAsia="Calibri" w:cs="Times New Roman"/>
                <w:sz w:val="20"/>
                <w:szCs w:val="20"/>
              </w:rPr>
              <w:alias w:val="Měsíc a rok"/>
              <w:tag w:val="Měsíc a rok"/>
              <w:id w:val="-533722558"/>
              <w:showingPlcHdr/>
              <w:date w:fullDate="2016-10-09T00:00:00Z">
                <w:dateFormat w:val="MMM-yy"/>
                <w:lid w:val="cs-CZ"/>
                <w:storeMappedDataAs w:val="dateTime"/>
                <w:calendar w:val="gregorian"/>
              </w:date>
            </w:sdtPr>
            <w:sdtEndPr/>
            <w:sdtContent>
              <w:p w14:paraId="4F45D2D5" w14:textId="77777777" w:rsidR="007034F7" w:rsidRPr="00C319FD" w:rsidRDefault="003C0CEC" w:rsidP="00723C8C">
                <w:pPr>
                  <w:rPr>
                    <w:rFonts w:eastAsia="Calibri" w:cs="Times New Roman"/>
                    <w:sz w:val="20"/>
                    <w:szCs w:val="20"/>
                  </w:rPr>
                </w:pPr>
                <w:r>
                  <w:rPr>
                    <w:rFonts w:eastAsia="Calibri" w:cs="Times New Roman"/>
                    <w:sz w:val="20"/>
                    <w:szCs w:val="20"/>
                  </w:rPr>
                  <w:t xml:space="preserve">     </w:t>
                </w:r>
              </w:p>
            </w:sdtContent>
          </w:sdt>
        </w:tc>
      </w:tr>
      <w:tr w:rsidR="007034F7" w:rsidRPr="00C319FD" w14:paraId="2E899169" w14:textId="77777777" w:rsidTr="004F659A">
        <w:trPr>
          <w:trHeight w:val="567"/>
        </w:trPr>
        <w:tc>
          <w:tcPr>
            <w:tcW w:w="5000" w:type="pct"/>
            <w:gridSpan w:val="10"/>
          </w:tcPr>
          <w:p w14:paraId="17198D07" w14:textId="77777777" w:rsidR="007034F7" w:rsidRPr="00C319FD" w:rsidRDefault="007034F7" w:rsidP="007034F7">
            <w:pPr>
              <w:rPr>
                <w:rFonts w:eastAsia="Calibri" w:cs="Times New Roman"/>
                <w:sz w:val="20"/>
                <w:szCs w:val="20"/>
              </w:rPr>
            </w:pPr>
            <w:r w:rsidRPr="00C319FD">
              <w:rPr>
                <w:rFonts w:eastAsia="Calibri" w:cs="Times New Roman"/>
                <w:sz w:val="20"/>
                <w:szCs w:val="20"/>
              </w:rPr>
              <w:t>STRUKTURA FINANCOVÁNÍ PROJEKTU</w:t>
            </w:r>
          </w:p>
          <w:p w14:paraId="4A44053B" w14:textId="77777777" w:rsidR="007034F7" w:rsidRPr="00C319FD" w:rsidRDefault="00140CC4" w:rsidP="00723C8C">
            <w:pPr>
              <w:rPr>
                <w:rFonts w:eastAsia="Calibri" w:cs="Times New Roman"/>
                <w:i/>
                <w:sz w:val="20"/>
                <w:szCs w:val="20"/>
              </w:rPr>
            </w:pPr>
            <w:r>
              <w:rPr>
                <w:rFonts w:eastAsia="Calibri" w:cs="Times New Roman"/>
                <w:i/>
                <w:sz w:val="20"/>
                <w:szCs w:val="20"/>
              </w:rPr>
              <w:t>(v</w:t>
            </w:r>
            <w:r w:rsidR="007034F7" w:rsidRPr="00C319FD">
              <w:rPr>
                <w:rFonts w:eastAsia="Calibri" w:cs="Times New Roman"/>
                <w:i/>
                <w:sz w:val="20"/>
                <w:szCs w:val="20"/>
              </w:rPr>
              <w:t xml:space="preserve"> Kč)</w:t>
            </w:r>
          </w:p>
        </w:tc>
      </w:tr>
      <w:tr w:rsidR="007034F7" w:rsidRPr="00C319FD" w14:paraId="4EE30CBF" w14:textId="77777777" w:rsidTr="004F659A">
        <w:trPr>
          <w:trHeight w:val="368"/>
        </w:trPr>
        <w:tc>
          <w:tcPr>
            <w:tcW w:w="783" w:type="pct"/>
            <w:vMerge w:val="restart"/>
            <w:vAlign w:val="center"/>
          </w:tcPr>
          <w:p w14:paraId="6E9C2EFA" w14:textId="77777777" w:rsidR="007034F7" w:rsidRPr="00C319FD" w:rsidRDefault="007034F7" w:rsidP="00C319FD">
            <w:pPr>
              <w:jc w:val="center"/>
              <w:rPr>
                <w:rFonts w:eastAsia="Calibri" w:cs="Times New Roman"/>
                <w:sz w:val="20"/>
                <w:szCs w:val="20"/>
              </w:rPr>
            </w:pPr>
            <w:r w:rsidRPr="00C319FD">
              <w:rPr>
                <w:rFonts w:eastAsia="Calibri" w:cs="Times New Roman"/>
                <w:sz w:val="20"/>
                <w:szCs w:val="20"/>
              </w:rPr>
              <w:t>Celkové způsobilé výdaje (CZV)</w:t>
            </w:r>
          </w:p>
        </w:tc>
        <w:tc>
          <w:tcPr>
            <w:tcW w:w="1788" w:type="pct"/>
            <w:gridSpan w:val="3"/>
            <w:vAlign w:val="center"/>
          </w:tcPr>
          <w:p w14:paraId="78C311BF" w14:textId="77777777" w:rsidR="007034F7" w:rsidRPr="00C319FD" w:rsidRDefault="007034F7" w:rsidP="007034F7">
            <w:pPr>
              <w:jc w:val="center"/>
              <w:rPr>
                <w:rFonts w:eastAsia="Calibri" w:cs="Times New Roman"/>
                <w:sz w:val="20"/>
                <w:szCs w:val="20"/>
              </w:rPr>
            </w:pPr>
            <w:r w:rsidRPr="00C319FD">
              <w:rPr>
                <w:rFonts w:eastAsia="Times New Roman" w:cs="Times New Roman"/>
                <w:bCs/>
                <w:color w:val="000000"/>
                <w:sz w:val="20"/>
                <w:szCs w:val="20"/>
                <w:lang w:eastAsia="cs-CZ"/>
              </w:rPr>
              <w:t>Z toho: Podpora</w:t>
            </w:r>
          </w:p>
        </w:tc>
        <w:tc>
          <w:tcPr>
            <w:tcW w:w="1546" w:type="pct"/>
            <w:gridSpan w:val="5"/>
            <w:vAlign w:val="center"/>
          </w:tcPr>
          <w:p w14:paraId="6E8CC000" w14:textId="77777777" w:rsidR="007034F7" w:rsidRPr="00C319FD" w:rsidRDefault="007034F7" w:rsidP="007034F7">
            <w:pPr>
              <w:jc w:val="center"/>
              <w:rPr>
                <w:rFonts w:eastAsia="Calibri" w:cs="Times New Roman"/>
                <w:sz w:val="20"/>
                <w:szCs w:val="20"/>
              </w:rPr>
            </w:pPr>
            <w:r w:rsidRPr="00C319FD">
              <w:rPr>
                <w:rFonts w:eastAsia="Times New Roman" w:cs="Times New Roman"/>
                <w:bCs/>
                <w:color w:val="000000"/>
                <w:sz w:val="20"/>
                <w:szCs w:val="20"/>
                <w:lang w:eastAsia="cs-CZ"/>
              </w:rPr>
              <w:t>Z toho: Vlastní zdroje příjemce</w:t>
            </w:r>
          </w:p>
        </w:tc>
        <w:tc>
          <w:tcPr>
            <w:tcW w:w="883" w:type="pct"/>
            <w:vMerge w:val="restart"/>
            <w:vAlign w:val="center"/>
          </w:tcPr>
          <w:p w14:paraId="28AEA455" w14:textId="77777777" w:rsidR="007034F7" w:rsidRPr="00C319FD" w:rsidRDefault="007034F7" w:rsidP="007034F7">
            <w:pPr>
              <w:jc w:val="center"/>
              <w:rPr>
                <w:rFonts w:eastAsia="Calibri" w:cs="Times New Roman"/>
                <w:sz w:val="20"/>
                <w:szCs w:val="20"/>
              </w:rPr>
            </w:pPr>
            <w:r w:rsidRPr="00C319FD">
              <w:rPr>
                <w:rFonts w:eastAsia="Calibri" w:cs="Times New Roman"/>
                <w:sz w:val="20"/>
                <w:szCs w:val="20"/>
              </w:rPr>
              <w:t>Nezpůsobilé výdaje</w:t>
            </w:r>
          </w:p>
        </w:tc>
      </w:tr>
      <w:tr w:rsidR="007034F7" w:rsidRPr="00C319FD" w14:paraId="7EE41CA0" w14:textId="77777777" w:rsidTr="004F659A">
        <w:trPr>
          <w:trHeight w:val="367"/>
        </w:trPr>
        <w:tc>
          <w:tcPr>
            <w:tcW w:w="783" w:type="pct"/>
            <w:vMerge/>
          </w:tcPr>
          <w:p w14:paraId="776CDA3E" w14:textId="77777777" w:rsidR="007034F7" w:rsidRPr="00C319FD" w:rsidRDefault="007034F7" w:rsidP="007034F7">
            <w:pPr>
              <w:jc w:val="center"/>
              <w:rPr>
                <w:rFonts w:eastAsia="Times New Roman" w:cs="Times New Roman"/>
                <w:bCs/>
                <w:color w:val="000000"/>
                <w:sz w:val="20"/>
                <w:szCs w:val="20"/>
                <w:lang w:eastAsia="cs-CZ"/>
              </w:rPr>
            </w:pPr>
          </w:p>
        </w:tc>
        <w:tc>
          <w:tcPr>
            <w:tcW w:w="783" w:type="pct"/>
            <w:gridSpan w:val="2"/>
            <w:vAlign w:val="center"/>
          </w:tcPr>
          <w:p w14:paraId="25FD7B14" w14:textId="77777777" w:rsidR="007034F7" w:rsidRPr="00C319FD" w:rsidRDefault="007034F7" w:rsidP="00C319FD">
            <w:pPr>
              <w:jc w:val="center"/>
              <w:rPr>
                <w:rFonts w:eastAsia="Calibri" w:cs="Times New Roman"/>
                <w:sz w:val="20"/>
                <w:szCs w:val="20"/>
              </w:rPr>
            </w:pPr>
            <w:r w:rsidRPr="00C319FD">
              <w:rPr>
                <w:rFonts w:eastAsia="Times New Roman" w:cs="Times New Roman"/>
                <w:bCs/>
                <w:color w:val="000000"/>
                <w:sz w:val="20"/>
                <w:szCs w:val="20"/>
                <w:lang w:eastAsia="cs-CZ"/>
              </w:rPr>
              <w:t>Příspěvek Unie</w:t>
            </w:r>
          </w:p>
        </w:tc>
        <w:tc>
          <w:tcPr>
            <w:tcW w:w="1005" w:type="pct"/>
            <w:vAlign w:val="center"/>
          </w:tcPr>
          <w:p w14:paraId="0867802A" w14:textId="77777777" w:rsidR="007034F7" w:rsidRPr="00C319FD" w:rsidRDefault="007034F7" w:rsidP="00C319FD">
            <w:pPr>
              <w:jc w:val="center"/>
              <w:rPr>
                <w:rFonts w:eastAsia="Calibri" w:cs="Times New Roman"/>
                <w:sz w:val="20"/>
                <w:szCs w:val="20"/>
              </w:rPr>
            </w:pPr>
            <w:r w:rsidRPr="00C319FD">
              <w:rPr>
                <w:rFonts w:eastAsia="Times New Roman" w:cs="Times New Roman"/>
                <w:bCs/>
                <w:color w:val="000000"/>
                <w:sz w:val="20"/>
                <w:szCs w:val="20"/>
                <w:lang w:eastAsia="cs-CZ"/>
              </w:rPr>
              <w:t>Národní veřejné zdroje</w:t>
            </w:r>
          </w:p>
        </w:tc>
        <w:tc>
          <w:tcPr>
            <w:tcW w:w="662" w:type="pct"/>
            <w:gridSpan w:val="3"/>
            <w:vAlign w:val="center"/>
          </w:tcPr>
          <w:p w14:paraId="05AC9331" w14:textId="77777777" w:rsidR="007034F7" w:rsidRPr="00C319FD" w:rsidRDefault="007034F7" w:rsidP="00C319FD">
            <w:pPr>
              <w:jc w:val="center"/>
              <w:rPr>
                <w:rFonts w:eastAsia="Calibri" w:cs="Times New Roman"/>
                <w:sz w:val="20"/>
                <w:szCs w:val="20"/>
              </w:rPr>
            </w:pPr>
            <w:r w:rsidRPr="00C319FD">
              <w:rPr>
                <w:rFonts w:eastAsia="Times New Roman" w:cs="Times New Roman"/>
                <w:bCs/>
                <w:color w:val="000000"/>
                <w:sz w:val="20"/>
                <w:szCs w:val="20"/>
                <w:lang w:eastAsia="cs-CZ"/>
              </w:rPr>
              <w:t>Národní veřejné zdroje (kraj, obec, jiné</w:t>
            </w:r>
          </w:p>
        </w:tc>
        <w:tc>
          <w:tcPr>
            <w:tcW w:w="883" w:type="pct"/>
            <w:gridSpan w:val="2"/>
            <w:vAlign w:val="center"/>
          </w:tcPr>
          <w:p w14:paraId="489780AA" w14:textId="77777777" w:rsidR="007034F7" w:rsidRPr="00C319FD" w:rsidRDefault="007034F7" w:rsidP="00C319FD">
            <w:pPr>
              <w:jc w:val="center"/>
              <w:rPr>
                <w:rFonts w:eastAsia="Calibri" w:cs="Times New Roman"/>
                <w:sz w:val="20"/>
                <w:szCs w:val="20"/>
              </w:rPr>
            </w:pPr>
            <w:r w:rsidRPr="00C319FD">
              <w:rPr>
                <w:rFonts w:eastAsia="Times New Roman" w:cs="Times New Roman"/>
                <w:bCs/>
                <w:color w:val="000000"/>
                <w:sz w:val="20"/>
                <w:szCs w:val="20"/>
                <w:lang w:eastAsia="cs-CZ"/>
              </w:rPr>
              <w:t>Národní soukromé zdroje</w:t>
            </w:r>
          </w:p>
        </w:tc>
        <w:tc>
          <w:tcPr>
            <w:tcW w:w="883" w:type="pct"/>
            <w:vMerge/>
            <w:vAlign w:val="center"/>
          </w:tcPr>
          <w:p w14:paraId="772FC6A2" w14:textId="77777777" w:rsidR="007034F7" w:rsidRPr="00C319FD" w:rsidRDefault="007034F7" w:rsidP="007034F7">
            <w:pPr>
              <w:rPr>
                <w:rFonts w:eastAsia="Calibri" w:cs="Times New Roman"/>
                <w:sz w:val="20"/>
                <w:szCs w:val="20"/>
              </w:rPr>
            </w:pPr>
          </w:p>
        </w:tc>
      </w:tr>
      <w:tr w:rsidR="007034F7" w:rsidRPr="00C319FD" w14:paraId="218CA7B0" w14:textId="77777777" w:rsidTr="004F659A">
        <w:trPr>
          <w:trHeight w:val="567"/>
        </w:trPr>
        <w:tc>
          <w:tcPr>
            <w:tcW w:w="783" w:type="pct"/>
          </w:tcPr>
          <w:p w14:paraId="102B15FF" w14:textId="77777777" w:rsidR="007034F7" w:rsidRPr="00C319FD" w:rsidRDefault="007034F7" w:rsidP="007034F7">
            <w:pPr>
              <w:rPr>
                <w:rFonts w:eastAsia="Calibri" w:cs="Times New Roman"/>
                <w:sz w:val="20"/>
                <w:szCs w:val="20"/>
              </w:rPr>
            </w:pPr>
          </w:p>
        </w:tc>
        <w:tc>
          <w:tcPr>
            <w:tcW w:w="783" w:type="pct"/>
            <w:gridSpan w:val="2"/>
            <w:vAlign w:val="center"/>
          </w:tcPr>
          <w:p w14:paraId="5FF79274" w14:textId="77777777" w:rsidR="007034F7" w:rsidRPr="00C319FD" w:rsidRDefault="007034F7" w:rsidP="007034F7">
            <w:pPr>
              <w:rPr>
                <w:rFonts w:eastAsia="Calibri" w:cs="Times New Roman"/>
                <w:sz w:val="20"/>
                <w:szCs w:val="20"/>
              </w:rPr>
            </w:pPr>
          </w:p>
        </w:tc>
        <w:tc>
          <w:tcPr>
            <w:tcW w:w="1005" w:type="pct"/>
            <w:vAlign w:val="center"/>
          </w:tcPr>
          <w:p w14:paraId="37BA5C89" w14:textId="77777777" w:rsidR="007034F7" w:rsidRPr="00C319FD" w:rsidRDefault="007034F7" w:rsidP="007034F7">
            <w:pPr>
              <w:rPr>
                <w:rFonts w:eastAsia="Calibri" w:cs="Times New Roman"/>
                <w:sz w:val="20"/>
                <w:szCs w:val="20"/>
              </w:rPr>
            </w:pPr>
          </w:p>
        </w:tc>
        <w:tc>
          <w:tcPr>
            <w:tcW w:w="662" w:type="pct"/>
            <w:gridSpan w:val="3"/>
            <w:vAlign w:val="center"/>
          </w:tcPr>
          <w:p w14:paraId="037CB8EF" w14:textId="77777777" w:rsidR="007034F7" w:rsidRPr="00C319FD" w:rsidRDefault="007034F7" w:rsidP="007034F7">
            <w:pPr>
              <w:rPr>
                <w:rFonts w:eastAsia="Calibri" w:cs="Times New Roman"/>
                <w:sz w:val="20"/>
                <w:szCs w:val="20"/>
              </w:rPr>
            </w:pPr>
          </w:p>
        </w:tc>
        <w:tc>
          <w:tcPr>
            <w:tcW w:w="883" w:type="pct"/>
            <w:gridSpan w:val="2"/>
            <w:vAlign w:val="center"/>
          </w:tcPr>
          <w:p w14:paraId="62CF4F09" w14:textId="77777777" w:rsidR="007034F7" w:rsidRPr="00C319FD" w:rsidRDefault="007034F7" w:rsidP="007034F7">
            <w:pPr>
              <w:rPr>
                <w:rFonts w:eastAsia="Calibri" w:cs="Times New Roman"/>
                <w:sz w:val="20"/>
                <w:szCs w:val="20"/>
              </w:rPr>
            </w:pPr>
          </w:p>
        </w:tc>
        <w:tc>
          <w:tcPr>
            <w:tcW w:w="883" w:type="pct"/>
            <w:vAlign w:val="center"/>
          </w:tcPr>
          <w:p w14:paraId="4617FE89" w14:textId="77777777" w:rsidR="007034F7" w:rsidRPr="00C319FD" w:rsidRDefault="007034F7" w:rsidP="007034F7">
            <w:pPr>
              <w:rPr>
                <w:rFonts w:eastAsia="Calibri" w:cs="Times New Roman"/>
                <w:sz w:val="20"/>
                <w:szCs w:val="20"/>
              </w:rPr>
            </w:pPr>
          </w:p>
        </w:tc>
      </w:tr>
      <w:tr w:rsidR="007034F7" w:rsidRPr="00C319FD" w14:paraId="03B9C06E" w14:textId="77777777" w:rsidTr="004F659A">
        <w:trPr>
          <w:trHeight w:val="567"/>
        </w:trPr>
        <w:tc>
          <w:tcPr>
            <w:tcW w:w="2571" w:type="pct"/>
            <w:gridSpan w:val="4"/>
          </w:tcPr>
          <w:p w14:paraId="2C09BD37" w14:textId="77777777" w:rsidR="007034F7" w:rsidRPr="00C319FD" w:rsidRDefault="007034F7" w:rsidP="007034F7">
            <w:pPr>
              <w:rPr>
                <w:rFonts w:eastAsia="Calibri" w:cs="Times New Roman"/>
                <w:sz w:val="20"/>
                <w:szCs w:val="20"/>
              </w:rPr>
            </w:pPr>
            <w:r w:rsidRPr="00C319FD">
              <w:rPr>
                <w:rFonts w:eastAsia="Calibri" w:cs="Times New Roman"/>
                <w:sz w:val="20"/>
                <w:szCs w:val="20"/>
              </w:rPr>
              <w:t>RIZIKA PPROJEKTU</w:t>
            </w:r>
          </w:p>
          <w:p w14:paraId="0CACBC41" w14:textId="77777777" w:rsidR="007034F7" w:rsidRPr="00C319FD" w:rsidRDefault="007034F7" w:rsidP="007034F7">
            <w:pPr>
              <w:rPr>
                <w:rFonts w:eastAsia="Calibri" w:cs="Times New Roman"/>
                <w:sz w:val="20"/>
                <w:szCs w:val="20"/>
              </w:rPr>
            </w:pPr>
            <w:r w:rsidRPr="00C319FD">
              <w:rPr>
                <w:rFonts w:eastAsia="Calibri" w:cs="Times New Roman"/>
                <w:i/>
                <w:sz w:val="20"/>
                <w:szCs w:val="20"/>
              </w:rPr>
              <w:t>(konkrétní rizika spojená s projektem a jak jim předejít; max. 2 000 znaků)</w:t>
            </w:r>
          </w:p>
        </w:tc>
        <w:tc>
          <w:tcPr>
            <w:tcW w:w="2429" w:type="pct"/>
            <w:gridSpan w:val="6"/>
            <w:vAlign w:val="center"/>
          </w:tcPr>
          <w:p w14:paraId="59BEB1D9" w14:textId="77777777" w:rsidR="007034F7" w:rsidRPr="00C319FD" w:rsidRDefault="007034F7" w:rsidP="007034F7">
            <w:pPr>
              <w:rPr>
                <w:rFonts w:eastAsia="Calibri" w:cs="Times New Roman"/>
                <w:sz w:val="20"/>
                <w:szCs w:val="20"/>
              </w:rPr>
            </w:pPr>
          </w:p>
        </w:tc>
      </w:tr>
      <w:tr w:rsidR="007034F7" w:rsidRPr="00C319FD" w14:paraId="5BE09852" w14:textId="77777777" w:rsidTr="004F659A">
        <w:trPr>
          <w:trHeight w:val="285"/>
        </w:trPr>
        <w:tc>
          <w:tcPr>
            <w:tcW w:w="2571" w:type="pct"/>
            <w:gridSpan w:val="4"/>
            <w:vMerge w:val="restart"/>
          </w:tcPr>
          <w:p w14:paraId="0817F356" w14:textId="77777777" w:rsidR="007034F7" w:rsidRPr="00C319FD" w:rsidRDefault="007034F7" w:rsidP="007034F7">
            <w:pPr>
              <w:rPr>
                <w:rFonts w:eastAsia="Calibri" w:cs="Times New Roman"/>
                <w:sz w:val="20"/>
                <w:szCs w:val="20"/>
              </w:rPr>
            </w:pPr>
            <w:r w:rsidRPr="00C319FD">
              <w:rPr>
                <w:rFonts w:eastAsia="Calibri" w:cs="Times New Roman"/>
                <w:sz w:val="20"/>
                <w:szCs w:val="20"/>
              </w:rPr>
              <w:t>PROJEKT PODÁN DŘÍVE JAKO INDIVIDUÁLNÍ PROJEKT</w:t>
            </w:r>
          </w:p>
        </w:tc>
        <w:sdt>
          <w:sdtPr>
            <w:rPr>
              <w:rFonts w:eastAsia="Calibri" w:cs="Times New Roman"/>
              <w:sz w:val="20"/>
              <w:szCs w:val="20"/>
            </w:rPr>
            <w:alias w:val="ANO"/>
            <w:tag w:val="ANO"/>
            <w:id w:val="1001777539"/>
            <w14:checkbox>
              <w14:checked w14:val="0"/>
              <w14:checkedState w14:val="2612" w14:font="MS Gothic"/>
              <w14:uncheckedState w14:val="2610" w14:font="MS Gothic"/>
            </w14:checkbox>
          </w:sdtPr>
          <w:sdtEndPr/>
          <w:sdtContent>
            <w:tc>
              <w:tcPr>
                <w:tcW w:w="323" w:type="pct"/>
                <w:vMerge w:val="restart"/>
                <w:vAlign w:val="center"/>
              </w:tcPr>
              <w:p w14:paraId="19DEE6A3" w14:textId="77777777" w:rsidR="007034F7" w:rsidRPr="00C319FD" w:rsidRDefault="007034F7" w:rsidP="007034F7">
                <w:pPr>
                  <w:jc w:val="center"/>
                  <w:rPr>
                    <w:rFonts w:eastAsia="Calibri" w:cs="Times New Roman"/>
                    <w:sz w:val="20"/>
                    <w:szCs w:val="20"/>
                  </w:rPr>
                </w:pPr>
                <w:r w:rsidRPr="00C319FD">
                  <w:rPr>
                    <w:rFonts w:ascii="MS Gothic" w:eastAsia="MS Gothic" w:hAnsi="MS Gothic" w:cs="MS Gothic" w:hint="eastAsia"/>
                    <w:sz w:val="20"/>
                    <w:szCs w:val="20"/>
                  </w:rPr>
                  <w:t>☐</w:t>
                </w:r>
              </w:p>
            </w:tc>
          </w:sdtContent>
        </w:sdt>
        <w:sdt>
          <w:sdtPr>
            <w:rPr>
              <w:rFonts w:eastAsia="Calibri" w:cs="Times New Roman"/>
              <w:sz w:val="20"/>
              <w:szCs w:val="20"/>
            </w:rPr>
            <w:alias w:val="NE"/>
            <w:tag w:val="NE"/>
            <w:id w:val="-1251968090"/>
            <w14:checkbox>
              <w14:checked w14:val="0"/>
              <w14:checkedState w14:val="2612" w14:font="MS Gothic"/>
              <w14:uncheckedState w14:val="2610" w14:font="MS Gothic"/>
            </w14:checkbox>
          </w:sdtPr>
          <w:sdtEndPr/>
          <w:sdtContent>
            <w:tc>
              <w:tcPr>
                <w:tcW w:w="324" w:type="pct"/>
                <w:vMerge w:val="restart"/>
                <w:vAlign w:val="center"/>
              </w:tcPr>
              <w:p w14:paraId="1742BE21" w14:textId="77777777" w:rsidR="007034F7" w:rsidRPr="00C319FD" w:rsidRDefault="007034F7" w:rsidP="007034F7">
                <w:pPr>
                  <w:jc w:val="center"/>
                  <w:rPr>
                    <w:rFonts w:eastAsia="Calibri" w:cs="Times New Roman"/>
                    <w:sz w:val="20"/>
                    <w:szCs w:val="20"/>
                  </w:rPr>
                </w:pPr>
                <w:r w:rsidRPr="00C319FD">
                  <w:rPr>
                    <w:rFonts w:ascii="MS Gothic" w:eastAsia="MS Gothic" w:hAnsi="MS Gothic" w:cs="MS Gothic" w:hint="eastAsia"/>
                    <w:sz w:val="20"/>
                    <w:szCs w:val="20"/>
                  </w:rPr>
                  <w:t>☐</w:t>
                </w:r>
              </w:p>
            </w:tc>
          </w:sdtContent>
        </w:sdt>
        <w:tc>
          <w:tcPr>
            <w:tcW w:w="1782" w:type="pct"/>
            <w:gridSpan w:val="4"/>
            <w:vAlign w:val="center"/>
          </w:tcPr>
          <w:p w14:paraId="7684B354" w14:textId="77777777" w:rsidR="007034F7" w:rsidRPr="00C319FD" w:rsidRDefault="007034F7" w:rsidP="007034F7">
            <w:pPr>
              <w:rPr>
                <w:rFonts w:eastAsia="Calibri" w:cs="Times New Roman"/>
                <w:sz w:val="20"/>
                <w:szCs w:val="20"/>
              </w:rPr>
            </w:pPr>
            <w:r w:rsidRPr="00C319FD">
              <w:rPr>
                <w:rFonts w:eastAsia="Calibri" w:cs="Times New Roman"/>
                <w:sz w:val="20"/>
                <w:szCs w:val="20"/>
              </w:rPr>
              <w:t>Pokud ano, v jakém je projekt stavu?</w:t>
            </w:r>
          </w:p>
        </w:tc>
      </w:tr>
      <w:tr w:rsidR="007034F7" w:rsidRPr="00C319FD" w14:paraId="750F1E73" w14:textId="77777777" w:rsidTr="004F659A">
        <w:trPr>
          <w:trHeight w:val="285"/>
        </w:trPr>
        <w:tc>
          <w:tcPr>
            <w:tcW w:w="2571" w:type="pct"/>
            <w:gridSpan w:val="4"/>
            <w:vMerge/>
          </w:tcPr>
          <w:p w14:paraId="524076E7" w14:textId="77777777" w:rsidR="007034F7" w:rsidRPr="00C319FD" w:rsidRDefault="007034F7" w:rsidP="007034F7">
            <w:pPr>
              <w:rPr>
                <w:rFonts w:eastAsia="Calibri" w:cs="Times New Roman"/>
                <w:sz w:val="20"/>
                <w:szCs w:val="20"/>
              </w:rPr>
            </w:pPr>
          </w:p>
        </w:tc>
        <w:tc>
          <w:tcPr>
            <w:tcW w:w="323" w:type="pct"/>
            <w:vMerge/>
            <w:vAlign w:val="center"/>
          </w:tcPr>
          <w:p w14:paraId="0E1E5217" w14:textId="77777777" w:rsidR="007034F7" w:rsidRPr="00C319FD" w:rsidRDefault="007034F7" w:rsidP="007034F7">
            <w:pPr>
              <w:rPr>
                <w:rFonts w:eastAsia="Calibri" w:cs="Times New Roman"/>
                <w:sz w:val="20"/>
                <w:szCs w:val="20"/>
              </w:rPr>
            </w:pPr>
          </w:p>
        </w:tc>
        <w:tc>
          <w:tcPr>
            <w:tcW w:w="324" w:type="pct"/>
            <w:vMerge/>
            <w:vAlign w:val="center"/>
          </w:tcPr>
          <w:p w14:paraId="3C3FEB7C" w14:textId="77777777" w:rsidR="007034F7" w:rsidRPr="00C319FD" w:rsidRDefault="007034F7" w:rsidP="007034F7">
            <w:pPr>
              <w:rPr>
                <w:rFonts w:eastAsia="Calibri" w:cs="Times New Roman"/>
                <w:sz w:val="20"/>
                <w:szCs w:val="20"/>
              </w:rPr>
            </w:pPr>
          </w:p>
        </w:tc>
        <w:tc>
          <w:tcPr>
            <w:tcW w:w="1782" w:type="pct"/>
            <w:gridSpan w:val="4"/>
            <w:vAlign w:val="center"/>
          </w:tcPr>
          <w:p w14:paraId="7B39D78C" w14:textId="77777777" w:rsidR="007034F7" w:rsidRPr="00C319FD" w:rsidRDefault="007034F7" w:rsidP="007034F7">
            <w:pPr>
              <w:rPr>
                <w:rFonts w:eastAsia="Calibri" w:cs="Times New Roman"/>
                <w:sz w:val="20"/>
                <w:szCs w:val="20"/>
              </w:rPr>
            </w:pPr>
          </w:p>
        </w:tc>
      </w:tr>
      <w:tr w:rsidR="007034F7" w:rsidRPr="00C319FD" w14:paraId="6576B52E" w14:textId="77777777" w:rsidTr="004F659A">
        <w:trPr>
          <w:trHeight w:val="567"/>
        </w:trPr>
        <w:tc>
          <w:tcPr>
            <w:tcW w:w="2571" w:type="pct"/>
            <w:gridSpan w:val="4"/>
          </w:tcPr>
          <w:p w14:paraId="60102713" w14:textId="77777777" w:rsidR="007034F7" w:rsidRPr="00C319FD" w:rsidRDefault="007034F7" w:rsidP="007034F7">
            <w:pPr>
              <w:rPr>
                <w:rFonts w:eastAsia="Calibri" w:cs="Times New Roman"/>
                <w:sz w:val="20"/>
                <w:szCs w:val="20"/>
              </w:rPr>
            </w:pPr>
            <w:r w:rsidRPr="00C319FD">
              <w:rPr>
                <w:rFonts w:eastAsia="Calibri" w:cs="Times New Roman"/>
                <w:sz w:val="20"/>
                <w:szCs w:val="20"/>
              </w:rPr>
              <w:t>DALŠÍ INFORMACE</w:t>
            </w:r>
          </w:p>
          <w:p w14:paraId="66B7E322" w14:textId="77777777" w:rsidR="007034F7" w:rsidRPr="00C319FD" w:rsidRDefault="007034F7" w:rsidP="007034F7">
            <w:pPr>
              <w:rPr>
                <w:rFonts w:eastAsia="Calibri" w:cs="Times New Roman"/>
                <w:i/>
                <w:sz w:val="20"/>
                <w:szCs w:val="20"/>
              </w:rPr>
            </w:pPr>
            <w:r w:rsidRPr="00C319FD">
              <w:rPr>
                <w:rFonts w:eastAsia="Calibri" w:cs="Times New Roman"/>
                <w:i/>
                <w:sz w:val="20"/>
                <w:szCs w:val="20"/>
              </w:rPr>
              <w:t>(synergie s dalšími projekty – jak s existujícími, tak plánovanými; max. 2 000 znaků)</w:t>
            </w:r>
          </w:p>
        </w:tc>
        <w:tc>
          <w:tcPr>
            <w:tcW w:w="2429" w:type="pct"/>
            <w:gridSpan w:val="6"/>
            <w:vAlign w:val="center"/>
          </w:tcPr>
          <w:p w14:paraId="37918A62" w14:textId="77777777" w:rsidR="007034F7" w:rsidRPr="00C319FD" w:rsidRDefault="007034F7" w:rsidP="007034F7">
            <w:pPr>
              <w:rPr>
                <w:rFonts w:eastAsia="Calibri" w:cs="Times New Roman"/>
                <w:sz w:val="20"/>
                <w:szCs w:val="20"/>
              </w:rPr>
            </w:pPr>
          </w:p>
        </w:tc>
      </w:tr>
      <w:tr w:rsidR="007034F7" w:rsidRPr="00C319FD" w14:paraId="4E52972B" w14:textId="77777777" w:rsidTr="004F659A">
        <w:trPr>
          <w:trHeight w:val="869"/>
        </w:trPr>
        <w:tc>
          <w:tcPr>
            <w:tcW w:w="5000" w:type="pct"/>
            <w:gridSpan w:val="10"/>
            <w:shd w:val="clear" w:color="auto" w:fill="8ED8F8"/>
            <w:vAlign w:val="center"/>
          </w:tcPr>
          <w:p w14:paraId="16118EEA" w14:textId="77777777" w:rsidR="007034F7" w:rsidRPr="00C319FD" w:rsidRDefault="007034F7" w:rsidP="007034F7">
            <w:pPr>
              <w:rPr>
                <w:rFonts w:eastAsia="Calibri" w:cs="Times New Roman"/>
                <w:sz w:val="20"/>
                <w:szCs w:val="20"/>
              </w:rPr>
            </w:pPr>
            <w:r w:rsidRPr="00C319FD">
              <w:rPr>
                <w:rFonts w:eastAsia="Calibri" w:cs="Times New Roman"/>
                <w:sz w:val="20"/>
                <w:szCs w:val="20"/>
              </w:rPr>
              <w:t xml:space="preserve">INDIKÁTORY PROJEKTU </w:t>
            </w:r>
          </w:p>
          <w:p w14:paraId="3AA45B62" w14:textId="77777777" w:rsidR="007034F7" w:rsidRPr="00C319FD" w:rsidRDefault="007034F7" w:rsidP="007034F7">
            <w:pPr>
              <w:rPr>
                <w:rFonts w:eastAsia="Calibri" w:cs="Times New Roman"/>
                <w:i/>
                <w:sz w:val="20"/>
                <w:szCs w:val="20"/>
              </w:rPr>
            </w:pPr>
            <w:r w:rsidRPr="00C319FD">
              <w:rPr>
                <w:rFonts w:eastAsia="Calibri" w:cs="Times New Roman"/>
                <w:i/>
                <w:sz w:val="20"/>
                <w:szCs w:val="20"/>
              </w:rPr>
              <w:t>(min. jeden indikátor dle příslušného OP)</w:t>
            </w:r>
          </w:p>
        </w:tc>
      </w:tr>
    </w:tbl>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66"/>
        <w:gridCol w:w="1078"/>
        <w:gridCol w:w="1328"/>
        <w:gridCol w:w="1390"/>
      </w:tblGrid>
      <w:tr w:rsidR="00C319FD" w:rsidRPr="00D13118" w14:paraId="06CC8015" w14:textId="77777777" w:rsidTr="004F659A">
        <w:tc>
          <w:tcPr>
            <w:tcW w:w="2905" w:type="pct"/>
            <w:tcBorders>
              <w:bottom w:val="single" w:sz="4" w:space="0" w:color="000000"/>
            </w:tcBorders>
            <w:shd w:val="clear" w:color="auto" w:fill="8ED8F8"/>
            <w:vAlign w:val="center"/>
          </w:tcPr>
          <w:p w14:paraId="517E1AEC" w14:textId="77777777" w:rsidR="00C319FD" w:rsidRPr="00FF3125" w:rsidRDefault="00C319FD" w:rsidP="00782CD4">
            <w:pPr>
              <w:spacing w:before="20" w:after="20" w:line="240" w:lineRule="auto"/>
            </w:pPr>
            <w:r>
              <w:t>Kód, název</w:t>
            </w:r>
            <w:r w:rsidRPr="00FF3125">
              <w:t xml:space="preserve"> </w:t>
            </w:r>
            <w:r>
              <w:t xml:space="preserve">a měrná jednotka </w:t>
            </w:r>
            <w:r w:rsidRPr="00FF3125">
              <w:t>indikátoru</w:t>
            </w:r>
          </w:p>
        </w:tc>
        <w:tc>
          <w:tcPr>
            <w:tcW w:w="595" w:type="pct"/>
            <w:tcBorders>
              <w:bottom w:val="single" w:sz="4" w:space="0" w:color="000000"/>
            </w:tcBorders>
            <w:shd w:val="clear" w:color="auto" w:fill="8ED8F8"/>
            <w:vAlign w:val="center"/>
          </w:tcPr>
          <w:p w14:paraId="6DDBA274" w14:textId="77777777" w:rsidR="00C319FD" w:rsidRPr="00FF3125" w:rsidRDefault="00C319FD" w:rsidP="00782CD4">
            <w:pPr>
              <w:spacing w:before="20" w:after="20" w:line="240" w:lineRule="auto"/>
            </w:pPr>
            <w:r w:rsidRPr="00FF3125">
              <w:t>Info zdroj</w:t>
            </w:r>
          </w:p>
        </w:tc>
        <w:tc>
          <w:tcPr>
            <w:tcW w:w="733" w:type="pct"/>
            <w:tcBorders>
              <w:bottom w:val="single" w:sz="4" w:space="0" w:color="000000"/>
            </w:tcBorders>
            <w:shd w:val="clear" w:color="auto" w:fill="8ED8F8"/>
            <w:vAlign w:val="center"/>
          </w:tcPr>
          <w:p w14:paraId="1DF42A5D" w14:textId="77777777" w:rsidR="00C319FD" w:rsidRPr="00FF3125" w:rsidRDefault="00C319FD" w:rsidP="00782CD4">
            <w:pPr>
              <w:spacing w:before="20" w:after="20" w:line="240" w:lineRule="auto"/>
            </w:pPr>
            <w:r w:rsidRPr="00FF3125">
              <w:t>Počáteční hodnota</w:t>
            </w:r>
          </w:p>
        </w:tc>
        <w:tc>
          <w:tcPr>
            <w:tcW w:w="767" w:type="pct"/>
            <w:tcBorders>
              <w:bottom w:val="single" w:sz="4" w:space="0" w:color="000000"/>
            </w:tcBorders>
            <w:shd w:val="clear" w:color="auto" w:fill="8ED8F8"/>
            <w:vAlign w:val="center"/>
          </w:tcPr>
          <w:p w14:paraId="3B09ECC1" w14:textId="77777777" w:rsidR="00C319FD" w:rsidRPr="00FF3125" w:rsidRDefault="00C319FD" w:rsidP="00782CD4">
            <w:pPr>
              <w:spacing w:before="20" w:after="20" w:line="240" w:lineRule="auto"/>
            </w:pPr>
            <w:r w:rsidRPr="00FF3125">
              <w:t>Cílová hodnota</w:t>
            </w:r>
          </w:p>
        </w:tc>
      </w:tr>
      <w:tr w:rsidR="00C319FD" w:rsidRPr="00D13118" w14:paraId="0DFAEB63" w14:textId="77777777" w:rsidTr="004F659A">
        <w:tc>
          <w:tcPr>
            <w:tcW w:w="2905" w:type="pct"/>
            <w:shd w:val="clear" w:color="auto" w:fill="auto"/>
            <w:vAlign w:val="center"/>
          </w:tcPr>
          <w:p w14:paraId="6E5A628B" w14:textId="77777777" w:rsidR="00C319FD" w:rsidRPr="00CD6FDB" w:rsidRDefault="00C319FD" w:rsidP="00782CD4">
            <w:pPr>
              <w:spacing w:before="20" w:after="20" w:line="240" w:lineRule="auto"/>
              <w:jc w:val="center"/>
            </w:pPr>
          </w:p>
        </w:tc>
        <w:tc>
          <w:tcPr>
            <w:tcW w:w="595" w:type="pct"/>
            <w:shd w:val="clear" w:color="auto" w:fill="auto"/>
            <w:vAlign w:val="center"/>
          </w:tcPr>
          <w:p w14:paraId="1C836230" w14:textId="77777777" w:rsidR="00C319FD" w:rsidRPr="00CD6FDB" w:rsidRDefault="00C319FD" w:rsidP="00782CD4">
            <w:pPr>
              <w:spacing w:before="20" w:after="20" w:line="240" w:lineRule="auto"/>
              <w:jc w:val="center"/>
            </w:pPr>
          </w:p>
        </w:tc>
        <w:tc>
          <w:tcPr>
            <w:tcW w:w="733" w:type="pct"/>
            <w:shd w:val="clear" w:color="auto" w:fill="auto"/>
            <w:vAlign w:val="center"/>
          </w:tcPr>
          <w:p w14:paraId="775A904B" w14:textId="77777777" w:rsidR="00C319FD" w:rsidRPr="00CD6FDB" w:rsidRDefault="00C319FD" w:rsidP="00782CD4">
            <w:pPr>
              <w:spacing w:before="20" w:after="20" w:line="240" w:lineRule="auto"/>
              <w:jc w:val="center"/>
            </w:pPr>
          </w:p>
        </w:tc>
        <w:tc>
          <w:tcPr>
            <w:tcW w:w="767" w:type="pct"/>
            <w:shd w:val="clear" w:color="auto" w:fill="auto"/>
            <w:vAlign w:val="center"/>
          </w:tcPr>
          <w:p w14:paraId="685E8AAD" w14:textId="77777777" w:rsidR="00C319FD" w:rsidRPr="00CD6FDB" w:rsidRDefault="00C319FD" w:rsidP="00782CD4">
            <w:pPr>
              <w:spacing w:before="20" w:after="20" w:line="240" w:lineRule="auto"/>
              <w:jc w:val="center"/>
            </w:pPr>
          </w:p>
        </w:tc>
      </w:tr>
      <w:tr w:rsidR="00C319FD" w:rsidRPr="00D13118" w14:paraId="05CE7278" w14:textId="77777777" w:rsidTr="004F659A">
        <w:tc>
          <w:tcPr>
            <w:tcW w:w="2905" w:type="pct"/>
            <w:shd w:val="clear" w:color="auto" w:fill="auto"/>
            <w:vAlign w:val="center"/>
          </w:tcPr>
          <w:p w14:paraId="6E24F4F3" w14:textId="77777777" w:rsidR="00C319FD" w:rsidRPr="00CD6FDB" w:rsidRDefault="00C319FD" w:rsidP="00782CD4">
            <w:pPr>
              <w:spacing w:before="20" w:after="20" w:line="240" w:lineRule="auto"/>
              <w:jc w:val="center"/>
            </w:pPr>
          </w:p>
        </w:tc>
        <w:tc>
          <w:tcPr>
            <w:tcW w:w="595" w:type="pct"/>
            <w:shd w:val="clear" w:color="auto" w:fill="auto"/>
            <w:vAlign w:val="center"/>
          </w:tcPr>
          <w:p w14:paraId="1AD61321" w14:textId="77777777" w:rsidR="00C319FD" w:rsidRPr="00CD6FDB" w:rsidRDefault="00C319FD" w:rsidP="00782CD4">
            <w:pPr>
              <w:spacing w:before="20" w:after="20" w:line="240" w:lineRule="auto"/>
              <w:jc w:val="center"/>
            </w:pPr>
          </w:p>
        </w:tc>
        <w:tc>
          <w:tcPr>
            <w:tcW w:w="733" w:type="pct"/>
            <w:shd w:val="clear" w:color="auto" w:fill="auto"/>
            <w:vAlign w:val="center"/>
          </w:tcPr>
          <w:p w14:paraId="21A88E6A" w14:textId="77777777" w:rsidR="00C319FD" w:rsidRPr="00CD6FDB" w:rsidRDefault="00C319FD" w:rsidP="00782CD4">
            <w:pPr>
              <w:spacing w:before="20" w:after="20" w:line="240" w:lineRule="auto"/>
              <w:jc w:val="center"/>
            </w:pPr>
          </w:p>
        </w:tc>
        <w:tc>
          <w:tcPr>
            <w:tcW w:w="767" w:type="pct"/>
            <w:shd w:val="clear" w:color="auto" w:fill="auto"/>
            <w:vAlign w:val="center"/>
          </w:tcPr>
          <w:p w14:paraId="5A6C3F8A" w14:textId="77777777" w:rsidR="00C319FD" w:rsidRPr="00CD6FDB" w:rsidRDefault="00C319FD" w:rsidP="00782CD4">
            <w:pPr>
              <w:spacing w:before="20" w:after="20" w:line="240" w:lineRule="auto"/>
              <w:jc w:val="center"/>
            </w:pPr>
          </w:p>
        </w:tc>
      </w:tr>
      <w:tr w:rsidR="00C319FD" w:rsidRPr="00D13118" w14:paraId="0A33FC2C" w14:textId="77777777" w:rsidTr="004F659A">
        <w:tc>
          <w:tcPr>
            <w:tcW w:w="2905" w:type="pct"/>
            <w:shd w:val="clear" w:color="auto" w:fill="auto"/>
            <w:vAlign w:val="center"/>
          </w:tcPr>
          <w:p w14:paraId="5C0A1732" w14:textId="77777777" w:rsidR="00C319FD" w:rsidRPr="00CD6FDB" w:rsidRDefault="00C319FD" w:rsidP="00782CD4">
            <w:pPr>
              <w:spacing w:before="20" w:after="20" w:line="240" w:lineRule="auto"/>
              <w:jc w:val="center"/>
            </w:pPr>
          </w:p>
        </w:tc>
        <w:tc>
          <w:tcPr>
            <w:tcW w:w="595" w:type="pct"/>
            <w:shd w:val="clear" w:color="auto" w:fill="auto"/>
            <w:vAlign w:val="center"/>
          </w:tcPr>
          <w:p w14:paraId="0A28BC73" w14:textId="77777777" w:rsidR="00C319FD" w:rsidRPr="00CD6FDB" w:rsidRDefault="00C319FD" w:rsidP="00782CD4">
            <w:pPr>
              <w:spacing w:before="20" w:after="20" w:line="240" w:lineRule="auto"/>
              <w:jc w:val="center"/>
            </w:pPr>
          </w:p>
        </w:tc>
        <w:tc>
          <w:tcPr>
            <w:tcW w:w="733" w:type="pct"/>
            <w:shd w:val="clear" w:color="auto" w:fill="auto"/>
            <w:vAlign w:val="center"/>
          </w:tcPr>
          <w:p w14:paraId="57D22EBD" w14:textId="77777777" w:rsidR="00C319FD" w:rsidRPr="00CD6FDB" w:rsidRDefault="00C319FD" w:rsidP="00782CD4">
            <w:pPr>
              <w:spacing w:before="20" w:after="20" w:line="240" w:lineRule="auto"/>
              <w:jc w:val="center"/>
            </w:pPr>
          </w:p>
        </w:tc>
        <w:tc>
          <w:tcPr>
            <w:tcW w:w="767" w:type="pct"/>
            <w:shd w:val="clear" w:color="auto" w:fill="auto"/>
            <w:vAlign w:val="center"/>
          </w:tcPr>
          <w:p w14:paraId="3557F3E2" w14:textId="77777777" w:rsidR="00C319FD" w:rsidRPr="00CD6FDB" w:rsidRDefault="00C319FD" w:rsidP="00782CD4">
            <w:pPr>
              <w:spacing w:before="20" w:after="20" w:line="240" w:lineRule="auto"/>
              <w:jc w:val="center"/>
            </w:pPr>
          </w:p>
        </w:tc>
      </w:tr>
    </w:tbl>
    <w:p w14:paraId="075DDA03" w14:textId="77777777" w:rsidR="00C319FD" w:rsidRDefault="00C319FD" w:rsidP="007034F7">
      <w:pPr>
        <w:sectPr w:rsidR="00C319FD">
          <w:pgSz w:w="11906" w:h="16838"/>
          <w:pgMar w:top="1417" w:right="1417" w:bottom="1417" w:left="1417" w:header="708" w:footer="708" w:gutter="0"/>
          <w:cols w:space="708"/>
          <w:docGrid w:linePitch="360"/>
        </w:sectPr>
      </w:pPr>
    </w:p>
    <w:p w14:paraId="36815725" w14:textId="77777777" w:rsidR="00C319FD" w:rsidRPr="009C101E" w:rsidRDefault="00C319FD" w:rsidP="00C319FD">
      <w:pPr>
        <w:jc w:val="both"/>
        <w:rPr>
          <w:rFonts w:cs="Arial"/>
          <w:b/>
          <w:shd w:val="clear" w:color="auto" w:fill="FFFFFF"/>
        </w:rPr>
      </w:pPr>
      <w:r w:rsidRPr="009C101E">
        <w:rPr>
          <w:rFonts w:cs="Arial"/>
          <w:b/>
          <w:shd w:val="clear" w:color="auto" w:fill="FFFFFF"/>
        </w:rPr>
        <w:lastRenderedPageBreak/>
        <w:t xml:space="preserve">Projektový záměr vyplněný a podepsaný oprávněnou osobou za žadatele doručte v termínu </w:t>
      </w:r>
      <w:r>
        <w:rPr>
          <w:rFonts w:cs="Arial"/>
          <w:b/>
          <w:shd w:val="clear" w:color="auto" w:fill="FFFFFF"/>
        </w:rPr>
        <w:t>stanoveném</w:t>
      </w:r>
      <w:r w:rsidRPr="009C101E">
        <w:rPr>
          <w:rFonts w:cs="Arial"/>
          <w:b/>
          <w:shd w:val="clear" w:color="auto" w:fill="FFFFFF"/>
        </w:rPr>
        <w:t xml:space="preserve"> výzvou:</w:t>
      </w:r>
    </w:p>
    <w:p w14:paraId="1AF8E6CF" w14:textId="77777777" w:rsidR="00C319FD" w:rsidRPr="009C101E" w:rsidRDefault="00C319FD" w:rsidP="00C319FD">
      <w:pPr>
        <w:pStyle w:val="Odstavecseseznamem"/>
        <w:numPr>
          <w:ilvl w:val="0"/>
          <w:numId w:val="21"/>
        </w:numPr>
        <w:rPr>
          <w:b/>
        </w:rPr>
      </w:pPr>
      <w:r w:rsidRPr="009C101E">
        <w:rPr>
          <w:b/>
        </w:rPr>
        <w:t>Na podatelnu Institutu plánování a rozvoje hl. města Prahy</w:t>
      </w:r>
    </w:p>
    <w:p w14:paraId="59BB47CC" w14:textId="77777777" w:rsidR="00C319FD" w:rsidRPr="009C101E" w:rsidRDefault="00C319FD" w:rsidP="00C319FD">
      <w:pPr>
        <w:pStyle w:val="Odstavecseseznamem"/>
        <w:rPr>
          <w:b/>
        </w:rPr>
      </w:pPr>
      <w:r w:rsidRPr="009C101E">
        <w:rPr>
          <w:b/>
        </w:rPr>
        <w:t>Adresa:</w:t>
      </w:r>
    </w:p>
    <w:p w14:paraId="00BE4A95" w14:textId="77777777" w:rsidR="00C319FD" w:rsidRPr="00A746B8" w:rsidRDefault="00C319FD" w:rsidP="00C319FD">
      <w:pPr>
        <w:pStyle w:val="Odstavecseseznamem"/>
      </w:pPr>
      <w:r>
        <w:t>Institut</w:t>
      </w:r>
      <w:r w:rsidRPr="00A746B8">
        <w:t xml:space="preserve"> plánování a rozvoje hl. města Prahy</w:t>
      </w:r>
    </w:p>
    <w:p w14:paraId="1F3FF811" w14:textId="77777777" w:rsidR="00C319FD" w:rsidRPr="00A746B8" w:rsidRDefault="00C319FD" w:rsidP="00C319FD">
      <w:pPr>
        <w:pStyle w:val="Odstavecseseznamem"/>
      </w:pPr>
      <w:r w:rsidRPr="00A746B8">
        <w:t>Vyšehradská 57/2077</w:t>
      </w:r>
    </w:p>
    <w:p w14:paraId="741C7805" w14:textId="77777777" w:rsidR="00C319FD" w:rsidRDefault="00C319FD" w:rsidP="00C319FD">
      <w:pPr>
        <w:pStyle w:val="Odstavecseseznamem"/>
      </w:pPr>
      <w:r w:rsidRPr="00A746B8">
        <w:t>128 00 Praha 2 – Nové Město</w:t>
      </w:r>
    </w:p>
    <w:p w14:paraId="033546FA" w14:textId="77777777" w:rsidR="00C319FD" w:rsidRDefault="00C319FD" w:rsidP="00C319FD">
      <w:pPr>
        <w:pStyle w:val="Odstavecseseznamem"/>
      </w:pPr>
    </w:p>
    <w:p w14:paraId="2DF096F3" w14:textId="77777777" w:rsidR="00C319FD" w:rsidRDefault="00C319FD" w:rsidP="00C319FD">
      <w:pPr>
        <w:pStyle w:val="Odstavecseseznamem"/>
      </w:pPr>
      <w:r>
        <w:t>Nebo</w:t>
      </w:r>
    </w:p>
    <w:p w14:paraId="01DBAF9E" w14:textId="77777777" w:rsidR="00C319FD" w:rsidRPr="00C35205" w:rsidRDefault="00C319FD" w:rsidP="00C319FD">
      <w:pPr>
        <w:pStyle w:val="Odstavecseseznamem"/>
      </w:pPr>
    </w:p>
    <w:p w14:paraId="63ECE184" w14:textId="77777777" w:rsidR="00C319FD" w:rsidRDefault="00C319FD" w:rsidP="00C319FD">
      <w:pPr>
        <w:pStyle w:val="Odstavecseseznamem"/>
        <w:numPr>
          <w:ilvl w:val="0"/>
          <w:numId w:val="21"/>
        </w:numPr>
      </w:pPr>
      <w:r w:rsidRPr="009C101E">
        <w:rPr>
          <w:b/>
        </w:rPr>
        <w:t xml:space="preserve">Do datové schránky </w:t>
      </w:r>
    </w:p>
    <w:p w14:paraId="119469BD" w14:textId="77777777" w:rsidR="00C319FD" w:rsidRPr="00801655" w:rsidRDefault="00C319FD" w:rsidP="00C319FD">
      <w:pPr>
        <w:pStyle w:val="Odstavecseseznamem"/>
      </w:pPr>
      <w:r w:rsidRPr="00801655">
        <w:t>Institut plánování a rozvoje hl. města Prahy</w:t>
      </w:r>
    </w:p>
    <w:p w14:paraId="05A9278B" w14:textId="77777777" w:rsidR="00C319FD" w:rsidRDefault="00C319FD" w:rsidP="00C319FD">
      <w:pPr>
        <w:pStyle w:val="Odstavecseseznamem"/>
      </w:pPr>
      <w:r>
        <w:rPr>
          <w:b/>
        </w:rPr>
        <w:t xml:space="preserve">ID datové schránky: </w:t>
      </w:r>
      <w:r w:rsidRPr="009C101E">
        <w:t>c2zmahu</w:t>
      </w:r>
    </w:p>
    <w:p w14:paraId="455EB598" w14:textId="77777777" w:rsidR="00C319FD" w:rsidRDefault="00C319FD" w:rsidP="00C319FD">
      <w:pPr>
        <w:jc w:val="center"/>
        <w:rPr>
          <w:b/>
          <w:color w:val="00AEEF"/>
        </w:rPr>
      </w:pPr>
      <w:bookmarkStart w:id="185" w:name="_Toc450557137"/>
    </w:p>
    <w:p w14:paraId="5D69679A" w14:textId="77777777" w:rsidR="00C319FD" w:rsidRPr="008C5A4A" w:rsidRDefault="00C319FD" w:rsidP="00C319FD">
      <w:pPr>
        <w:jc w:val="center"/>
        <w:rPr>
          <w:b/>
        </w:rPr>
      </w:pPr>
      <w:r w:rsidRPr="008C5A4A">
        <w:rPr>
          <w:b/>
        </w:rPr>
        <w:t>ČESTNÉ PROHLÁŠENÍ</w:t>
      </w:r>
      <w:bookmarkEnd w:id="185"/>
      <w:r w:rsidRPr="008C5A4A">
        <w:rPr>
          <w:b/>
        </w:rPr>
        <w:t xml:space="preserve"> ŽADATELE O PRAVDIVOSTI ÚDAJŮ V PROJEKTOVÉM ZÁMĚRU ITI PRAŽSKÉ METROPOLITNÍ OBLASTI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0"/>
        <w:gridCol w:w="6222"/>
      </w:tblGrid>
      <w:tr w:rsidR="00C319FD" w:rsidRPr="00FE0931" w14:paraId="78440CE5" w14:textId="77777777" w:rsidTr="004F659A">
        <w:trPr>
          <w:trHeight w:val="460"/>
        </w:trPr>
        <w:tc>
          <w:tcPr>
            <w:tcW w:w="1567" w:type="pct"/>
            <w:tcBorders>
              <w:top w:val="single" w:sz="4" w:space="0" w:color="auto"/>
              <w:left w:val="single" w:sz="4" w:space="0" w:color="auto"/>
              <w:bottom w:val="single" w:sz="4" w:space="0" w:color="auto"/>
              <w:right w:val="single" w:sz="4" w:space="0" w:color="auto"/>
            </w:tcBorders>
            <w:vAlign w:val="center"/>
            <w:hideMark/>
          </w:tcPr>
          <w:p w14:paraId="2FB8618D" w14:textId="77777777" w:rsidR="00C319FD" w:rsidRPr="00FE0931" w:rsidRDefault="00C319FD" w:rsidP="00782CD4">
            <w:pPr>
              <w:autoSpaceDE w:val="0"/>
              <w:autoSpaceDN w:val="0"/>
              <w:adjustRightInd w:val="0"/>
              <w:spacing w:before="120" w:after="120"/>
              <w:rPr>
                <w:rFonts w:cs="Arial"/>
                <w:b/>
                <w:sz w:val="20"/>
              </w:rPr>
            </w:pPr>
            <w:r w:rsidRPr="00FE0931">
              <w:rPr>
                <w:rFonts w:cs="Arial"/>
                <w:b/>
                <w:bCs/>
                <w:sz w:val="20"/>
              </w:rPr>
              <w:t>Jméno žadatele:</w:t>
            </w:r>
          </w:p>
        </w:tc>
        <w:tc>
          <w:tcPr>
            <w:tcW w:w="3433" w:type="pct"/>
            <w:tcBorders>
              <w:top w:val="single" w:sz="4" w:space="0" w:color="auto"/>
              <w:left w:val="single" w:sz="4" w:space="0" w:color="auto"/>
              <w:bottom w:val="single" w:sz="4" w:space="0" w:color="auto"/>
              <w:right w:val="single" w:sz="4" w:space="0" w:color="auto"/>
            </w:tcBorders>
            <w:vAlign w:val="center"/>
          </w:tcPr>
          <w:p w14:paraId="4F83398F" w14:textId="77777777" w:rsidR="00C319FD" w:rsidRPr="00FE0931" w:rsidRDefault="00C319FD" w:rsidP="00782CD4">
            <w:pPr>
              <w:autoSpaceDE w:val="0"/>
              <w:autoSpaceDN w:val="0"/>
              <w:adjustRightInd w:val="0"/>
              <w:spacing w:before="120" w:after="120"/>
              <w:rPr>
                <w:rFonts w:cs="Arial"/>
                <w:b/>
                <w:sz w:val="20"/>
              </w:rPr>
            </w:pPr>
          </w:p>
        </w:tc>
      </w:tr>
      <w:tr w:rsidR="00C319FD" w:rsidRPr="00FE0931" w14:paraId="64973702" w14:textId="77777777" w:rsidTr="004F659A">
        <w:trPr>
          <w:trHeight w:val="460"/>
        </w:trPr>
        <w:tc>
          <w:tcPr>
            <w:tcW w:w="1567" w:type="pct"/>
            <w:tcBorders>
              <w:top w:val="single" w:sz="4" w:space="0" w:color="auto"/>
              <w:left w:val="single" w:sz="4" w:space="0" w:color="auto"/>
              <w:bottom w:val="single" w:sz="4" w:space="0" w:color="auto"/>
              <w:right w:val="single" w:sz="4" w:space="0" w:color="auto"/>
            </w:tcBorders>
            <w:vAlign w:val="center"/>
            <w:hideMark/>
          </w:tcPr>
          <w:p w14:paraId="65AFA73F" w14:textId="77777777" w:rsidR="00C319FD" w:rsidRPr="00FE0931" w:rsidRDefault="00C319FD" w:rsidP="00782CD4">
            <w:pPr>
              <w:autoSpaceDE w:val="0"/>
              <w:autoSpaceDN w:val="0"/>
              <w:adjustRightInd w:val="0"/>
              <w:spacing w:before="120" w:after="120"/>
              <w:rPr>
                <w:rFonts w:cs="Arial"/>
                <w:b/>
                <w:sz w:val="20"/>
              </w:rPr>
            </w:pPr>
            <w:r w:rsidRPr="00FE0931">
              <w:rPr>
                <w:rFonts w:cs="Arial"/>
                <w:b/>
                <w:sz w:val="20"/>
              </w:rPr>
              <w:t>Sídlo (Adresa žadatele):</w:t>
            </w:r>
          </w:p>
        </w:tc>
        <w:tc>
          <w:tcPr>
            <w:tcW w:w="3433" w:type="pct"/>
            <w:tcBorders>
              <w:top w:val="single" w:sz="4" w:space="0" w:color="auto"/>
              <w:left w:val="single" w:sz="4" w:space="0" w:color="auto"/>
              <w:bottom w:val="single" w:sz="4" w:space="0" w:color="auto"/>
              <w:right w:val="single" w:sz="4" w:space="0" w:color="auto"/>
            </w:tcBorders>
            <w:vAlign w:val="center"/>
          </w:tcPr>
          <w:p w14:paraId="1EB0180C" w14:textId="77777777" w:rsidR="00C319FD" w:rsidRPr="00FE0931" w:rsidRDefault="00C319FD" w:rsidP="00782CD4">
            <w:pPr>
              <w:autoSpaceDE w:val="0"/>
              <w:autoSpaceDN w:val="0"/>
              <w:adjustRightInd w:val="0"/>
              <w:spacing w:before="120" w:after="120"/>
              <w:rPr>
                <w:rFonts w:cs="Arial"/>
                <w:b/>
                <w:sz w:val="20"/>
              </w:rPr>
            </w:pPr>
          </w:p>
        </w:tc>
      </w:tr>
      <w:tr w:rsidR="00C319FD" w:rsidRPr="00FE0931" w14:paraId="59DB108C" w14:textId="77777777" w:rsidTr="004F659A">
        <w:trPr>
          <w:trHeight w:val="460"/>
        </w:trPr>
        <w:tc>
          <w:tcPr>
            <w:tcW w:w="1567" w:type="pct"/>
            <w:tcBorders>
              <w:top w:val="single" w:sz="4" w:space="0" w:color="auto"/>
              <w:left w:val="single" w:sz="4" w:space="0" w:color="auto"/>
              <w:bottom w:val="single" w:sz="4" w:space="0" w:color="auto"/>
              <w:right w:val="single" w:sz="4" w:space="0" w:color="auto"/>
            </w:tcBorders>
            <w:vAlign w:val="center"/>
            <w:hideMark/>
          </w:tcPr>
          <w:p w14:paraId="18263FD7" w14:textId="77777777" w:rsidR="00C319FD" w:rsidRPr="00FE0931" w:rsidRDefault="00C319FD" w:rsidP="00782CD4">
            <w:pPr>
              <w:autoSpaceDE w:val="0"/>
              <w:autoSpaceDN w:val="0"/>
              <w:adjustRightInd w:val="0"/>
              <w:spacing w:before="120" w:after="120"/>
              <w:rPr>
                <w:rFonts w:cs="Arial"/>
                <w:b/>
                <w:sz w:val="20"/>
              </w:rPr>
            </w:pPr>
            <w:r w:rsidRPr="00FE0931">
              <w:rPr>
                <w:rFonts w:cs="Arial"/>
                <w:b/>
                <w:bCs/>
                <w:sz w:val="20"/>
              </w:rPr>
              <w:t>IČ/IZO:</w:t>
            </w:r>
          </w:p>
        </w:tc>
        <w:tc>
          <w:tcPr>
            <w:tcW w:w="3433" w:type="pct"/>
            <w:tcBorders>
              <w:top w:val="single" w:sz="4" w:space="0" w:color="auto"/>
              <w:left w:val="single" w:sz="4" w:space="0" w:color="auto"/>
              <w:bottom w:val="single" w:sz="4" w:space="0" w:color="auto"/>
              <w:right w:val="single" w:sz="4" w:space="0" w:color="auto"/>
            </w:tcBorders>
            <w:vAlign w:val="center"/>
          </w:tcPr>
          <w:p w14:paraId="0E6BD51A" w14:textId="77777777" w:rsidR="00C319FD" w:rsidRPr="00FE0931" w:rsidRDefault="00C319FD" w:rsidP="00782CD4">
            <w:pPr>
              <w:autoSpaceDE w:val="0"/>
              <w:autoSpaceDN w:val="0"/>
              <w:adjustRightInd w:val="0"/>
              <w:spacing w:before="120" w:after="120"/>
              <w:rPr>
                <w:rFonts w:cs="Arial"/>
                <w:b/>
                <w:sz w:val="20"/>
              </w:rPr>
            </w:pPr>
          </w:p>
        </w:tc>
      </w:tr>
      <w:tr w:rsidR="00C319FD" w:rsidRPr="00FE0931" w14:paraId="1C3F1A73" w14:textId="77777777" w:rsidTr="004F659A">
        <w:trPr>
          <w:trHeight w:val="460"/>
        </w:trPr>
        <w:tc>
          <w:tcPr>
            <w:tcW w:w="1567" w:type="pct"/>
            <w:tcBorders>
              <w:top w:val="single" w:sz="4" w:space="0" w:color="auto"/>
              <w:left w:val="single" w:sz="4" w:space="0" w:color="auto"/>
              <w:bottom w:val="single" w:sz="4" w:space="0" w:color="auto"/>
              <w:right w:val="single" w:sz="4" w:space="0" w:color="auto"/>
            </w:tcBorders>
            <w:vAlign w:val="center"/>
            <w:hideMark/>
          </w:tcPr>
          <w:p w14:paraId="4416BD5A" w14:textId="77777777" w:rsidR="00C319FD" w:rsidRPr="00FE0931" w:rsidRDefault="00C319FD" w:rsidP="00782CD4">
            <w:pPr>
              <w:autoSpaceDE w:val="0"/>
              <w:autoSpaceDN w:val="0"/>
              <w:adjustRightInd w:val="0"/>
              <w:spacing w:before="120" w:after="120"/>
              <w:rPr>
                <w:rFonts w:cs="Arial"/>
                <w:b/>
                <w:bCs/>
                <w:sz w:val="20"/>
              </w:rPr>
            </w:pPr>
            <w:r w:rsidRPr="00FE0931">
              <w:rPr>
                <w:rFonts w:cs="Arial"/>
                <w:b/>
                <w:bCs/>
                <w:sz w:val="20"/>
              </w:rPr>
              <w:t>Statutární zástupce (</w:t>
            </w:r>
            <w:r w:rsidR="00F33C5E">
              <w:rPr>
                <w:rFonts w:cs="Arial"/>
                <w:b/>
                <w:bCs/>
                <w:sz w:val="20"/>
              </w:rPr>
              <w:t>o</w:t>
            </w:r>
            <w:r w:rsidRPr="00FE0931">
              <w:rPr>
                <w:rFonts w:cs="Arial"/>
                <w:b/>
                <w:bCs/>
                <w:sz w:val="20"/>
              </w:rPr>
              <w:t xml:space="preserve">soba oprávněná jednat): </w:t>
            </w:r>
          </w:p>
        </w:tc>
        <w:tc>
          <w:tcPr>
            <w:tcW w:w="3433" w:type="pct"/>
            <w:tcBorders>
              <w:top w:val="single" w:sz="4" w:space="0" w:color="auto"/>
              <w:left w:val="single" w:sz="4" w:space="0" w:color="auto"/>
              <w:bottom w:val="single" w:sz="4" w:space="0" w:color="auto"/>
              <w:right w:val="single" w:sz="4" w:space="0" w:color="auto"/>
            </w:tcBorders>
            <w:vAlign w:val="center"/>
          </w:tcPr>
          <w:p w14:paraId="376AEE27" w14:textId="77777777" w:rsidR="00C319FD" w:rsidRPr="00FE0931" w:rsidRDefault="00C319FD" w:rsidP="00782CD4">
            <w:pPr>
              <w:autoSpaceDE w:val="0"/>
              <w:autoSpaceDN w:val="0"/>
              <w:adjustRightInd w:val="0"/>
              <w:spacing w:before="120" w:after="120"/>
              <w:rPr>
                <w:rFonts w:cs="Arial"/>
                <w:b/>
                <w:sz w:val="20"/>
              </w:rPr>
            </w:pPr>
          </w:p>
        </w:tc>
      </w:tr>
    </w:tbl>
    <w:p w14:paraId="3BE65DCF" w14:textId="77777777" w:rsidR="00C319FD" w:rsidRDefault="00C319FD" w:rsidP="00C319FD">
      <w:pPr>
        <w:spacing w:after="0"/>
      </w:pPr>
    </w:p>
    <w:p w14:paraId="0FA9923D" w14:textId="77777777" w:rsidR="00C319FD" w:rsidRPr="007C1839" w:rsidRDefault="00C319FD" w:rsidP="002422AC">
      <w:pPr>
        <w:jc w:val="both"/>
      </w:pPr>
      <w:r w:rsidRPr="007C1839">
        <w:t>Žadatel prohlašuje, že v projektovém záměru ITI Pražské metropolitní oblasti jsou uvedeny pravdivé a úplné údaje.</w:t>
      </w:r>
    </w:p>
    <w:tbl>
      <w:tblPr>
        <w:tblW w:w="9072" w:type="dxa"/>
        <w:tblInd w:w="-5" w:type="dxa"/>
        <w:tblCellMar>
          <w:left w:w="70" w:type="dxa"/>
          <w:right w:w="70" w:type="dxa"/>
        </w:tblCellMar>
        <w:tblLook w:val="04A0" w:firstRow="1" w:lastRow="0" w:firstColumn="1" w:lastColumn="0" w:noHBand="0" w:noVBand="1"/>
      </w:tblPr>
      <w:tblGrid>
        <w:gridCol w:w="2374"/>
        <w:gridCol w:w="2379"/>
        <w:gridCol w:w="284"/>
        <w:gridCol w:w="1683"/>
        <w:gridCol w:w="2352"/>
      </w:tblGrid>
      <w:tr w:rsidR="00C319FD" w:rsidRPr="00FE0931" w14:paraId="684428F0" w14:textId="77777777" w:rsidTr="00782CD4">
        <w:trPr>
          <w:trHeight w:val="649"/>
        </w:trPr>
        <w:tc>
          <w:tcPr>
            <w:tcW w:w="2374" w:type="dxa"/>
            <w:tcBorders>
              <w:top w:val="single" w:sz="4" w:space="0" w:color="auto"/>
              <w:left w:val="single" w:sz="4" w:space="0" w:color="auto"/>
              <w:bottom w:val="single" w:sz="4" w:space="0" w:color="auto"/>
              <w:right w:val="single" w:sz="4" w:space="0" w:color="auto"/>
            </w:tcBorders>
            <w:noWrap/>
            <w:vAlign w:val="center"/>
            <w:hideMark/>
          </w:tcPr>
          <w:p w14:paraId="775BDEEF" w14:textId="77777777" w:rsidR="00C319FD" w:rsidRPr="00FE0931" w:rsidRDefault="00C319FD" w:rsidP="00782CD4">
            <w:pPr>
              <w:autoSpaceDE w:val="0"/>
              <w:autoSpaceDN w:val="0"/>
              <w:adjustRightInd w:val="0"/>
              <w:spacing w:line="312" w:lineRule="auto"/>
              <w:rPr>
                <w:rFonts w:cs="Arial"/>
                <w:b/>
                <w:bCs/>
                <w:sz w:val="20"/>
              </w:rPr>
            </w:pPr>
            <w:r w:rsidRPr="00FE0931">
              <w:rPr>
                <w:rFonts w:cs="Arial"/>
                <w:b/>
                <w:bCs/>
                <w:sz w:val="20"/>
              </w:rPr>
              <w:t>Datum a místo podpisu</w:t>
            </w:r>
          </w:p>
        </w:tc>
        <w:tc>
          <w:tcPr>
            <w:tcW w:w="6698" w:type="dxa"/>
            <w:gridSpan w:val="4"/>
            <w:tcBorders>
              <w:top w:val="single" w:sz="4" w:space="0" w:color="auto"/>
              <w:left w:val="single" w:sz="4" w:space="0" w:color="auto"/>
              <w:bottom w:val="single" w:sz="4" w:space="0" w:color="auto"/>
              <w:right w:val="single" w:sz="4" w:space="0" w:color="auto"/>
            </w:tcBorders>
            <w:noWrap/>
            <w:vAlign w:val="center"/>
            <w:hideMark/>
          </w:tcPr>
          <w:p w14:paraId="1A84808C" w14:textId="77777777" w:rsidR="00C319FD" w:rsidRPr="00FE0931" w:rsidRDefault="00C319FD" w:rsidP="00782CD4">
            <w:pPr>
              <w:spacing w:line="312" w:lineRule="auto"/>
              <w:rPr>
                <w:rFonts w:cs="Arial"/>
                <w:sz w:val="20"/>
              </w:rPr>
            </w:pPr>
          </w:p>
        </w:tc>
      </w:tr>
      <w:tr w:rsidR="00C319FD" w:rsidRPr="00FE0931" w14:paraId="45EEA445" w14:textId="77777777" w:rsidTr="00782CD4">
        <w:trPr>
          <w:trHeight w:val="257"/>
        </w:trPr>
        <w:tc>
          <w:tcPr>
            <w:tcW w:w="9072" w:type="dxa"/>
            <w:gridSpan w:val="5"/>
            <w:tcBorders>
              <w:top w:val="single" w:sz="4" w:space="0" w:color="auto"/>
              <w:left w:val="nil"/>
              <w:bottom w:val="nil"/>
              <w:right w:val="nil"/>
            </w:tcBorders>
            <w:noWrap/>
            <w:vAlign w:val="center"/>
            <w:hideMark/>
          </w:tcPr>
          <w:p w14:paraId="19E3743A" w14:textId="77777777" w:rsidR="00C319FD" w:rsidRPr="00FE0931" w:rsidRDefault="00C319FD" w:rsidP="00782CD4">
            <w:pPr>
              <w:rPr>
                <w:rFonts w:cs="Arial"/>
                <w:sz w:val="20"/>
              </w:rPr>
            </w:pPr>
          </w:p>
        </w:tc>
      </w:tr>
      <w:tr w:rsidR="00C319FD" w:rsidRPr="00FE0931" w14:paraId="371BE703" w14:textId="77777777" w:rsidTr="00782CD4">
        <w:trPr>
          <w:trHeight w:val="1320"/>
        </w:trPr>
        <w:tc>
          <w:tcPr>
            <w:tcW w:w="2374" w:type="dxa"/>
            <w:tcBorders>
              <w:top w:val="single" w:sz="4" w:space="0" w:color="auto"/>
              <w:left w:val="single" w:sz="4" w:space="0" w:color="auto"/>
              <w:bottom w:val="single" w:sz="4" w:space="0" w:color="auto"/>
              <w:right w:val="single" w:sz="4" w:space="0" w:color="auto"/>
            </w:tcBorders>
            <w:noWrap/>
            <w:vAlign w:val="center"/>
            <w:hideMark/>
          </w:tcPr>
          <w:p w14:paraId="6F20C4AE" w14:textId="77777777" w:rsidR="00C319FD" w:rsidRPr="00FE0931" w:rsidRDefault="00C319FD" w:rsidP="00782CD4">
            <w:pPr>
              <w:spacing w:line="312" w:lineRule="auto"/>
              <w:rPr>
                <w:rFonts w:eastAsia="Times New Roman" w:cs="Arial"/>
                <w:sz w:val="20"/>
              </w:rPr>
            </w:pPr>
            <w:r w:rsidRPr="00FE0931">
              <w:rPr>
                <w:rFonts w:cs="Arial"/>
                <w:b/>
                <w:bCs/>
                <w:sz w:val="20"/>
              </w:rPr>
              <w:t>Jméno a podpis osoby oprávněné zastupovat žadatele</w:t>
            </w:r>
          </w:p>
        </w:tc>
        <w:tc>
          <w:tcPr>
            <w:tcW w:w="2379" w:type="dxa"/>
            <w:tcBorders>
              <w:top w:val="single" w:sz="4" w:space="0" w:color="auto"/>
              <w:left w:val="single" w:sz="4" w:space="0" w:color="auto"/>
              <w:bottom w:val="single" w:sz="4" w:space="0" w:color="auto"/>
              <w:right w:val="single" w:sz="4" w:space="0" w:color="auto"/>
            </w:tcBorders>
            <w:vAlign w:val="center"/>
            <w:hideMark/>
          </w:tcPr>
          <w:p w14:paraId="57262A57" w14:textId="77777777" w:rsidR="00C319FD" w:rsidRPr="00FE0931" w:rsidRDefault="00C319FD" w:rsidP="00782CD4">
            <w:pPr>
              <w:rPr>
                <w:rFonts w:cs="Arial"/>
                <w:sz w:val="20"/>
              </w:rPr>
            </w:pPr>
          </w:p>
        </w:tc>
        <w:tc>
          <w:tcPr>
            <w:tcW w:w="284" w:type="dxa"/>
            <w:tcBorders>
              <w:top w:val="nil"/>
              <w:left w:val="single" w:sz="4" w:space="0" w:color="auto"/>
              <w:bottom w:val="nil"/>
              <w:right w:val="single" w:sz="4" w:space="0" w:color="auto"/>
            </w:tcBorders>
            <w:vAlign w:val="center"/>
          </w:tcPr>
          <w:p w14:paraId="6E33316E" w14:textId="77777777" w:rsidR="00C319FD" w:rsidRPr="00FE0931" w:rsidRDefault="00C319FD" w:rsidP="00782CD4">
            <w:pPr>
              <w:spacing w:line="312" w:lineRule="auto"/>
              <w:rPr>
                <w:rFonts w:eastAsia="Times New Roman" w:cs="Arial"/>
                <w:sz w:val="20"/>
              </w:rPr>
            </w:pPr>
          </w:p>
        </w:tc>
        <w:tc>
          <w:tcPr>
            <w:tcW w:w="1683" w:type="dxa"/>
            <w:tcBorders>
              <w:top w:val="single" w:sz="4" w:space="0" w:color="auto"/>
              <w:left w:val="single" w:sz="4" w:space="0" w:color="auto"/>
              <w:bottom w:val="single" w:sz="4" w:space="0" w:color="auto"/>
              <w:right w:val="single" w:sz="4" w:space="0" w:color="auto"/>
            </w:tcBorders>
            <w:vAlign w:val="center"/>
            <w:hideMark/>
          </w:tcPr>
          <w:p w14:paraId="3CFC4365" w14:textId="77777777" w:rsidR="00C319FD" w:rsidRPr="00FE0931" w:rsidRDefault="00C319FD" w:rsidP="00782CD4">
            <w:pPr>
              <w:spacing w:line="312" w:lineRule="auto"/>
              <w:rPr>
                <w:rFonts w:cs="Arial"/>
                <w:b/>
                <w:bCs/>
                <w:sz w:val="20"/>
              </w:rPr>
            </w:pPr>
            <w:r w:rsidRPr="00FE0931">
              <w:rPr>
                <w:rFonts w:cs="Arial"/>
                <w:b/>
                <w:bCs/>
                <w:sz w:val="20"/>
              </w:rPr>
              <w:t>Razítko</w:t>
            </w:r>
            <w:r w:rsidRPr="00FE0931">
              <w:rPr>
                <w:rFonts w:cs="Arial"/>
                <w:sz w:val="20"/>
              </w:rPr>
              <w:t xml:space="preserve"> </w:t>
            </w:r>
            <w:r w:rsidRPr="00FE0931">
              <w:rPr>
                <w:rFonts w:cs="Arial"/>
                <w:sz w:val="20"/>
                <w:szCs w:val="20"/>
              </w:rPr>
              <w:t>(pokud je součástí podpisu žadatele)</w:t>
            </w:r>
          </w:p>
        </w:tc>
        <w:tc>
          <w:tcPr>
            <w:tcW w:w="2352" w:type="dxa"/>
            <w:tcBorders>
              <w:top w:val="single" w:sz="4" w:space="0" w:color="auto"/>
              <w:left w:val="single" w:sz="4" w:space="0" w:color="auto"/>
              <w:bottom w:val="single" w:sz="4" w:space="0" w:color="auto"/>
              <w:right w:val="single" w:sz="4" w:space="0" w:color="auto"/>
            </w:tcBorders>
            <w:noWrap/>
            <w:vAlign w:val="center"/>
            <w:hideMark/>
          </w:tcPr>
          <w:p w14:paraId="34B24C0A" w14:textId="77777777" w:rsidR="00C319FD" w:rsidRPr="00FE0931" w:rsidRDefault="00C319FD" w:rsidP="00FE0931">
            <w:pPr>
              <w:spacing w:line="312" w:lineRule="auto"/>
              <w:ind w:firstLineChars="100" w:firstLine="200"/>
              <w:rPr>
                <w:rFonts w:cs="Arial"/>
                <w:sz w:val="20"/>
              </w:rPr>
            </w:pPr>
            <w:r w:rsidRPr="00FE0931">
              <w:rPr>
                <w:rFonts w:cs="Arial"/>
                <w:sz w:val="20"/>
              </w:rPr>
              <w:t> </w:t>
            </w:r>
          </w:p>
        </w:tc>
      </w:tr>
    </w:tbl>
    <w:p w14:paraId="447A2D97" w14:textId="77777777" w:rsidR="002F6FEA" w:rsidRDefault="002F6FEA" w:rsidP="002F6FEA"/>
    <w:p w14:paraId="1E33C8FB" w14:textId="77777777" w:rsidR="003965C6" w:rsidRDefault="003965C6" w:rsidP="003965C6">
      <w:r>
        <w:t xml:space="preserve">Projektový záměr zároveň zašlete v elektronické podobě na emailovou adresu </w:t>
      </w:r>
      <w:hyperlink r:id="rId23" w:history="1">
        <w:r w:rsidRPr="00F94D8F">
          <w:rPr>
            <w:rStyle w:val="Hypertextovodkaz"/>
          </w:rPr>
          <w:t>iti@ipr.praha.eu</w:t>
        </w:r>
      </w:hyperlink>
      <w:r>
        <w:t xml:space="preserve"> (v editovatelné podobě, nepodepsaný).</w:t>
      </w:r>
    </w:p>
    <w:p w14:paraId="43B217D4" w14:textId="77777777" w:rsidR="003965C6" w:rsidRDefault="003965C6" w:rsidP="002F6FEA"/>
    <w:p w14:paraId="22490745" w14:textId="77777777" w:rsidR="003965C6" w:rsidRDefault="003965C6" w:rsidP="002F6FEA">
      <w:pPr>
        <w:sectPr w:rsidR="003965C6">
          <w:pgSz w:w="11906" w:h="16838"/>
          <w:pgMar w:top="1417" w:right="1417" w:bottom="1417" w:left="1417" w:header="708" w:footer="708" w:gutter="0"/>
          <w:cols w:space="708"/>
          <w:docGrid w:linePitch="360"/>
        </w:sectPr>
      </w:pPr>
    </w:p>
    <w:p w14:paraId="66A8A114" w14:textId="77777777" w:rsidR="000C529C" w:rsidRDefault="000C529C" w:rsidP="00354641">
      <w:pPr>
        <w:rPr>
          <w:i/>
        </w:rPr>
      </w:pPr>
      <w:r>
        <w:rPr>
          <w:i/>
        </w:rPr>
        <w:lastRenderedPageBreak/>
        <w:t>Příloha č. 2: Vyhodnocení projektového záměru</w:t>
      </w:r>
    </w:p>
    <w:p w14:paraId="6E387340" w14:textId="77777777" w:rsidR="000C529C" w:rsidRPr="00932D66" w:rsidRDefault="000C529C" w:rsidP="000C529C">
      <w:pPr>
        <w:spacing w:line="240" w:lineRule="auto"/>
        <w:rPr>
          <w:b/>
          <w:sz w:val="20"/>
          <w:szCs w:val="20"/>
        </w:rPr>
      </w:pPr>
      <w:r w:rsidRPr="00932D66">
        <w:rPr>
          <w:b/>
          <w:sz w:val="20"/>
          <w:szCs w:val="20"/>
        </w:rPr>
        <w:t>Název projektového záměru:</w:t>
      </w:r>
    </w:p>
    <w:p w14:paraId="06AA492D" w14:textId="77777777" w:rsidR="000C529C" w:rsidRPr="00932D66" w:rsidRDefault="000C529C" w:rsidP="000C529C">
      <w:pPr>
        <w:spacing w:line="240" w:lineRule="auto"/>
        <w:rPr>
          <w:sz w:val="20"/>
          <w:szCs w:val="20"/>
        </w:rPr>
      </w:pPr>
      <w:r w:rsidRPr="00932D66">
        <w:rPr>
          <w:sz w:val="20"/>
          <w:szCs w:val="20"/>
        </w:rPr>
        <w:t>Číslo a název výzvy nositele ITI PMO</w:t>
      </w:r>
      <w:r>
        <w:rPr>
          <w:sz w:val="20"/>
          <w:szCs w:val="20"/>
        </w:rPr>
        <w:t>:</w:t>
      </w:r>
    </w:p>
    <w:p w14:paraId="4DC5FE9E" w14:textId="77777777" w:rsidR="000C529C" w:rsidRPr="00932D66" w:rsidRDefault="000C529C" w:rsidP="000C529C">
      <w:pPr>
        <w:spacing w:line="240" w:lineRule="auto"/>
        <w:rPr>
          <w:sz w:val="20"/>
          <w:szCs w:val="20"/>
        </w:rPr>
      </w:pPr>
      <w:r w:rsidRPr="00932D66">
        <w:rPr>
          <w:sz w:val="20"/>
          <w:szCs w:val="20"/>
        </w:rPr>
        <w:t>Číslo a název opatření Strategie ITI</w:t>
      </w:r>
      <w:r>
        <w:rPr>
          <w:sz w:val="20"/>
          <w:szCs w:val="20"/>
        </w:rPr>
        <w:t xml:space="preserve"> PMO:</w:t>
      </w:r>
    </w:p>
    <w:p w14:paraId="3FC5C0E0" w14:textId="77777777" w:rsidR="000C529C" w:rsidRPr="00932D66" w:rsidRDefault="000C529C" w:rsidP="000C529C">
      <w:pPr>
        <w:spacing w:line="240" w:lineRule="auto"/>
        <w:rPr>
          <w:sz w:val="20"/>
          <w:szCs w:val="20"/>
        </w:rPr>
      </w:pPr>
      <w:r w:rsidRPr="00932D66">
        <w:rPr>
          <w:sz w:val="20"/>
          <w:szCs w:val="20"/>
        </w:rPr>
        <w:t>Operační program, číslo a název výzvy Řídícího orgánu:</w:t>
      </w:r>
    </w:p>
    <w:tbl>
      <w:tblPr>
        <w:tblStyle w:val="Mkatabulky"/>
        <w:tblW w:w="5000" w:type="pct"/>
        <w:tblLook w:val="04A0" w:firstRow="1" w:lastRow="0" w:firstColumn="1" w:lastColumn="0" w:noHBand="0" w:noVBand="1"/>
      </w:tblPr>
      <w:tblGrid>
        <w:gridCol w:w="1986"/>
        <w:gridCol w:w="2037"/>
        <w:gridCol w:w="1297"/>
        <w:gridCol w:w="2006"/>
        <w:gridCol w:w="1297"/>
        <w:gridCol w:w="2065"/>
        <w:gridCol w:w="1297"/>
        <w:gridCol w:w="2009"/>
      </w:tblGrid>
      <w:tr w:rsidR="000C529C" w:rsidRPr="000C529C" w14:paraId="36650F73" w14:textId="77777777" w:rsidTr="00140CC4">
        <w:tc>
          <w:tcPr>
            <w:tcW w:w="710" w:type="pct"/>
            <w:shd w:val="clear" w:color="auto" w:fill="8ED8F8"/>
            <w:vAlign w:val="center"/>
          </w:tcPr>
          <w:p w14:paraId="2085242C" w14:textId="77777777" w:rsidR="000C529C" w:rsidRPr="000C529C" w:rsidRDefault="000C529C" w:rsidP="00CE2C94">
            <w:pPr>
              <w:pStyle w:val="Default"/>
              <w:jc w:val="center"/>
              <w:rPr>
                <w:rFonts w:asciiTheme="minorHAnsi" w:hAnsiTheme="minorHAnsi"/>
                <w:b/>
                <w:bCs/>
                <w:color w:val="auto"/>
                <w:sz w:val="20"/>
                <w:szCs w:val="20"/>
              </w:rPr>
            </w:pPr>
            <w:r w:rsidRPr="000C529C">
              <w:rPr>
                <w:rFonts w:asciiTheme="minorHAnsi" w:hAnsiTheme="minorHAnsi"/>
                <w:b/>
                <w:bCs/>
                <w:color w:val="auto"/>
                <w:sz w:val="20"/>
                <w:szCs w:val="20"/>
              </w:rPr>
              <w:t>Kritéria přijatelnosti</w:t>
            </w:r>
          </w:p>
          <w:p w14:paraId="2EC97ACF" w14:textId="77777777" w:rsidR="000C529C" w:rsidRPr="000C529C" w:rsidRDefault="000C529C" w:rsidP="00CE2C94">
            <w:pPr>
              <w:pStyle w:val="Default"/>
              <w:jc w:val="center"/>
              <w:rPr>
                <w:rFonts w:asciiTheme="minorHAnsi" w:hAnsiTheme="minorHAnsi"/>
                <w:bCs/>
                <w:i/>
                <w:color w:val="auto"/>
                <w:sz w:val="20"/>
                <w:szCs w:val="20"/>
              </w:rPr>
            </w:pPr>
            <w:r w:rsidRPr="000C529C">
              <w:rPr>
                <w:rFonts w:asciiTheme="minorHAnsi" w:hAnsiTheme="minorHAnsi"/>
                <w:bCs/>
                <w:i/>
                <w:color w:val="3B3838" w:themeColor="background2" w:themeShade="40"/>
                <w:sz w:val="20"/>
                <w:szCs w:val="20"/>
              </w:rPr>
              <w:t>(kritéria dle relevantní výzvy nositele ITI)</w:t>
            </w:r>
          </w:p>
        </w:tc>
        <w:tc>
          <w:tcPr>
            <w:tcW w:w="728" w:type="pct"/>
            <w:shd w:val="clear" w:color="auto" w:fill="8ED8F8"/>
            <w:vAlign w:val="center"/>
          </w:tcPr>
          <w:p w14:paraId="02793457" w14:textId="77777777" w:rsidR="000C529C" w:rsidRPr="000C529C" w:rsidRDefault="000C529C" w:rsidP="00CE2C94">
            <w:pPr>
              <w:pStyle w:val="Default"/>
              <w:jc w:val="center"/>
              <w:rPr>
                <w:rFonts w:asciiTheme="minorHAnsi" w:hAnsiTheme="minorHAnsi"/>
                <w:b/>
                <w:bCs/>
                <w:color w:val="auto"/>
                <w:sz w:val="20"/>
                <w:szCs w:val="20"/>
              </w:rPr>
            </w:pPr>
            <w:r w:rsidRPr="000C529C">
              <w:rPr>
                <w:rFonts w:asciiTheme="minorHAnsi" w:hAnsiTheme="minorHAnsi"/>
                <w:b/>
                <w:bCs/>
                <w:color w:val="auto"/>
                <w:sz w:val="20"/>
                <w:szCs w:val="20"/>
              </w:rPr>
              <w:t>Hodnocení</w:t>
            </w:r>
          </w:p>
          <w:p w14:paraId="7ED9989C" w14:textId="77777777" w:rsidR="000C529C" w:rsidRPr="000C529C" w:rsidRDefault="000C529C" w:rsidP="00CE2C94">
            <w:pPr>
              <w:pStyle w:val="Default"/>
              <w:jc w:val="center"/>
              <w:rPr>
                <w:rFonts w:asciiTheme="minorHAnsi" w:hAnsiTheme="minorHAnsi"/>
                <w:b/>
                <w:bCs/>
                <w:color w:val="auto"/>
                <w:sz w:val="20"/>
                <w:szCs w:val="20"/>
              </w:rPr>
            </w:pPr>
            <w:r w:rsidRPr="000C529C">
              <w:rPr>
                <w:rFonts w:asciiTheme="minorHAnsi" w:hAnsiTheme="minorHAnsi"/>
                <w:b/>
                <w:bCs/>
                <w:color w:val="auto"/>
                <w:sz w:val="20"/>
                <w:szCs w:val="20"/>
              </w:rPr>
              <w:t>Ano/Ne/Nerelevantní</w:t>
            </w:r>
            <w:r w:rsidRPr="000C529C">
              <w:rPr>
                <w:rFonts w:asciiTheme="minorHAnsi" w:hAnsiTheme="minorHAnsi"/>
                <w:bCs/>
                <w:i/>
                <w:color w:val="3B3838" w:themeColor="background2" w:themeShade="40"/>
                <w:sz w:val="20"/>
                <w:szCs w:val="20"/>
              </w:rPr>
              <w:t xml:space="preserve"> (hodnocení dle relevantní výzvy nositele ITI)</w:t>
            </w:r>
          </w:p>
        </w:tc>
        <w:tc>
          <w:tcPr>
            <w:tcW w:w="1180" w:type="pct"/>
            <w:gridSpan w:val="2"/>
            <w:shd w:val="clear" w:color="auto" w:fill="8ED8F8"/>
            <w:vAlign w:val="center"/>
          </w:tcPr>
          <w:p w14:paraId="7CC0A2EA" w14:textId="77777777" w:rsidR="000C529C" w:rsidRPr="000C529C" w:rsidRDefault="000C529C" w:rsidP="00CE2C94">
            <w:pPr>
              <w:pStyle w:val="Default"/>
              <w:jc w:val="center"/>
              <w:rPr>
                <w:rFonts w:asciiTheme="minorHAnsi" w:hAnsiTheme="minorHAnsi"/>
                <w:b/>
                <w:bCs/>
                <w:color w:val="auto"/>
                <w:sz w:val="20"/>
                <w:szCs w:val="20"/>
              </w:rPr>
            </w:pPr>
            <w:r w:rsidRPr="000C529C">
              <w:rPr>
                <w:rFonts w:asciiTheme="minorHAnsi" w:hAnsiTheme="minorHAnsi"/>
                <w:i/>
                <w:sz w:val="20"/>
                <w:szCs w:val="20"/>
              </w:rPr>
              <w:t>Předběžné vyhodnocení projektového záměru tematickým/územním koordinátorem</w:t>
            </w:r>
          </w:p>
        </w:tc>
        <w:tc>
          <w:tcPr>
            <w:tcW w:w="1201" w:type="pct"/>
            <w:gridSpan w:val="2"/>
            <w:shd w:val="clear" w:color="auto" w:fill="8ED8F8"/>
            <w:vAlign w:val="center"/>
          </w:tcPr>
          <w:p w14:paraId="0536E0B9" w14:textId="77777777" w:rsidR="000C529C" w:rsidRPr="000C529C" w:rsidRDefault="000C529C" w:rsidP="00CE2C94">
            <w:pPr>
              <w:pStyle w:val="Default"/>
              <w:jc w:val="center"/>
              <w:rPr>
                <w:rFonts w:asciiTheme="minorHAnsi" w:hAnsiTheme="minorHAnsi"/>
                <w:b/>
                <w:bCs/>
                <w:color w:val="auto"/>
                <w:sz w:val="20"/>
                <w:szCs w:val="20"/>
              </w:rPr>
            </w:pPr>
            <w:r w:rsidRPr="000C529C">
              <w:rPr>
                <w:rFonts w:asciiTheme="minorHAnsi" w:hAnsiTheme="minorHAnsi"/>
                <w:i/>
                <w:sz w:val="20"/>
                <w:szCs w:val="20"/>
              </w:rPr>
              <w:t>Předběžné vyhodnocení projektového záměru na pracovní skupině</w:t>
            </w:r>
          </w:p>
        </w:tc>
        <w:tc>
          <w:tcPr>
            <w:tcW w:w="1181" w:type="pct"/>
            <w:gridSpan w:val="2"/>
            <w:shd w:val="clear" w:color="auto" w:fill="8ED8F8"/>
            <w:vAlign w:val="center"/>
          </w:tcPr>
          <w:p w14:paraId="2557DA79" w14:textId="77777777" w:rsidR="000C529C" w:rsidRPr="000C529C" w:rsidRDefault="000C529C" w:rsidP="00CE2C94">
            <w:pPr>
              <w:pStyle w:val="Default"/>
              <w:jc w:val="center"/>
              <w:rPr>
                <w:rFonts w:asciiTheme="minorHAnsi" w:hAnsiTheme="minorHAnsi"/>
                <w:b/>
                <w:bCs/>
                <w:color w:val="auto"/>
                <w:sz w:val="20"/>
                <w:szCs w:val="20"/>
              </w:rPr>
            </w:pPr>
            <w:r w:rsidRPr="000C529C">
              <w:rPr>
                <w:rFonts w:asciiTheme="minorHAnsi" w:hAnsiTheme="minorHAnsi"/>
                <w:i/>
                <w:sz w:val="20"/>
                <w:szCs w:val="20"/>
              </w:rPr>
              <w:t>Vyhodnocení ŘV ITI PMO o souladu/nesouladu projektového záměru s integrovanou strategií pro ITI Pražské metropolitní oblasti</w:t>
            </w:r>
          </w:p>
        </w:tc>
      </w:tr>
      <w:tr w:rsidR="000C529C" w:rsidRPr="000C529C" w14:paraId="6D301BD7" w14:textId="77777777" w:rsidTr="00140CC4">
        <w:trPr>
          <w:trHeight w:val="455"/>
        </w:trPr>
        <w:tc>
          <w:tcPr>
            <w:tcW w:w="710" w:type="pct"/>
            <w:vAlign w:val="center"/>
          </w:tcPr>
          <w:p w14:paraId="5E0E9128" w14:textId="77777777" w:rsidR="000C529C" w:rsidRPr="000C529C" w:rsidRDefault="000C529C" w:rsidP="00CE2C94">
            <w:pPr>
              <w:pStyle w:val="Default"/>
              <w:spacing w:line="276" w:lineRule="auto"/>
              <w:rPr>
                <w:rFonts w:asciiTheme="minorHAnsi" w:hAnsiTheme="minorHAnsi"/>
                <w:sz w:val="20"/>
                <w:szCs w:val="20"/>
              </w:rPr>
            </w:pPr>
          </w:p>
        </w:tc>
        <w:tc>
          <w:tcPr>
            <w:tcW w:w="728" w:type="pct"/>
            <w:vAlign w:val="center"/>
          </w:tcPr>
          <w:p w14:paraId="6FE39853" w14:textId="77777777" w:rsidR="000C529C" w:rsidRPr="000C529C" w:rsidRDefault="000C529C" w:rsidP="00CE2C94">
            <w:pPr>
              <w:pStyle w:val="Default"/>
              <w:jc w:val="both"/>
              <w:rPr>
                <w:rFonts w:asciiTheme="minorHAnsi" w:hAnsiTheme="minorHAnsi"/>
                <w:sz w:val="20"/>
                <w:szCs w:val="20"/>
              </w:rPr>
            </w:pPr>
          </w:p>
        </w:tc>
        <w:tc>
          <w:tcPr>
            <w:tcW w:w="463" w:type="pct"/>
            <w:vAlign w:val="center"/>
          </w:tcPr>
          <w:p w14:paraId="09579E78" w14:textId="77777777" w:rsidR="000C529C" w:rsidRPr="000C529C" w:rsidRDefault="000C529C" w:rsidP="00CE2C94">
            <w:pPr>
              <w:pStyle w:val="Default"/>
              <w:jc w:val="center"/>
              <w:rPr>
                <w:rFonts w:asciiTheme="minorHAnsi" w:hAnsiTheme="minorHAnsi"/>
                <w:b/>
                <w:bCs/>
                <w:color w:val="auto"/>
                <w:sz w:val="20"/>
                <w:szCs w:val="20"/>
              </w:rPr>
            </w:pPr>
            <w:r w:rsidRPr="000C529C">
              <w:rPr>
                <w:rFonts w:asciiTheme="minorHAnsi" w:hAnsiTheme="minorHAnsi"/>
                <w:b/>
                <w:bCs/>
                <w:color w:val="auto"/>
                <w:sz w:val="20"/>
                <w:szCs w:val="20"/>
              </w:rPr>
              <w:t>Ano/Ne/</w:t>
            </w:r>
          </w:p>
          <w:p w14:paraId="01670DE1" w14:textId="77777777" w:rsidR="000C529C" w:rsidRPr="000C529C" w:rsidRDefault="000C529C" w:rsidP="00CE2C94">
            <w:pPr>
              <w:pStyle w:val="Default"/>
              <w:jc w:val="center"/>
              <w:rPr>
                <w:rFonts w:asciiTheme="minorHAnsi" w:hAnsiTheme="minorHAnsi"/>
                <w:b/>
                <w:bCs/>
                <w:color w:val="auto"/>
                <w:sz w:val="20"/>
                <w:szCs w:val="20"/>
              </w:rPr>
            </w:pPr>
            <w:r w:rsidRPr="000C529C">
              <w:rPr>
                <w:rFonts w:asciiTheme="minorHAnsi" w:hAnsiTheme="minorHAnsi"/>
                <w:b/>
                <w:bCs/>
                <w:color w:val="auto"/>
                <w:sz w:val="20"/>
                <w:szCs w:val="20"/>
              </w:rPr>
              <w:t>Nerelevantní</w:t>
            </w:r>
          </w:p>
        </w:tc>
        <w:tc>
          <w:tcPr>
            <w:tcW w:w="717" w:type="pct"/>
            <w:vAlign w:val="center"/>
          </w:tcPr>
          <w:p w14:paraId="698C31A0" w14:textId="77777777" w:rsidR="000C529C" w:rsidRPr="000C529C" w:rsidRDefault="000C529C" w:rsidP="00CE2C94">
            <w:pPr>
              <w:pStyle w:val="Default"/>
              <w:jc w:val="center"/>
              <w:rPr>
                <w:rFonts w:asciiTheme="minorHAnsi" w:hAnsiTheme="minorHAnsi"/>
                <w:b/>
                <w:bCs/>
                <w:color w:val="auto"/>
                <w:sz w:val="20"/>
                <w:szCs w:val="20"/>
              </w:rPr>
            </w:pPr>
            <w:r w:rsidRPr="000C529C">
              <w:rPr>
                <w:rFonts w:asciiTheme="minorHAnsi" w:hAnsiTheme="minorHAnsi"/>
                <w:b/>
                <w:bCs/>
                <w:color w:val="auto"/>
                <w:sz w:val="20"/>
                <w:szCs w:val="20"/>
              </w:rPr>
              <w:t>Komentář</w:t>
            </w:r>
          </w:p>
        </w:tc>
        <w:tc>
          <w:tcPr>
            <w:tcW w:w="463" w:type="pct"/>
            <w:vAlign w:val="center"/>
          </w:tcPr>
          <w:p w14:paraId="4258AC81" w14:textId="77777777" w:rsidR="000C529C" w:rsidRPr="000C529C" w:rsidRDefault="000C529C" w:rsidP="00CE2C94">
            <w:pPr>
              <w:pStyle w:val="Default"/>
              <w:jc w:val="center"/>
              <w:rPr>
                <w:rFonts w:asciiTheme="minorHAnsi" w:hAnsiTheme="minorHAnsi"/>
                <w:b/>
                <w:bCs/>
                <w:color w:val="auto"/>
                <w:sz w:val="20"/>
                <w:szCs w:val="20"/>
              </w:rPr>
            </w:pPr>
            <w:r w:rsidRPr="000C529C">
              <w:rPr>
                <w:rFonts w:asciiTheme="minorHAnsi" w:hAnsiTheme="minorHAnsi"/>
                <w:b/>
                <w:bCs/>
                <w:color w:val="auto"/>
                <w:sz w:val="20"/>
                <w:szCs w:val="20"/>
              </w:rPr>
              <w:t>Ano/Ne/</w:t>
            </w:r>
          </w:p>
          <w:p w14:paraId="5EDEACF3" w14:textId="77777777" w:rsidR="000C529C" w:rsidRPr="000C529C" w:rsidRDefault="000C529C" w:rsidP="00CE2C94">
            <w:pPr>
              <w:pStyle w:val="Default"/>
              <w:jc w:val="center"/>
              <w:rPr>
                <w:rFonts w:asciiTheme="minorHAnsi" w:hAnsiTheme="minorHAnsi"/>
                <w:b/>
                <w:bCs/>
                <w:color w:val="auto"/>
                <w:sz w:val="20"/>
                <w:szCs w:val="20"/>
              </w:rPr>
            </w:pPr>
            <w:r w:rsidRPr="000C529C">
              <w:rPr>
                <w:rFonts w:asciiTheme="minorHAnsi" w:hAnsiTheme="minorHAnsi"/>
                <w:b/>
                <w:bCs/>
                <w:color w:val="auto"/>
                <w:sz w:val="20"/>
                <w:szCs w:val="20"/>
              </w:rPr>
              <w:t>Nerelevantní</w:t>
            </w:r>
          </w:p>
        </w:tc>
        <w:tc>
          <w:tcPr>
            <w:tcW w:w="738" w:type="pct"/>
            <w:vAlign w:val="center"/>
          </w:tcPr>
          <w:p w14:paraId="1F9DC92F" w14:textId="77777777" w:rsidR="000C529C" w:rsidRPr="000C529C" w:rsidRDefault="000C529C" w:rsidP="00CE2C94">
            <w:pPr>
              <w:pStyle w:val="Default"/>
              <w:jc w:val="center"/>
              <w:rPr>
                <w:rFonts w:asciiTheme="minorHAnsi" w:hAnsiTheme="minorHAnsi"/>
                <w:b/>
                <w:bCs/>
                <w:color w:val="auto"/>
                <w:sz w:val="20"/>
                <w:szCs w:val="20"/>
              </w:rPr>
            </w:pPr>
            <w:r w:rsidRPr="000C529C">
              <w:rPr>
                <w:rFonts w:asciiTheme="minorHAnsi" w:hAnsiTheme="minorHAnsi"/>
                <w:b/>
                <w:bCs/>
                <w:color w:val="auto"/>
                <w:sz w:val="20"/>
                <w:szCs w:val="20"/>
              </w:rPr>
              <w:t>Komentář</w:t>
            </w:r>
          </w:p>
        </w:tc>
        <w:tc>
          <w:tcPr>
            <w:tcW w:w="463" w:type="pct"/>
            <w:vAlign w:val="center"/>
          </w:tcPr>
          <w:p w14:paraId="033BE0ED" w14:textId="77777777" w:rsidR="000C529C" w:rsidRPr="000C529C" w:rsidRDefault="000C529C" w:rsidP="00CE2C94">
            <w:pPr>
              <w:pStyle w:val="Default"/>
              <w:jc w:val="center"/>
              <w:rPr>
                <w:rFonts w:asciiTheme="minorHAnsi" w:hAnsiTheme="minorHAnsi"/>
                <w:b/>
                <w:bCs/>
                <w:color w:val="auto"/>
                <w:sz w:val="20"/>
                <w:szCs w:val="20"/>
              </w:rPr>
            </w:pPr>
            <w:r w:rsidRPr="000C529C">
              <w:rPr>
                <w:rFonts w:asciiTheme="minorHAnsi" w:hAnsiTheme="minorHAnsi"/>
                <w:b/>
                <w:bCs/>
                <w:color w:val="auto"/>
                <w:sz w:val="20"/>
                <w:szCs w:val="20"/>
              </w:rPr>
              <w:t>Ano/Ne/</w:t>
            </w:r>
          </w:p>
          <w:p w14:paraId="2B309733" w14:textId="77777777" w:rsidR="000C529C" w:rsidRPr="000C529C" w:rsidRDefault="000C529C" w:rsidP="00CE2C94">
            <w:pPr>
              <w:pStyle w:val="Default"/>
              <w:jc w:val="center"/>
              <w:rPr>
                <w:rFonts w:asciiTheme="minorHAnsi" w:hAnsiTheme="minorHAnsi"/>
                <w:b/>
                <w:bCs/>
                <w:color w:val="auto"/>
                <w:sz w:val="20"/>
                <w:szCs w:val="20"/>
              </w:rPr>
            </w:pPr>
            <w:r w:rsidRPr="000C529C">
              <w:rPr>
                <w:rFonts w:asciiTheme="minorHAnsi" w:hAnsiTheme="minorHAnsi"/>
                <w:b/>
                <w:bCs/>
                <w:color w:val="auto"/>
                <w:sz w:val="20"/>
                <w:szCs w:val="20"/>
              </w:rPr>
              <w:t>Nerelevantní</w:t>
            </w:r>
          </w:p>
        </w:tc>
        <w:tc>
          <w:tcPr>
            <w:tcW w:w="718" w:type="pct"/>
            <w:vAlign w:val="center"/>
          </w:tcPr>
          <w:p w14:paraId="022554BA" w14:textId="77777777" w:rsidR="000C529C" w:rsidRPr="000C529C" w:rsidRDefault="000C529C" w:rsidP="00CE2C94">
            <w:pPr>
              <w:jc w:val="center"/>
              <w:rPr>
                <w:rFonts w:cs="Arial"/>
                <w:b/>
                <w:bCs/>
                <w:sz w:val="20"/>
                <w:szCs w:val="20"/>
              </w:rPr>
            </w:pPr>
            <w:r w:rsidRPr="000C529C">
              <w:rPr>
                <w:rFonts w:cs="Arial"/>
                <w:b/>
                <w:bCs/>
                <w:sz w:val="20"/>
                <w:szCs w:val="20"/>
              </w:rPr>
              <w:t>Zdůvodnění</w:t>
            </w:r>
          </w:p>
        </w:tc>
      </w:tr>
      <w:tr w:rsidR="000C529C" w:rsidRPr="000C529C" w14:paraId="4E8907D9" w14:textId="77777777" w:rsidTr="00140CC4">
        <w:trPr>
          <w:trHeight w:val="445"/>
        </w:trPr>
        <w:tc>
          <w:tcPr>
            <w:tcW w:w="710" w:type="pct"/>
            <w:vAlign w:val="center"/>
          </w:tcPr>
          <w:p w14:paraId="69A8F0C1" w14:textId="77777777" w:rsidR="000C529C" w:rsidRPr="000C529C" w:rsidRDefault="000C529C" w:rsidP="00CE2C94">
            <w:pPr>
              <w:pStyle w:val="Default"/>
              <w:rPr>
                <w:rFonts w:asciiTheme="minorHAnsi" w:hAnsiTheme="minorHAnsi"/>
                <w:b/>
                <w:bCs/>
                <w:color w:val="auto"/>
                <w:sz w:val="20"/>
                <w:szCs w:val="20"/>
              </w:rPr>
            </w:pPr>
          </w:p>
        </w:tc>
        <w:tc>
          <w:tcPr>
            <w:tcW w:w="728" w:type="pct"/>
            <w:vAlign w:val="center"/>
          </w:tcPr>
          <w:p w14:paraId="11291161" w14:textId="77777777" w:rsidR="000C529C" w:rsidRPr="000C529C" w:rsidRDefault="000C529C" w:rsidP="00CE2C94">
            <w:pPr>
              <w:pStyle w:val="Default"/>
              <w:rPr>
                <w:rFonts w:asciiTheme="minorHAnsi" w:hAnsiTheme="minorHAnsi"/>
                <w:sz w:val="20"/>
                <w:szCs w:val="20"/>
              </w:rPr>
            </w:pPr>
          </w:p>
        </w:tc>
        <w:tc>
          <w:tcPr>
            <w:tcW w:w="463" w:type="pct"/>
            <w:vAlign w:val="center"/>
          </w:tcPr>
          <w:p w14:paraId="6F8C73FA" w14:textId="77777777" w:rsidR="000C529C" w:rsidRPr="000C529C" w:rsidRDefault="000C529C" w:rsidP="00CE2C94">
            <w:pPr>
              <w:pStyle w:val="Default"/>
              <w:rPr>
                <w:rFonts w:asciiTheme="minorHAnsi" w:hAnsiTheme="minorHAnsi"/>
                <w:b/>
                <w:bCs/>
                <w:color w:val="auto"/>
                <w:sz w:val="20"/>
                <w:szCs w:val="20"/>
              </w:rPr>
            </w:pPr>
          </w:p>
        </w:tc>
        <w:tc>
          <w:tcPr>
            <w:tcW w:w="717" w:type="pct"/>
            <w:vAlign w:val="center"/>
          </w:tcPr>
          <w:p w14:paraId="7A4A316E" w14:textId="77777777" w:rsidR="000C529C" w:rsidRPr="000C529C" w:rsidRDefault="000C529C" w:rsidP="00CE2C94">
            <w:pPr>
              <w:pStyle w:val="Default"/>
              <w:rPr>
                <w:rFonts w:asciiTheme="minorHAnsi" w:hAnsiTheme="minorHAnsi"/>
                <w:b/>
                <w:bCs/>
                <w:color w:val="auto"/>
                <w:sz w:val="20"/>
                <w:szCs w:val="20"/>
              </w:rPr>
            </w:pPr>
          </w:p>
        </w:tc>
        <w:tc>
          <w:tcPr>
            <w:tcW w:w="463" w:type="pct"/>
            <w:vAlign w:val="center"/>
          </w:tcPr>
          <w:p w14:paraId="0B5753A8" w14:textId="77777777" w:rsidR="000C529C" w:rsidRPr="000C529C" w:rsidRDefault="000C529C" w:rsidP="00CE2C94">
            <w:pPr>
              <w:pStyle w:val="Default"/>
              <w:rPr>
                <w:rFonts w:asciiTheme="minorHAnsi" w:hAnsiTheme="minorHAnsi"/>
                <w:b/>
                <w:bCs/>
                <w:color w:val="auto"/>
                <w:sz w:val="20"/>
                <w:szCs w:val="20"/>
              </w:rPr>
            </w:pPr>
          </w:p>
        </w:tc>
        <w:tc>
          <w:tcPr>
            <w:tcW w:w="738" w:type="pct"/>
            <w:vAlign w:val="center"/>
          </w:tcPr>
          <w:p w14:paraId="30310FE6" w14:textId="77777777" w:rsidR="000C529C" w:rsidRPr="000C529C" w:rsidRDefault="000C529C" w:rsidP="00CE2C94">
            <w:pPr>
              <w:pStyle w:val="Default"/>
              <w:rPr>
                <w:rFonts w:asciiTheme="minorHAnsi" w:hAnsiTheme="minorHAnsi"/>
                <w:b/>
                <w:bCs/>
                <w:color w:val="auto"/>
                <w:sz w:val="20"/>
                <w:szCs w:val="20"/>
              </w:rPr>
            </w:pPr>
          </w:p>
        </w:tc>
        <w:tc>
          <w:tcPr>
            <w:tcW w:w="463" w:type="pct"/>
            <w:vAlign w:val="center"/>
          </w:tcPr>
          <w:p w14:paraId="653BC969" w14:textId="77777777" w:rsidR="000C529C" w:rsidRPr="000C529C" w:rsidRDefault="000C529C" w:rsidP="00CE2C94">
            <w:pPr>
              <w:pStyle w:val="Default"/>
              <w:rPr>
                <w:rFonts w:asciiTheme="minorHAnsi" w:hAnsiTheme="minorHAnsi"/>
                <w:b/>
                <w:bCs/>
                <w:color w:val="auto"/>
                <w:sz w:val="20"/>
                <w:szCs w:val="20"/>
              </w:rPr>
            </w:pPr>
          </w:p>
        </w:tc>
        <w:tc>
          <w:tcPr>
            <w:tcW w:w="718" w:type="pct"/>
            <w:vAlign w:val="center"/>
          </w:tcPr>
          <w:p w14:paraId="41AABFB3" w14:textId="77777777" w:rsidR="000C529C" w:rsidRPr="000C529C" w:rsidRDefault="000C529C" w:rsidP="00CE2C94">
            <w:pPr>
              <w:pStyle w:val="Default"/>
              <w:rPr>
                <w:rFonts w:asciiTheme="minorHAnsi" w:hAnsiTheme="minorHAnsi"/>
                <w:b/>
                <w:bCs/>
                <w:color w:val="auto"/>
                <w:sz w:val="20"/>
                <w:szCs w:val="20"/>
              </w:rPr>
            </w:pPr>
          </w:p>
        </w:tc>
      </w:tr>
      <w:tr w:rsidR="000C529C" w:rsidRPr="000C529C" w14:paraId="64CECD62" w14:textId="77777777" w:rsidTr="00140CC4">
        <w:trPr>
          <w:trHeight w:val="443"/>
        </w:trPr>
        <w:tc>
          <w:tcPr>
            <w:tcW w:w="710" w:type="pct"/>
            <w:vAlign w:val="center"/>
          </w:tcPr>
          <w:p w14:paraId="79FEF728" w14:textId="77777777" w:rsidR="000C529C" w:rsidRPr="000C529C" w:rsidRDefault="000C529C" w:rsidP="00CE2C94">
            <w:pPr>
              <w:pStyle w:val="Default"/>
              <w:rPr>
                <w:rFonts w:asciiTheme="minorHAnsi" w:hAnsiTheme="minorHAnsi"/>
                <w:b/>
                <w:bCs/>
                <w:color w:val="auto"/>
                <w:sz w:val="20"/>
                <w:szCs w:val="20"/>
              </w:rPr>
            </w:pPr>
          </w:p>
        </w:tc>
        <w:tc>
          <w:tcPr>
            <w:tcW w:w="728" w:type="pct"/>
            <w:vAlign w:val="center"/>
          </w:tcPr>
          <w:p w14:paraId="455CA5E1" w14:textId="77777777" w:rsidR="000C529C" w:rsidRPr="000C529C" w:rsidRDefault="000C529C" w:rsidP="00CE2C94">
            <w:pPr>
              <w:spacing w:after="80"/>
              <w:rPr>
                <w:rFonts w:cs="Arial"/>
                <w:sz w:val="20"/>
                <w:szCs w:val="20"/>
              </w:rPr>
            </w:pPr>
          </w:p>
        </w:tc>
        <w:tc>
          <w:tcPr>
            <w:tcW w:w="463" w:type="pct"/>
            <w:vAlign w:val="center"/>
          </w:tcPr>
          <w:p w14:paraId="0E547565" w14:textId="77777777" w:rsidR="000C529C" w:rsidRPr="000C529C" w:rsidRDefault="000C529C" w:rsidP="00CE2C94">
            <w:pPr>
              <w:pStyle w:val="Default"/>
              <w:rPr>
                <w:rFonts w:asciiTheme="minorHAnsi" w:hAnsiTheme="minorHAnsi"/>
                <w:b/>
                <w:bCs/>
                <w:color w:val="auto"/>
                <w:sz w:val="20"/>
                <w:szCs w:val="20"/>
              </w:rPr>
            </w:pPr>
          </w:p>
        </w:tc>
        <w:tc>
          <w:tcPr>
            <w:tcW w:w="717" w:type="pct"/>
            <w:vAlign w:val="center"/>
          </w:tcPr>
          <w:p w14:paraId="59285033" w14:textId="77777777" w:rsidR="000C529C" w:rsidRPr="000C529C" w:rsidRDefault="000C529C" w:rsidP="00CE2C94">
            <w:pPr>
              <w:pStyle w:val="Default"/>
              <w:rPr>
                <w:rFonts w:asciiTheme="minorHAnsi" w:hAnsiTheme="minorHAnsi"/>
                <w:b/>
                <w:bCs/>
                <w:color w:val="auto"/>
                <w:sz w:val="20"/>
                <w:szCs w:val="20"/>
              </w:rPr>
            </w:pPr>
          </w:p>
        </w:tc>
        <w:tc>
          <w:tcPr>
            <w:tcW w:w="463" w:type="pct"/>
            <w:vAlign w:val="center"/>
          </w:tcPr>
          <w:p w14:paraId="7A998A51" w14:textId="77777777" w:rsidR="000C529C" w:rsidRPr="000C529C" w:rsidRDefault="000C529C" w:rsidP="00CE2C94">
            <w:pPr>
              <w:pStyle w:val="Default"/>
              <w:rPr>
                <w:rFonts w:asciiTheme="minorHAnsi" w:hAnsiTheme="minorHAnsi"/>
                <w:b/>
                <w:bCs/>
                <w:color w:val="auto"/>
                <w:sz w:val="20"/>
                <w:szCs w:val="20"/>
              </w:rPr>
            </w:pPr>
          </w:p>
        </w:tc>
        <w:tc>
          <w:tcPr>
            <w:tcW w:w="738" w:type="pct"/>
            <w:vAlign w:val="center"/>
          </w:tcPr>
          <w:p w14:paraId="6F5C44CD" w14:textId="77777777" w:rsidR="000C529C" w:rsidRPr="000C529C" w:rsidRDefault="000C529C" w:rsidP="00CE2C94">
            <w:pPr>
              <w:pStyle w:val="Default"/>
              <w:rPr>
                <w:rFonts w:asciiTheme="minorHAnsi" w:hAnsiTheme="minorHAnsi"/>
                <w:b/>
                <w:bCs/>
                <w:color w:val="auto"/>
                <w:sz w:val="20"/>
                <w:szCs w:val="20"/>
              </w:rPr>
            </w:pPr>
          </w:p>
        </w:tc>
        <w:tc>
          <w:tcPr>
            <w:tcW w:w="463" w:type="pct"/>
            <w:vAlign w:val="center"/>
          </w:tcPr>
          <w:p w14:paraId="41C86495" w14:textId="77777777" w:rsidR="000C529C" w:rsidRPr="000C529C" w:rsidRDefault="000C529C" w:rsidP="00CE2C94">
            <w:pPr>
              <w:pStyle w:val="Default"/>
              <w:rPr>
                <w:rFonts w:asciiTheme="minorHAnsi" w:hAnsiTheme="minorHAnsi"/>
                <w:b/>
                <w:bCs/>
                <w:color w:val="auto"/>
                <w:sz w:val="20"/>
                <w:szCs w:val="20"/>
              </w:rPr>
            </w:pPr>
          </w:p>
        </w:tc>
        <w:tc>
          <w:tcPr>
            <w:tcW w:w="718" w:type="pct"/>
            <w:vAlign w:val="center"/>
          </w:tcPr>
          <w:p w14:paraId="3FC78890" w14:textId="77777777" w:rsidR="000C529C" w:rsidRPr="000C529C" w:rsidRDefault="000C529C" w:rsidP="00CE2C94">
            <w:pPr>
              <w:pStyle w:val="Default"/>
              <w:rPr>
                <w:rFonts w:asciiTheme="minorHAnsi" w:hAnsiTheme="minorHAnsi"/>
                <w:b/>
                <w:bCs/>
                <w:color w:val="auto"/>
                <w:sz w:val="20"/>
                <w:szCs w:val="20"/>
              </w:rPr>
            </w:pPr>
          </w:p>
        </w:tc>
      </w:tr>
      <w:tr w:rsidR="000C529C" w:rsidRPr="000C529C" w14:paraId="74E2470E" w14:textId="77777777" w:rsidTr="00140CC4">
        <w:trPr>
          <w:trHeight w:val="792"/>
        </w:trPr>
        <w:tc>
          <w:tcPr>
            <w:tcW w:w="1437" w:type="pct"/>
            <w:gridSpan w:val="2"/>
            <w:shd w:val="clear" w:color="auto" w:fill="FFFFFF" w:themeFill="background1"/>
            <w:vAlign w:val="center"/>
          </w:tcPr>
          <w:p w14:paraId="6CAA16F8" w14:textId="77777777" w:rsidR="000C529C" w:rsidRPr="000C529C" w:rsidRDefault="000C529C" w:rsidP="00CE2C94">
            <w:pPr>
              <w:pStyle w:val="Default"/>
              <w:rPr>
                <w:rFonts w:asciiTheme="minorHAnsi" w:hAnsiTheme="minorHAnsi"/>
                <w:b/>
                <w:bCs/>
                <w:color w:val="auto"/>
                <w:sz w:val="20"/>
                <w:szCs w:val="20"/>
              </w:rPr>
            </w:pPr>
            <w:r w:rsidRPr="000C529C">
              <w:rPr>
                <w:rFonts w:asciiTheme="minorHAnsi" w:hAnsiTheme="minorHAnsi"/>
                <w:sz w:val="20"/>
                <w:szCs w:val="20"/>
              </w:rPr>
              <w:t>Doporučení pro vydání „Vyjádření Řídicího výboru ITI Pražské metropolitní oblasti ohledně souladu projektového záměru se Strategií ITI“</w:t>
            </w:r>
          </w:p>
        </w:tc>
        <w:tc>
          <w:tcPr>
            <w:tcW w:w="1180" w:type="pct"/>
            <w:gridSpan w:val="2"/>
            <w:shd w:val="clear" w:color="auto" w:fill="FFFFFF" w:themeFill="background1"/>
            <w:vAlign w:val="center"/>
          </w:tcPr>
          <w:p w14:paraId="54401749" w14:textId="77777777" w:rsidR="000C529C" w:rsidRPr="000C529C" w:rsidRDefault="000C529C" w:rsidP="00CE2C94">
            <w:pPr>
              <w:pStyle w:val="Default"/>
              <w:jc w:val="center"/>
              <w:rPr>
                <w:rFonts w:asciiTheme="minorHAnsi" w:hAnsiTheme="minorHAnsi"/>
                <w:b/>
                <w:bCs/>
                <w:color w:val="auto"/>
                <w:sz w:val="20"/>
                <w:szCs w:val="20"/>
              </w:rPr>
            </w:pPr>
            <w:r w:rsidRPr="000C529C">
              <w:rPr>
                <w:rFonts w:asciiTheme="minorHAnsi" w:hAnsiTheme="minorHAnsi"/>
                <w:b/>
                <w:bCs/>
                <w:color w:val="auto"/>
                <w:sz w:val="20"/>
                <w:szCs w:val="20"/>
              </w:rPr>
              <w:t>-</w:t>
            </w:r>
          </w:p>
        </w:tc>
        <w:tc>
          <w:tcPr>
            <w:tcW w:w="1201" w:type="pct"/>
            <w:gridSpan w:val="2"/>
            <w:shd w:val="clear" w:color="auto" w:fill="FFFFFF" w:themeFill="background1"/>
            <w:vAlign w:val="center"/>
          </w:tcPr>
          <w:p w14:paraId="39CA3AA4" w14:textId="77777777" w:rsidR="000C529C" w:rsidRPr="000C529C" w:rsidRDefault="000C529C" w:rsidP="00CE2C94">
            <w:pPr>
              <w:pStyle w:val="Default"/>
              <w:jc w:val="center"/>
              <w:rPr>
                <w:rFonts w:asciiTheme="minorHAnsi" w:hAnsiTheme="minorHAnsi"/>
                <w:b/>
                <w:bCs/>
                <w:color w:val="auto"/>
                <w:sz w:val="20"/>
                <w:szCs w:val="20"/>
              </w:rPr>
            </w:pPr>
            <w:r w:rsidRPr="000C529C">
              <w:rPr>
                <w:rFonts w:asciiTheme="minorHAnsi" w:hAnsiTheme="minorHAnsi"/>
                <w:b/>
                <w:bCs/>
                <w:color w:val="auto"/>
                <w:sz w:val="20"/>
                <w:szCs w:val="20"/>
              </w:rPr>
              <w:t>Ano/Ne</w:t>
            </w:r>
          </w:p>
        </w:tc>
        <w:tc>
          <w:tcPr>
            <w:tcW w:w="1181" w:type="pct"/>
            <w:gridSpan w:val="2"/>
            <w:shd w:val="clear" w:color="auto" w:fill="FFFFFF" w:themeFill="background1"/>
            <w:vAlign w:val="center"/>
          </w:tcPr>
          <w:p w14:paraId="1E38675E" w14:textId="77777777" w:rsidR="000C529C" w:rsidRPr="000C529C" w:rsidRDefault="000C529C" w:rsidP="00CE2C94">
            <w:pPr>
              <w:pStyle w:val="Default"/>
              <w:jc w:val="center"/>
              <w:rPr>
                <w:rFonts w:asciiTheme="minorHAnsi" w:hAnsiTheme="minorHAnsi"/>
                <w:b/>
                <w:bCs/>
                <w:color w:val="auto"/>
                <w:sz w:val="20"/>
                <w:szCs w:val="20"/>
              </w:rPr>
            </w:pPr>
            <w:r w:rsidRPr="000C529C">
              <w:rPr>
                <w:rFonts w:asciiTheme="minorHAnsi" w:hAnsiTheme="minorHAnsi"/>
                <w:b/>
                <w:bCs/>
                <w:color w:val="auto"/>
                <w:sz w:val="20"/>
                <w:szCs w:val="20"/>
              </w:rPr>
              <w:t>-</w:t>
            </w:r>
          </w:p>
        </w:tc>
      </w:tr>
      <w:tr w:rsidR="000C529C" w:rsidRPr="000C529C" w14:paraId="5664AA05" w14:textId="77777777" w:rsidTr="00140CC4">
        <w:trPr>
          <w:trHeight w:val="851"/>
        </w:trPr>
        <w:tc>
          <w:tcPr>
            <w:tcW w:w="1437" w:type="pct"/>
            <w:gridSpan w:val="2"/>
            <w:shd w:val="clear" w:color="auto" w:fill="8ED8F8"/>
            <w:vAlign w:val="center"/>
          </w:tcPr>
          <w:p w14:paraId="27CCCFFC" w14:textId="77777777" w:rsidR="000C529C" w:rsidRPr="000C529C" w:rsidRDefault="000C529C" w:rsidP="00CE2C94">
            <w:pPr>
              <w:pStyle w:val="Default"/>
              <w:rPr>
                <w:rFonts w:asciiTheme="minorHAnsi" w:hAnsiTheme="minorHAnsi"/>
                <w:b/>
                <w:sz w:val="20"/>
                <w:szCs w:val="20"/>
              </w:rPr>
            </w:pPr>
            <w:r w:rsidRPr="000C529C">
              <w:rPr>
                <w:rFonts w:asciiTheme="minorHAnsi" w:hAnsiTheme="minorHAnsi"/>
                <w:b/>
                <w:sz w:val="20"/>
                <w:szCs w:val="20"/>
              </w:rPr>
              <w:t>Výsledek hlasování ŘV ITI PMO k projektovému záměru:</w:t>
            </w:r>
          </w:p>
          <w:p w14:paraId="7753BF99" w14:textId="77777777" w:rsidR="000C529C" w:rsidRPr="000C529C" w:rsidRDefault="000C529C" w:rsidP="000C529C">
            <w:pPr>
              <w:pStyle w:val="Default"/>
              <w:widowControl w:val="0"/>
              <w:numPr>
                <w:ilvl w:val="0"/>
                <w:numId w:val="32"/>
              </w:numPr>
              <w:rPr>
                <w:rFonts w:asciiTheme="minorHAnsi" w:hAnsiTheme="minorHAnsi"/>
                <w:sz w:val="20"/>
                <w:szCs w:val="20"/>
              </w:rPr>
            </w:pPr>
            <w:r w:rsidRPr="000C529C">
              <w:rPr>
                <w:rFonts w:asciiTheme="minorHAnsi" w:hAnsiTheme="minorHAnsi"/>
                <w:sz w:val="20"/>
                <w:szCs w:val="20"/>
              </w:rPr>
              <w:t>v souladu s ITI PMO</w:t>
            </w:r>
          </w:p>
          <w:p w14:paraId="62EA549B" w14:textId="77777777" w:rsidR="000C529C" w:rsidRPr="00140CC4" w:rsidRDefault="000C529C" w:rsidP="000C529C">
            <w:pPr>
              <w:pStyle w:val="Default"/>
              <w:widowControl w:val="0"/>
              <w:numPr>
                <w:ilvl w:val="0"/>
                <w:numId w:val="32"/>
              </w:numPr>
              <w:rPr>
                <w:rFonts w:asciiTheme="minorHAnsi" w:hAnsiTheme="minorHAnsi"/>
                <w:sz w:val="20"/>
                <w:szCs w:val="20"/>
              </w:rPr>
            </w:pPr>
            <w:r w:rsidRPr="000C529C">
              <w:rPr>
                <w:rFonts w:asciiTheme="minorHAnsi" w:hAnsiTheme="minorHAnsi"/>
                <w:sz w:val="20"/>
                <w:szCs w:val="20"/>
              </w:rPr>
              <w:t xml:space="preserve">v nesouladu s ITI PMO z důvodu převisu poptávky nad alokaci výzvy </w:t>
            </w:r>
            <w:r w:rsidRPr="000C529C">
              <w:rPr>
                <w:rFonts w:asciiTheme="minorHAnsi" w:hAnsiTheme="minorHAnsi"/>
                <w:i/>
                <w:sz w:val="20"/>
                <w:szCs w:val="20"/>
              </w:rPr>
              <w:t>(v případě, že nedojde k dohodě s ŘO o schválení souladu nad 100% alokace výzvy)</w:t>
            </w:r>
          </w:p>
          <w:p w14:paraId="52BC9A3F" w14:textId="77777777" w:rsidR="00D418D9" w:rsidRPr="000C529C" w:rsidRDefault="00D418D9" w:rsidP="000C529C">
            <w:pPr>
              <w:pStyle w:val="Default"/>
              <w:widowControl w:val="0"/>
              <w:numPr>
                <w:ilvl w:val="0"/>
                <w:numId w:val="32"/>
              </w:numPr>
              <w:rPr>
                <w:rFonts w:asciiTheme="minorHAnsi" w:hAnsiTheme="minorHAnsi"/>
                <w:sz w:val="20"/>
                <w:szCs w:val="20"/>
              </w:rPr>
            </w:pPr>
            <w:r>
              <w:rPr>
                <w:rFonts w:asciiTheme="minorHAnsi" w:hAnsiTheme="minorHAnsi"/>
                <w:i/>
                <w:sz w:val="20"/>
                <w:szCs w:val="20"/>
              </w:rPr>
              <w:t>v nesouladu s ITI PMO na základě vyhodnocení kritérií ŘV ITI PMO</w:t>
            </w:r>
          </w:p>
        </w:tc>
        <w:tc>
          <w:tcPr>
            <w:tcW w:w="3563" w:type="pct"/>
            <w:gridSpan w:val="6"/>
            <w:shd w:val="clear" w:color="auto" w:fill="8ED8F8"/>
            <w:vAlign w:val="center"/>
          </w:tcPr>
          <w:p w14:paraId="287637DB" w14:textId="77777777" w:rsidR="000C529C" w:rsidRPr="000C529C" w:rsidRDefault="000C529C" w:rsidP="00CE2C94">
            <w:pPr>
              <w:pStyle w:val="Default"/>
              <w:rPr>
                <w:rFonts w:asciiTheme="minorHAnsi" w:hAnsiTheme="minorHAnsi"/>
                <w:b/>
                <w:bCs/>
                <w:color w:val="auto"/>
                <w:sz w:val="20"/>
                <w:szCs w:val="20"/>
              </w:rPr>
            </w:pPr>
            <w:r w:rsidRPr="000C529C">
              <w:rPr>
                <w:rFonts w:asciiTheme="minorHAnsi" w:hAnsiTheme="minorHAnsi"/>
                <w:b/>
                <w:bCs/>
                <w:color w:val="auto"/>
                <w:sz w:val="20"/>
                <w:szCs w:val="20"/>
              </w:rPr>
              <w:t xml:space="preserve">Projektový záměr (číslo a název projektového záměru) je v ………………………. </w:t>
            </w:r>
          </w:p>
          <w:p w14:paraId="5A49A5A6" w14:textId="77777777" w:rsidR="000C529C" w:rsidRPr="000C529C" w:rsidRDefault="000C529C" w:rsidP="00CE2C94">
            <w:pPr>
              <w:pStyle w:val="Default"/>
              <w:rPr>
                <w:rFonts w:asciiTheme="minorHAnsi" w:hAnsiTheme="minorHAnsi"/>
                <w:b/>
                <w:bCs/>
                <w:color w:val="auto"/>
                <w:sz w:val="20"/>
                <w:szCs w:val="20"/>
              </w:rPr>
            </w:pPr>
            <w:r w:rsidRPr="000C529C">
              <w:rPr>
                <w:rFonts w:asciiTheme="minorHAnsi" w:hAnsiTheme="minorHAnsi"/>
                <w:b/>
                <w:bCs/>
                <w:color w:val="auto"/>
                <w:sz w:val="20"/>
                <w:szCs w:val="20"/>
              </w:rPr>
              <w:t>s integrovanou strategií pro ITI Pražské metropolitní oblasti.</w:t>
            </w:r>
          </w:p>
        </w:tc>
      </w:tr>
    </w:tbl>
    <w:p w14:paraId="6EDB5E0D" w14:textId="77777777" w:rsidR="00140CC4" w:rsidRDefault="00140CC4" w:rsidP="00354641">
      <w:pPr>
        <w:rPr>
          <w:i/>
        </w:rPr>
      </w:pPr>
    </w:p>
    <w:p w14:paraId="70B40990" w14:textId="77777777" w:rsidR="00140CC4" w:rsidRDefault="00140CC4">
      <w:pPr>
        <w:rPr>
          <w:i/>
        </w:rPr>
      </w:pPr>
      <w:r>
        <w:rPr>
          <w:i/>
        </w:rPr>
        <w:br w:type="page"/>
      </w:r>
    </w:p>
    <w:p w14:paraId="45DFC86E" w14:textId="77777777" w:rsidR="00354641" w:rsidRPr="00354641" w:rsidRDefault="00354641" w:rsidP="00354641">
      <w:pPr>
        <w:rPr>
          <w:i/>
        </w:rPr>
      </w:pPr>
      <w:r w:rsidRPr="00354641">
        <w:rPr>
          <w:i/>
        </w:rPr>
        <w:lastRenderedPageBreak/>
        <w:t>Příloha č. 3: Přehled souvisejících projektových záměrů</w:t>
      </w:r>
    </w:p>
    <w:p w14:paraId="35190C30" w14:textId="77777777" w:rsidR="00354641" w:rsidRDefault="00354641" w:rsidP="002422AC">
      <w:pPr>
        <w:jc w:val="both"/>
      </w:pPr>
      <w:r>
        <w:t>S výše uvedeným projektovým záměrem v rámci integrovaného řešení věcně souvisí níže uvedené projektové záměry (předkládaných i do jiných SC daného OP nebo do jiného OP):</w:t>
      </w:r>
    </w:p>
    <w:tbl>
      <w:tblPr>
        <w:tblStyle w:val="Mkatabulky"/>
        <w:tblW w:w="5000" w:type="pct"/>
        <w:tblLook w:val="04A0" w:firstRow="1" w:lastRow="0" w:firstColumn="1" w:lastColumn="0" w:noHBand="0" w:noVBand="1"/>
      </w:tblPr>
      <w:tblGrid>
        <w:gridCol w:w="2798"/>
        <w:gridCol w:w="2799"/>
        <w:gridCol w:w="2799"/>
        <w:gridCol w:w="2799"/>
        <w:gridCol w:w="2799"/>
      </w:tblGrid>
      <w:tr w:rsidR="00354641" w:rsidRPr="00C92D88" w14:paraId="0B9696D7" w14:textId="77777777" w:rsidTr="00CE2C94">
        <w:tc>
          <w:tcPr>
            <w:tcW w:w="5000" w:type="pct"/>
            <w:gridSpan w:val="5"/>
            <w:shd w:val="clear" w:color="auto" w:fill="8ED8F8"/>
            <w:vAlign w:val="center"/>
          </w:tcPr>
          <w:p w14:paraId="1CF55A51" w14:textId="77777777" w:rsidR="00354641" w:rsidRPr="00C92D88" w:rsidRDefault="00354641" w:rsidP="00CE2C94">
            <w:pPr>
              <w:jc w:val="center"/>
              <w:rPr>
                <w:b/>
                <w:sz w:val="20"/>
              </w:rPr>
            </w:pPr>
            <w:r w:rsidRPr="00C92D88">
              <w:rPr>
                <w:b/>
                <w:sz w:val="20"/>
              </w:rPr>
              <w:t>SOUBOR SOUVISEJÍCÍCH PROJEKTOVÝCH ZÁMĚRŮ</w:t>
            </w:r>
          </w:p>
        </w:tc>
      </w:tr>
      <w:tr w:rsidR="00354641" w:rsidRPr="00C92D88" w14:paraId="3DD8B389" w14:textId="77777777" w:rsidTr="00CE2C94">
        <w:tc>
          <w:tcPr>
            <w:tcW w:w="1000" w:type="pct"/>
            <w:vAlign w:val="center"/>
          </w:tcPr>
          <w:p w14:paraId="2B257F89" w14:textId="77777777" w:rsidR="00354641" w:rsidRPr="00354641" w:rsidRDefault="00354641" w:rsidP="00CE2C94">
            <w:pPr>
              <w:jc w:val="center"/>
              <w:rPr>
                <w:sz w:val="20"/>
              </w:rPr>
            </w:pPr>
            <w:r w:rsidRPr="00354641">
              <w:rPr>
                <w:sz w:val="20"/>
              </w:rPr>
              <w:t>NÁZEV PROJEKTOVÉHO ZÁMĚRU</w:t>
            </w:r>
          </w:p>
        </w:tc>
        <w:tc>
          <w:tcPr>
            <w:tcW w:w="1000" w:type="pct"/>
            <w:vAlign w:val="center"/>
          </w:tcPr>
          <w:p w14:paraId="589A84E8" w14:textId="77777777" w:rsidR="00354641" w:rsidRPr="00354641" w:rsidRDefault="00354641" w:rsidP="00CE2C94">
            <w:pPr>
              <w:jc w:val="center"/>
              <w:rPr>
                <w:sz w:val="20"/>
              </w:rPr>
            </w:pPr>
            <w:r w:rsidRPr="00354641">
              <w:rPr>
                <w:sz w:val="20"/>
              </w:rPr>
              <w:t>OPERAČNÍ PROGRAM, SPECIFICKÝ CÍL</w:t>
            </w:r>
          </w:p>
        </w:tc>
        <w:tc>
          <w:tcPr>
            <w:tcW w:w="1000" w:type="pct"/>
            <w:vAlign w:val="center"/>
          </w:tcPr>
          <w:p w14:paraId="3AE9A5D4" w14:textId="77777777" w:rsidR="00354641" w:rsidRPr="00354641" w:rsidRDefault="00354641" w:rsidP="00CE2C94">
            <w:pPr>
              <w:jc w:val="center"/>
              <w:rPr>
                <w:sz w:val="20"/>
              </w:rPr>
            </w:pPr>
            <w:r w:rsidRPr="00354641">
              <w:rPr>
                <w:sz w:val="20"/>
              </w:rPr>
              <w:t>PŘEDKLADATEL</w:t>
            </w:r>
          </w:p>
        </w:tc>
        <w:tc>
          <w:tcPr>
            <w:tcW w:w="1000" w:type="pct"/>
            <w:vAlign w:val="center"/>
          </w:tcPr>
          <w:p w14:paraId="308B7EEC" w14:textId="77777777" w:rsidR="00354641" w:rsidRPr="00354641" w:rsidRDefault="00354641" w:rsidP="00CE2C94">
            <w:pPr>
              <w:jc w:val="center"/>
              <w:rPr>
                <w:sz w:val="20"/>
              </w:rPr>
            </w:pPr>
            <w:r w:rsidRPr="00354641">
              <w:rPr>
                <w:sz w:val="20"/>
              </w:rPr>
              <w:t>POŽADOVANÁ DOTACE Z ESI FONDŮ (V TIS. KČ)</w:t>
            </w:r>
          </w:p>
        </w:tc>
        <w:tc>
          <w:tcPr>
            <w:tcW w:w="1000" w:type="pct"/>
            <w:vAlign w:val="center"/>
          </w:tcPr>
          <w:p w14:paraId="7290F375" w14:textId="77777777" w:rsidR="00354641" w:rsidRPr="00354641" w:rsidRDefault="00354641" w:rsidP="00CE2C94">
            <w:pPr>
              <w:jc w:val="center"/>
              <w:rPr>
                <w:sz w:val="20"/>
              </w:rPr>
            </w:pPr>
            <w:r w:rsidRPr="00354641">
              <w:rPr>
                <w:sz w:val="20"/>
              </w:rPr>
              <w:t>CELKOVÉ ZPŮSOBILÉ VÝDAJE (V TIS. KČ)</w:t>
            </w:r>
          </w:p>
        </w:tc>
      </w:tr>
      <w:tr w:rsidR="00354641" w:rsidRPr="00C92D88" w14:paraId="07C29238" w14:textId="77777777" w:rsidTr="00CE2C94">
        <w:tc>
          <w:tcPr>
            <w:tcW w:w="1000" w:type="pct"/>
          </w:tcPr>
          <w:p w14:paraId="3D6C5521" w14:textId="77777777" w:rsidR="00354641" w:rsidRPr="00C92D88" w:rsidRDefault="00354641" w:rsidP="00CE2C94">
            <w:pPr>
              <w:rPr>
                <w:sz w:val="20"/>
              </w:rPr>
            </w:pPr>
          </w:p>
        </w:tc>
        <w:tc>
          <w:tcPr>
            <w:tcW w:w="1000" w:type="pct"/>
          </w:tcPr>
          <w:p w14:paraId="000A9BF9" w14:textId="77777777" w:rsidR="00354641" w:rsidRPr="00C92D88" w:rsidRDefault="00354641" w:rsidP="00CE2C94">
            <w:pPr>
              <w:rPr>
                <w:sz w:val="20"/>
              </w:rPr>
            </w:pPr>
          </w:p>
        </w:tc>
        <w:tc>
          <w:tcPr>
            <w:tcW w:w="1000" w:type="pct"/>
          </w:tcPr>
          <w:p w14:paraId="320E4FC9" w14:textId="77777777" w:rsidR="00354641" w:rsidRPr="00C92D88" w:rsidRDefault="00354641" w:rsidP="00CE2C94">
            <w:pPr>
              <w:rPr>
                <w:sz w:val="20"/>
              </w:rPr>
            </w:pPr>
          </w:p>
        </w:tc>
        <w:tc>
          <w:tcPr>
            <w:tcW w:w="1000" w:type="pct"/>
          </w:tcPr>
          <w:p w14:paraId="6A17B1ED" w14:textId="77777777" w:rsidR="00354641" w:rsidRPr="00C92D88" w:rsidRDefault="00354641" w:rsidP="00CE2C94">
            <w:pPr>
              <w:rPr>
                <w:sz w:val="20"/>
              </w:rPr>
            </w:pPr>
          </w:p>
        </w:tc>
        <w:tc>
          <w:tcPr>
            <w:tcW w:w="1000" w:type="pct"/>
          </w:tcPr>
          <w:p w14:paraId="2A11CBC2" w14:textId="77777777" w:rsidR="00354641" w:rsidRPr="00C92D88" w:rsidRDefault="00354641" w:rsidP="00CE2C94">
            <w:pPr>
              <w:rPr>
                <w:sz w:val="20"/>
              </w:rPr>
            </w:pPr>
          </w:p>
        </w:tc>
      </w:tr>
      <w:tr w:rsidR="00354641" w:rsidRPr="00C92D88" w14:paraId="15F51F6A" w14:textId="77777777" w:rsidTr="00CE2C94">
        <w:tc>
          <w:tcPr>
            <w:tcW w:w="1000" w:type="pct"/>
          </w:tcPr>
          <w:p w14:paraId="4E701F6C" w14:textId="77777777" w:rsidR="00354641" w:rsidRPr="00C92D88" w:rsidRDefault="00354641" w:rsidP="00CE2C94">
            <w:pPr>
              <w:rPr>
                <w:sz w:val="20"/>
              </w:rPr>
            </w:pPr>
          </w:p>
        </w:tc>
        <w:tc>
          <w:tcPr>
            <w:tcW w:w="1000" w:type="pct"/>
          </w:tcPr>
          <w:p w14:paraId="3E724B1A" w14:textId="77777777" w:rsidR="00354641" w:rsidRPr="00C92D88" w:rsidRDefault="00354641" w:rsidP="00CE2C94">
            <w:pPr>
              <w:rPr>
                <w:sz w:val="20"/>
              </w:rPr>
            </w:pPr>
          </w:p>
        </w:tc>
        <w:tc>
          <w:tcPr>
            <w:tcW w:w="1000" w:type="pct"/>
          </w:tcPr>
          <w:p w14:paraId="41B7E841" w14:textId="77777777" w:rsidR="00354641" w:rsidRPr="00C92D88" w:rsidRDefault="00354641" w:rsidP="00CE2C94">
            <w:pPr>
              <w:rPr>
                <w:sz w:val="20"/>
              </w:rPr>
            </w:pPr>
          </w:p>
        </w:tc>
        <w:tc>
          <w:tcPr>
            <w:tcW w:w="1000" w:type="pct"/>
          </w:tcPr>
          <w:p w14:paraId="4755EE37" w14:textId="77777777" w:rsidR="00354641" w:rsidRPr="00C92D88" w:rsidRDefault="00354641" w:rsidP="00CE2C94">
            <w:pPr>
              <w:rPr>
                <w:sz w:val="20"/>
              </w:rPr>
            </w:pPr>
          </w:p>
        </w:tc>
        <w:tc>
          <w:tcPr>
            <w:tcW w:w="1000" w:type="pct"/>
          </w:tcPr>
          <w:p w14:paraId="46A07D56" w14:textId="77777777" w:rsidR="00354641" w:rsidRPr="00C92D88" w:rsidRDefault="00354641" w:rsidP="00CE2C94">
            <w:pPr>
              <w:rPr>
                <w:sz w:val="20"/>
              </w:rPr>
            </w:pPr>
          </w:p>
        </w:tc>
      </w:tr>
      <w:tr w:rsidR="00354641" w:rsidRPr="00C92D88" w14:paraId="3A67028D" w14:textId="77777777" w:rsidTr="00CE2C94">
        <w:tc>
          <w:tcPr>
            <w:tcW w:w="1000" w:type="pct"/>
          </w:tcPr>
          <w:p w14:paraId="77C2F0CF" w14:textId="77777777" w:rsidR="00354641" w:rsidRPr="00C92D88" w:rsidRDefault="00354641" w:rsidP="00CE2C94">
            <w:pPr>
              <w:rPr>
                <w:sz w:val="20"/>
              </w:rPr>
            </w:pPr>
          </w:p>
        </w:tc>
        <w:tc>
          <w:tcPr>
            <w:tcW w:w="1000" w:type="pct"/>
          </w:tcPr>
          <w:p w14:paraId="0C9D2419" w14:textId="77777777" w:rsidR="00354641" w:rsidRPr="00C92D88" w:rsidRDefault="00354641" w:rsidP="00CE2C94">
            <w:pPr>
              <w:rPr>
                <w:sz w:val="20"/>
              </w:rPr>
            </w:pPr>
          </w:p>
        </w:tc>
        <w:tc>
          <w:tcPr>
            <w:tcW w:w="1000" w:type="pct"/>
          </w:tcPr>
          <w:p w14:paraId="037E7FF8" w14:textId="77777777" w:rsidR="00354641" w:rsidRPr="00C92D88" w:rsidRDefault="00354641" w:rsidP="00CE2C94">
            <w:pPr>
              <w:rPr>
                <w:sz w:val="20"/>
              </w:rPr>
            </w:pPr>
          </w:p>
        </w:tc>
        <w:tc>
          <w:tcPr>
            <w:tcW w:w="1000" w:type="pct"/>
          </w:tcPr>
          <w:p w14:paraId="26FFF901" w14:textId="77777777" w:rsidR="00354641" w:rsidRPr="00C92D88" w:rsidRDefault="00354641" w:rsidP="00CE2C94">
            <w:pPr>
              <w:rPr>
                <w:sz w:val="20"/>
              </w:rPr>
            </w:pPr>
          </w:p>
        </w:tc>
        <w:tc>
          <w:tcPr>
            <w:tcW w:w="1000" w:type="pct"/>
          </w:tcPr>
          <w:p w14:paraId="45005FC6" w14:textId="77777777" w:rsidR="00354641" w:rsidRPr="00C92D88" w:rsidRDefault="00354641" w:rsidP="00CE2C94">
            <w:pPr>
              <w:rPr>
                <w:sz w:val="20"/>
              </w:rPr>
            </w:pPr>
          </w:p>
        </w:tc>
      </w:tr>
    </w:tbl>
    <w:p w14:paraId="1CD9A9FA" w14:textId="77777777" w:rsidR="00354641" w:rsidRDefault="00354641" w:rsidP="00354641">
      <w:pPr>
        <w:sectPr w:rsidR="00354641" w:rsidSect="002F6FEA">
          <w:pgSz w:w="16838" w:h="11906" w:orient="landscape"/>
          <w:pgMar w:top="1417" w:right="1417" w:bottom="1417" w:left="1417" w:header="708" w:footer="708" w:gutter="0"/>
          <w:cols w:space="708"/>
          <w:docGrid w:linePitch="360"/>
        </w:sectPr>
      </w:pPr>
    </w:p>
    <w:p w14:paraId="655A8B9F" w14:textId="77777777" w:rsidR="002F6FEA" w:rsidRPr="002F6FEA" w:rsidRDefault="002F6FEA" w:rsidP="002F6FEA">
      <w:pPr>
        <w:pStyle w:val="Nadpis2"/>
      </w:pPr>
      <w:bookmarkStart w:id="186" w:name="_Toc478740146"/>
      <w:r>
        <w:lastRenderedPageBreak/>
        <w:t>Příloha č. 5: Kritéria hodnocení pro Řídicí výbor ITI PMO</w:t>
      </w:r>
      <w:bookmarkEnd w:id="186"/>
    </w:p>
    <w:p w14:paraId="5DAB4E9E" w14:textId="77777777" w:rsidR="002F6FEA" w:rsidRPr="002F6FEA" w:rsidRDefault="002F6FEA" w:rsidP="002F6FEA">
      <w:pPr>
        <w:spacing w:after="0"/>
      </w:pPr>
      <w:r>
        <w:t>Obecně platná</w:t>
      </w:r>
      <w:r>
        <w:rPr>
          <w:rStyle w:val="Znakapoznpodarou"/>
        </w:rPr>
        <w:footnoteReference w:id="2"/>
      </w:r>
    </w:p>
    <w:tbl>
      <w:tblPr>
        <w:tblStyle w:val="Mkatabulky"/>
        <w:tblW w:w="5000" w:type="pct"/>
        <w:tblLook w:val="04A0" w:firstRow="1" w:lastRow="0" w:firstColumn="1" w:lastColumn="0" w:noHBand="0" w:noVBand="1"/>
      </w:tblPr>
      <w:tblGrid>
        <w:gridCol w:w="3362"/>
        <w:gridCol w:w="3057"/>
        <w:gridCol w:w="5169"/>
        <w:gridCol w:w="2406"/>
      </w:tblGrid>
      <w:tr w:rsidR="002F6FEA" w:rsidRPr="002F6FEA" w14:paraId="199BFF1A" w14:textId="77777777" w:rsidTr="00782CD4">
        <w:tc>
          <w:tcPr>
            <w:tcW w:w="1246" w:type="pct"/>
            <w:vAlign w:val="center"/>
          </w:tcPr>
          <w:p w14:paraId="0FF3E6E8" w14:textId="77777777" w:rsidR="002F6FEA" w:rsidRPr="002F6FEA" w:rsidRDefault="002F6FEA" w:rsidP="00782CD4">
            <w:pPr>
              <w:jc w:val="center"/>
              <w:rPr>
                <w:b/>
                <w:sz w:val="20"/>
                <w:szCs w:val="20"/>
              </w:rPr>
            </w:pPr>
            <w:r w:rsidRPr="002F6FEA">
              <w:rPr>
                <w:b/>
                <w:sz w:val="20"/>
                <w:szCs w:val="20"/>
              </w:rPr>
              <w:t>Kritéria přijatelnosti</w:t>
            </w:r>
          </w:p>
        </w:tc>
        <w:tc>
          <w:tcPr>
            <w:tcW w:w="1137" w:type="pct"/>
            <w:vAlign w:val="center"/>
          </w:tcPr>
          <w:p w14:paraId="1AEE0E27" w14:textId="77777777" w:rsidR="002F6FEA" w:rsidRPr="002F6FEA" w:rsidRDefault="002F6FEA" w:rsidP="00782CD4">
            <w:pPr>
              <w:jc w:val="center"/>
              <w:rPr>
                <w:b/>
                <w:sz w:val="20"/>
                <w:szCs w:val="20"/>
              </w:rPr>
            </w:pPr>
            <w:r w:rsidRPr="002F6FEA">
              <w:rPr>
                <w:b/>
                <w:sz w:val="20"/>
                <w:szCs w:val="20"/>
              </w:rPr>
              <w:t>Zdroj informací/ Referenční dokument</w:t>
            </w:r>
          </w:p>
        </w:tc>
        <w:tc>
          <w:tcPr>
            <w:tcW w:w="1891" w:type="pct"/>
            <w:vAlign w:val="center"/>
          </w:tcPr>
          <w:p w14:paraId="39A1A6AA" w14:textId="77777777" w:rsidR="002F6FEA" w:rsidRPr="002F6FEA" w:rsidRDefault="002F6FEA" w:rsidP="00782CD4">
            <w:pPr>
              <w:jc w:val="center"/>
              <w:rPr>
                <w:b/>
                <w:sz w:val="20"/>
                <w:szCs w:val="20"/>
              </w:rPr>
            </w:pPr>
            <w:r w:rsidRPr="002F6FEA">
              <w:rPr>
                <w:b/>
                <w:sz w:val="20"/>
                <w:szCs w:val="20"/>
              </w:rPr>
              <w:t xml:space="preserve">Bližší </w:t>
            </w:r>
            <w:r w:rsidR="00C07BB6">
              <w:rPr>
                <w:b/>
                <w:sz w:val="20"/>
                <w:szCs w:val="20"/>
              </w:rPr>
              <w:t>specifikace</w:t>
            </w:r>
          </w:p>
        </w:tc>
        <w:tc>
          <w:tcPr>
            <w:tcW w:w="725" w:type="pct"/>
            <w:vAlign w:val="center"/>
          </w:tcPr>
          <w:p w14:paraId="09839FF4" w14:textId="77777777" w:rsidR="002F6FEA" w:rsidRPr="002F6FEA" w:rsidRDefault="002F6FEA" w:rsidP="00782CD4">
            <w:pPr>
              <w:jc w:val="center"/>
              <w:rPr>
                <w:b/>
                <w:sz w:val="20"/>
                <w:szCs w:val="20"/>
              </w:rPr>
            </w:pPr>
            <w:r w:rsidRPr="002F6FEA">
              <w:rPr>
                <w:b/>
                <w:sz w:val="20"/>
                <w:szCs w:val="20"/>
              </w:rPr>
              <w:t>Způsob hodnocení (ano/ne/</w:t>
            </w:r>
            <w:r w:rsidRPr="002F6FEA">
              <w:rPr>
                <w:b/>
                <w:sz w:val="20"/>
                <w:szCs w:val="20"/>
              </w:rPr>
              <w:br/>
              <w:t>nerelevantní)</w:t>
            </w:r>
          </w:p>
        </w:tc>
      </w:tr>
      <w:tr w:rsidR="002F6FEA" w:rsidRPr="002F6FEA" w14:paraId="3CD23CA4" w14:textId="77777777" w:rsidTr="00782CD4">
        <w:tc>
          <w:tcPr>
            <w:tcW w:w="1246" w:type="pct"/>
          </w:tcPr>
          <w:p w14:paraId="10964969" w14:textId="77777777" w:rsidR="002F6FEA" w:rsidRPr="002F6FEA" w:rsidRDefault="002F6FEA" w:rsidP="00782CD4">
            <w:pPr>
              <w:rPr>
                <w:sz w:val="20"/>
                <w:szCs w:val="20"/>
              </w:rPr>
            </w:pPr>
            <w:r w:rsidRPr="002F6FEA">
              <w:rPr>
                <w:sz w:val="20"/>
                <w:szCs w:val="20"/>
              </w:rPr>
              <w:t>Projekt je v souladu s tematickým zaměřením ITI PMO, strategickým cílem a některým z jeho specifických cílů a je zařazen do jednoho opatření</w:t>
            </w:r>
          </w:p>
        </w:tc>
        <w:tc>
          <w:tcPr>
            <w:tcW w:w="1137" w:type="pct"/>
          </w:tcPr>
          <w:p w14:paraId="708B0720" w14:textId="77777777" w:rsidR="002F6FEA" w:rsidRPr="002F6FEA" w:rsidRDefault="002F6FEA" w:rsidP="002F6FEA">
            <w:pPr>
              <w:pStyle w:val="Odstavecseseznamem"/>
              <w:numPr>
                <w:ilvl w:val="0"/>
                <w:numId w:val="22"/>
              </w:numPr>
              <w:rPr>
                <w:sz w:val="20"/>
                <w:szCs w:val="20"/>
              </w:rPr>
            </w:pPr>
            <w:r w:rsidRPr="002F6FEA">
              <w:rPr>
                <w:sz w:val="20"/>
                <w:szCs w:val="20"/>
              </w:rPr>
              <w:t>Projektový záměr</w:t>
            </w:r>
          </w:p>
          <w:p w14:paraId="209D497E" w14:textId="77777777" w:rsidR="002F6FEA" w:rsidRPr="002F6FEA" w:rsidRDefault="002F6FEA" w:rsidP="002F6FEA">
            <w:pPr>
              <w:pStyle w:val="Odstavecseseznamem"/>
              <w:numPr>
                <w:ilvl w:val="0"/>
                <w:numId w:val="22"/>
              </w:numPr>
              <w:rPr>
                <w:sz w:val="20"/>
                <w:szCs w:val="20"/>
              </w:rPr>
            </w:pPr>
            <w:r w:rsidRPr="002F6FEA">
              <w:rPr>
                <w:sz w:val="20"/>
                <w:szCs w:val="20"/>
              </w:rPr>
              <w:t>Integrovaná strategie pro ITI PMO</w:t>
            </w:r>
          </w:p>
        </w:tc>
        <w:tc>
          <w:tcPr>
            <w:tcW w:w="1891" w:type="pct"/>
          </w:tcPr>
          <w:p w14:paraId="4D192BC8" w14:textId="77777777" w:rsidR="002F6FEA" w:rsidRPr="002F6FEA" w:rsidRDefault="002F6FEA" w:rsidP="00782CD4">
            <w:pPr>
              <w:rPr>
                <w:sz w:val="20"/>
                <w:szCs w:val="20"/>
              </w:rPr>
            </w:pPr>
            <w:r w:rsidRPr="002F6FEA">
              <w:rPr>
                <w:sz w:val="20"/>
                <w:szCs w:val="20"/>
              </w:rPr>
              <w:t>Projekt je v souladu s Integrovanou strategií pro ITI PMO:</w:t>
            </w:r>
          </w:p>
          <w:p w14:paraId="59B17CA9" w14:textId="77777777" w:rsidR="002F6FEA" w:rsidRPr="002F6FEA" w:rsidRDefault="002F6FEA" w:rsidP="002F6FEA">
            <w:pPr>
              <w:pStyle w:val="Odstavecseseznamem"/>
              <w:numPr>
                <w:ilvl w:val="0"/>
                <w:numId w:val="28"/>
              </w:numPr>
              <w:rPr>
                <w:sz w:val="20"/>
                <w:szCs w:val="20"/>
              </w:rPr>
            </w:pPr>
            <w:r w:rsidRPr="002F6FEA">
              <w:rPr>
                <w:sz w:val="20"/>
                <w:szCs w:val="20"/>
              </w:rPr>
              <w:t xml:space="preserve">Prioritní oblastí </w:t>
            </w:r>
            <w:r w:rsidRPr="002F6FEA">
              <w:rPr>
                <w:i/>
                <w:sz w:val="20"/>
                <w:szCs w:val="20"/>
              </w:rPr>
              <w:t>x</w:t>
            </w:r>
            <w:r w:rsidRPr="002F6FEA">
              <w:rPr>
                <w:sz w:val="20"/>
                <w:szCs w:val="20"/>
              </w:rPr>
              <w:t>:</w:t>
            </w:r>
          </w:p>
          <w:p w14:paraId="0908338B" w14:textId="77777777" w:rsidR="002F6FEA" w:rsidRPr="002F6FEA" w:rsidRDefault="002F6FEA" w:rsidP="002F6FEA">
            <w:pPr>
              <w:pStyle w:val="Odstavecseseznamem"/>
              <w:numPr>
                <w:ilvl w:val="0"/>
                <w:numId w:val="28"/>
              </w:numPr>
              <w:rPr>
                <w:sz w:val="20"/>
                <w:szCs w:val="20"/>
              </w:rPr>
            </w:pPr>
            <w:r w:rsidRPr="002F6FEA">
              <w:rPr>
                <w:sz w:val="20"/>
                <w:szCs w:val="20"/>
              </w:rPr>
              <w:t>Strategickým cílem PO</w:t>
            </w:r>
            <w:r w:rsidRPr="002F6FEA">
              <w:rPr>
                <w:i/>
                <w:sz w:val="20"/>
                <w:szCs w:val="20"/>
              </w:rPr>
              <w:t>x</w:t>
            </w:r>
            <w:r w:rsidRPr="002F6FEA">
              <w:rPr>
                <w:sz w:val="20"/>
                <w:szCs w:val="20"/>
              </w:rPr>
              <w:t>:</w:t>
            </w:r>
          </w:p>
          <w:p w14:paraId="1AAE0E4D" w14:textId="77777777" w:rsidR="002F6FEA" w:rsidRPr="002F6FEA" w:rsidRDefault="002F6FEA" w:rsidP="002F6FEA">
            <w:pPr>
              <w:pStyle w:val="Odstavecseseznamem"/>
              <w:numPr>
                <w:ilvl w:val="0"/>
                <w:numId w:val="28"/>
              </w:numPr>
              <w:rPr>
                <w:sz w:val="20"/>
                <w:szCs w:val="20"/>
              </w:rPr>
            </w:pPr>
            <w:r w:rsidRPr="002F6FEA">
              <w:rPr>
                <w:sz w:val="20"/>
                <w:szCs w:val="20"/>
              </w:rPr>
              <w:t xml:space="preserve">Specifickým cílem </w:t>
            </w:r>
            <w:r w:rsidRPr="002F6FEA">
              <w:rPr>
                <w:i/>
                <w:sz w:val="20"/>
                <w:szCs w:val="20"/>
              </w:rPr>
              <w:t>x.x</w:t>
            </w:r>
          </w:p>
          <w:p w14:paraId="2267594C" w14:textId="77777777" w:rsidR="002F6FEA" w:rsidRPr="002F6FEA" w:rsidRDefault="002F6FEA" w:rsidP="002F6FEA">
            <w:pPr>
              <w:pStyle w:val="Odstavecseseznamem"/>
              <w:numPr>
                <w:ilvl w:val="0"/>
                <w:numId w:val="28"/>
              </w:numPr>
              <w:rPr>
                <w:b/>
                <w:sz w:val="20"/>
                <w:szCs w:val="20"/>
              </w:rPr>
            </w:pPr>
            <w:r w:rsidRPr="002F6FEA">
              <w:rPr>
                <w:b/>
                <w:sz w:val="20"/>
                <w:szCs w:val="20"/>
              </w:rPr>
              <w:t xml:space="preserve">Opatřením </w:t>
            </w:r>
            <w:r w:rsidRPr="002F6FEA">
              <w:rPr>
                <w:b/>
                <w:i/>
                <w:sz w:val="20"/>
                <w:szCs w:val="20"/>
              </w:rPr>
              <w:t>x.x.x:</w:t>
            </w:r>
          </w:p>
        </w:tc>
        <w:tc>
          <w:tcPr>
            <w:tcW w:w="725" w:type="pct"/>
          </w:tcPr>
          <w:p w14:paraId="71D96A5C" w14:textId="77777777" w:rsidR="002F6FEA" w:rsidRPr="002F6FEA" w:rsidRDefault="002F6FEA" w:rsidP="00782CD4">
            <w:pPr>
              <w:rPr>
                <w:sz w:val="20"/>
                <w:szCs w:val="20"/>
              </w:rPr>
            </w:pPr>
            <w:r w:rsidRPr="002F6FEA">
              <w:rPr>
                <w:sz w:val="20"/>
                <w:szCs w:val="20"/>
              </w:rPr>
              <w:t>ANO/NE</w:t>
            </w:r>
          </w:p>
        </w:tc>
      </w:tr>
      <w:tr w:rsidR="002F6FEA" w:rsidRPr="002F6FEA" w14:paraId="641E9A7F" w14:textId="77777777" w:rsidTr="00782CD4">
        <w:tc>
          <w:tcPr>
            <w:tcW w:w="1246" w:type="pct"/>
          </w:tcPr>
          <w:p w14:paraId="686D24BC" w14:textId="77777777" w:rsidR="002F6FEA" w:rsidRPr="002F6FEA" w:rsidRDefault="002F6FEA" w:rsidP="00782CD4">
            <w:pPr>
              <w:rPr>
                <w:sz w:val="20"/>
                <w:szCs w:val="20"/>
                <w:highlight w:val="yellow"/>
              </w:rPr>
            </w:pPr>
            <w:r w:rsidRPr="002F6FEA">
              <w:rPr>
                <w:sz w:val="20"/>
                <w:szCs w:val="20"/>
              </w:rPr>
              <w:t>Potřebnost realizace projektu je odůvodněná</w:t>
            </w:r>
          </w:p>
        </w:tc>
        <w:tc>
          <w:tcPr>
            <w:tcW w:w="1137" w:type="pct"/>
          </w:tcPr>
          <w:p w14:paraId="3E27333D" w14:textId="77777777" w:rsidR="002F6FEA" w:rsidRPr="002F6FEA" w:rsidRDefault="002F6FEA" w:rsidP="002F6FEA">
            <w:pPr>
              <w:pStyle w:val="Odstavecseseznamem"/>
              <w:numPr>
                <w:ilvl w:val="0"/>
                <w:numId w:val="24"/>
              </w:numPr>
              <w:rPr>
                <w:sz w:val="20"/>
                <w:szCs w:val="20"/>
              </w:rPr>
            </w:pPr>
            <w:r w:rsidRPr="002F6FEA">
              <w:rPr>
                <w:sz w:val="20"/>
                <w:szCs w:val="20"/>
              </w:rPr>
              <w:t>Projektový záměr</w:t>
            </w:r>
          </w:p>
          <w:p w14:paraId="00E57711" w14:textId="77777777" w:rsidR="002F6FEA" w:rsidRPr="002F6FEA" w:rsidRDefault="002F6FEA" w:rsidP="002F6FEA">
            <w:pPr>
              <w:pStyle w:val="Odstavecseseznamem"/>
              <w:numPr>
                <w:ilvl w:val="0"/>
                <w:numId w:val="24"/>
              </w:numPr>
              <w:rPr>
                <w:sz w:val="20"/>
                <w:szCs w:val="20"/>
              </w:rPr>
            </w:pPr>
            <w:r w:rsidRPr="002F6FEA">
              <w:rPr>
                <w:sz w:val="20"/>
                <w:szCs w:val="20"/>
              </w:rPr>
              <w:t>Integrovaná strategie pro ITI PMO</w:t>
            </w:r>
          </w:p>
        </w:tc>
        <w:tc>
          <w:tcPr>
            <w:tcW w:w="1891" w:type="pct"/>
          </w:tcPr>
          <w:p w14:paraId="7E157AB9" w14:textId="77777777" w:rsidR="002F6FEA" w:rsidRPr="002F6FEA" w:rsidRDefault="002F6FEA" w:rsidP="00782CD4">
            <w:pPr>
              <w:rPr>
                <w:sz w:val="20"/>
                <w:szCs w:val="20"/>
              </w:rPr>
            </w:pPr>
            <w:r w:rsidRPr="002F6FEA">
              <w:rPr>
                <w:sz w:val="20"/>
                <w:szCs w:val="20"/>
              </w:rPr>
              <w:t xml:space="preserve">Kolonka projektového záměru – </w:t>
            </w:r>
            <w:r w:rsidRPr="002F6FEA">
              <w:rPr>
                <w:sz w:val="20"/>
                <w:szCs w:val="20"/>
                <w:u w:val="single"/>
              </w:rPr>
              <w:t>zdůvodnění potřeby projektu</w:t>
            </w:r>
            <w:r w:rsidR="00980B42">
              <w:rPr>
                <w:sz w:val="20"/>
                <w:szCs w:val="20"/>
                <w:u w:val="single"/>
              </w:rPr>
              <w:t>.</w:t>
            </w:r>
          </w:p>
        </w:tc>
        <w:tc>
          <w:tcPr>
            <w:tcW w:w="725" w:type="pct"/>
          </w:tcPr>
          <w:p w14:paraId="19120A37" w14:textId="77777777" w:rsidR="002F6FEA" w:rsidRPr="002F6FEA" w:rsidRDefault="002F6FEA" w:rsidP="00782CD4">
            <w:pPr>
              <w:rPr>
                <w:sz w:val="20"/>
                <w:szCs w:val="20"/>
              </w:rPr>
            </w:pPr>
            <w:r w:rsidRPr="002F6FEA">
              <w:rPr>
                <w:sz w:val="20"/>
                <w:szCs w:val="20"/>
              </w:rPr>
              <w:t>ANO/NE</w:t>
            </w:r>
          </w:p>
        </w:tc>
      </w:tr>
      <w:tr w:rsidR="002F6FEA" w:rsidRPr="002F6FEA" w14:paraId="0734DFC7" w14:textId="77777777" w:rsidTr="00782CD4">
        <w:tc>
          <w:tcPr>
            <w:tcW w:w="1246" w:type="pct"/>
          </w:tcPr>
          <w:p w14:paraId="0519F506" w14:textId="77777777" w:rsidR="002F6FEA" w:rsidRPr="002F6FEA" w:rsidRDefault="002F6FEA" w:rsidP="00782CD4">
            <w:pPr>
              <w:rPr>
                <w:sz w:val="20"/>
                <w:szCs w:val="20"/>
                <w:highlight w:val="yellow"/>
              </w:rPr>
            </w:pPr>
            <w:r w:rsidRPr="002F6FEA">
              <w:rPr>
                <w:sz w:val="20"/>
                <w:szCs w:val="20"/>
              </w:rPr>
              <w:t>Pozitivní dopad projektu na vymezené území</w:t>
            </w:r>
          </w:p>
        </w:tc>
        <w:tc>
          <w:tcPr>
            <w:tcW w:w="1137" w:type="pct"/>
          </w:tcPr>
          <w:p w14:paraId="4FD99675" w14:textId="77777777" w:rsidR="002F6FEA" w:rsidRPr="002F6FEA" w:rsidRDefault="002F6FEA" w:rsidP="002F6FEA">
            <w:pPr>
              <w:pStyle w:val="Odstavecseseznamem"/>
              <w:numPr>
                <w:ilvl w:val="0"/>
                <w:numId w:val="23"/>
              </w:numPr>
              <w:rPr>
                <w:sz w:val="20"/>
                <w:szCs w:val="20"/>
              </w:rPr>
            </w:pPr>
            <w:r w:rsidRPr="002F6FEA">
              <w:rPr>
                <w:sz w:val="20"/>
                <w:szCs w:val="20"/>
              </w:rPr>
              <w:t>Projektový záměr</w:t>
            </w:r>
          </w:p>
          <w:p w14:paraId="696DF7F1" w14:textId="77777777" w:rsidR="002F6FEA" w:rsidRPr="002F6FEA" w:rsidRDefault="002F6FEA" w:rsidP="002F6FEA">
            <w:pPr>
              <w:pStyle w:val="Odstavecseseznamem"/>
              <w:numPr>
                <w:ilvl w:val="0"/>
                <w:numId w:val="23"/>
              </w:numPr>
              <w:rPr>
                <w:sz w:val="20"/>
                <w:szCs w:val="20"/>
              </w:rPr>
            </w:pPr>
            <w:r w:rsidRPr="002F6FEA">
              <w:rPr>
                <w:sz w:val="20"/>
                <w:szCs w:val="20"/>
              </w:rPr>
              <w:t>Integrovaná strategie pro ITI PMO</w:t>
            </w:r>
          </w:p>
        </w:tc>
        <w:tc>
          <w:tcPr>
            <w:tcW w:w="1891" w:type="pct"/>
          </w:tcPr>
          <w:p w14:paraId="3ACDD8E7" w14:textId="77777777" w:rsidR="002F6FEA" w:rsidRPr="002F6FEA" w:rsidRDefault="002F6FEA" w:rsidP="00782CD4">
            <w:pPr>
              <w:rPr>
                <w:sz w:val="20"/>
                <w:szCs w:val="20"/>
              </w:rPr>
            </w:pPr>
            <w:r w:rsidRPr="002F6FEA">
              <w:rPr>
                <w:sz w:val="20"/>
                <w:szCs w:val="20"/>
              </w:rPr>
              <w:t>Projekt je realizován v Pražské metropolitní oblasti</w:t>
            </w:r>
            <w:r w:rsidRPr="002F6FEA">
              <w:rPr>
                <w:rStyle w:val="Znakapoznpodarou"/>
                <w:sz w:val="20"/>
                <w:szCs w:val="20"/>
              </w:rPr>
              <w:footnoteReference w:id="3"/>
            </w:r>
            <w:r w:rsidRPr="002F6FEA">
              <w:rPr>
                <w:sz w:val="20"/>
                <w:szCs w:val="20"/>
              </w:rPr>
              <w:t xml:space="preserve"> definované v Integrované strategii pro ITI PMO, a to ORP</w:t>
            </w:r>
          </w:p>
          <w:p w14:paraId="0606F588" w14:textId="77777777" w:rsidR="002F6FEA" w:rsidRPr="002F6FEA" w:rsidRDefault="002F6FEA" w:rsidP="007B64AA">
            <w:pPr>
              <w:pStyle w:val="Odstavecseseznamem"/>
              <w:numPr>
                <w:ilvl w:val="0"/>
                <w:numId w:val="31"/>
              </w:numPr>
              <w:rPr>
                <w:sz w:val="20"/>
                <w:szCs w:val="20"/>
              </w:rPr>
            </w:pPr>
            <w:r w:rsidRPr="002F6FEA">
              <w:rPr>
                <w:sz w:val="20"/>
                <w:szCs w:val="20"/>
              </w:rPr>
              <w:t>Černošice, Kladno, Brandýs nad Labem – Stará Boleslav</w:t>
            </w:r>
            <w:r w:rsidR="007B64AA">
              <w:rPr>
                <w:sz w:val="20"/>
                <w:szCs w:val="20"/>
              </w:rPr>
              <w:t>,</w:t>
            </w:r>
            <w:r w:rsidRPr="002F6FEA">
              <w:rPr>
                <w:sz w:val="20"/>
                <w:szCs w:val="20"/>
              </w:rPr>
              <w:t xml:space="preserve"> Říčany, Benešov, Beroun, Český Brod, Dobříš, Kralupy nad Vltavou, Lysá nad Labem, Mělník, Neratovice, Slaný</w:t>
            </w:r>
            <w:r w:rsidR="00980B42">
              <w:rPr>
                <w:sz w:val="20"/>
                <w:szCs w:val="20"/>
              </w:rPr>
              <w:t>.</w:t>
            </w:r>
          </w:p>
        </w:tc>
        <w:tc>
          <w:tcPr>
            <w:tcW w:w="725" w:type="pct"/>
          </w:tcPr>
          <w:p w14:paraId="54060D30" w14:textId="77777777" w:rsidR="002F6FEA" w:rsidRPr="002F6FEA" w:rsidRDefault="002F6FEA" w:rsidP="00782CD4">
            <w:pPr>
              <w:rPr>
                <w:sz w:val="20"/>
                <w:szCs w:val="20"/>
              </w:rPr>
            </w:pPr>
            <w:r w:rsidRPr="002F6FEA">
              <w:rPr>
                <w:sz w:val="20"/>
                <w:szCs w:val="20"/>
              </w:rPr>
              <w:t>ANO/NE</w:t>
            </w:r>
          </w:p>
        </w:tc>
      </w:tr>
      <w:tr w:rsidR="002F6FEA" w:rsidRPr="002F6FEA" w14:paraId="3F165BDE" w14:textId="77777777" w:rsidTr="00782CD4">
        <w:tc>
          <w:tcPr>
            <w:tcW w:w="1246" w:type="pct"/>
          </w:tcPr>
          <w:p w14:paraId="12799A01" w14:textId="77777777" w:rsidR="002F6FEA" w:rsidRPr="002F6FEA" w:rsidRDefault="002F6FEA" w:rsidP="00782CD4">
            <w:pPr>
              <w:rPr>
                <w:sz w:val="20"/>
                <w:szCs w:val="20"/>
              </w:rPr>
            </w:pPr>
            <w:r w:rsidRPr="002F6FEA">
              <w:rPr>
                <w:sz w:val="20"/>
                <w:szCs w:val="20"/>
              </w:rPr>
              <w:t>Projekt je v souladu s harmonogramem uvedeným ve výzvě</w:t>
            </w:r>
          </w:p>
        </w:tc>
        <w:tc>
          <w:tcPr>
            <w:tcW w:w="1137" w:type="pct"/>
          </w:tcPr>
          <w:p w14:paraId="5E15E17E" w14:textId="77777777" w:rsidR="002F6FEA" w:rsidRPr="002F6FEA" w:rsidRDefault="002F6FEA" w:rsidP="002F6FEA">
            <w:pPr>
              <w:pStyle w:val="Odstavecseseznamem"/>
              <w:numPr>
                <w:ilvl w:val="0"/>
                <w:numId w:val="25"/>
              </w:numPr>
              <w:rPr>
                <w:sz w:val="20"/>
                <w:szCs w:val="20"/>
              </w:rPr>
            </w:pPr>
            <w:r w:rsidRPr="002F6FEA">
              <w:rPr>
                <w:sz w:val="20"/>
                <w:szCs w:val="20"/>
              </w:rPr>
              <w:t>Výzva</w:t>
            </w:r>
          </w:p>
          <w:p w14:paraId="08788368" w14:textId="77777777" w:rsidR="002F6FEA" w:rsidRPr="002F6FEA" w:rsidRDefault="002F6FEA" w:rsidP="002F6FEA">
            <w:pPr>
              <w:pStyle w:val="Odstavecseseznamem"/>
              <w:numPr>
                <w:ilvl w:val="0"/>
                <w:numId w:val="25"/>
              </w:numPr>
              <w:rPr>
                <w:sz w:val="20"/>
                <w:szCs w:val="20"/>
              </w:rPr>
            </w:pPr>
            <w:r w:rsidRPr="002F6FEA">
              <w:rPr>
                <w:sz w:val="20"/>
                <w:szCs w:val="20"/>
              </w:rPr>
              <w:t>Projektový záměr</w:t>
            </w:r>
          </w:p>
        </w:tc>
        <w:tc>
          <w:tcPr>
            <w:tcW w:w="1891" w:type="pct"/>
          </w:tcPr>
          <w:p w14:paraId="1255DE16" w14:textId="77777777" w:rsidR="002F6FEA" w:rsidRPr="002F6FEA" w:rsidRDefault="002F6FEA" w:rsidP="00782CD4">
            <w:pPr>
              <w:rPr>
                <w:sz w:val="20"/>
                <w:szCs w:val="20"/>
              </w:rPr>
            </w:pPr>
            <w:r w:rsidRPr="002F6FEA">
              <w:rPr>
                <w:sz w:val="20"/>
                <w:szCs w:val="20"/>
              </w:rPr>
              <w:t>Termín realizace projektu je v souladu s „</w:t>
            </w:r>
            <w:r w:rsidRPr="002F6FEA">
              <w:rPr>
                <w:b/>
                <w:sz w:val="20"/>
                <w:szCs w:val="20"/>
              </w:rPr>
              <w:t xml:space="preserve">Datem zahájení realizace projektu“ </w:t>
            </w:r>
            <w:r w:rsidRPr="002F6FEA">
              <w:rPr>
                <w:sz w:val="20"/>
                <w:szCs w:val="20"/>
              </w:rPr>
              <w:t>a „</w:t>
            </w:r>
            <w:r w:rsidRPr="002F6FEA">
              <w:rPr>
                <w:b/>
                <w:sz w:val="20"/>
                <w:szCs w:val="20"/>
              </w:rPr>
              <w:t>Datem ukončení realizace projektu“</w:t>
            </w:r>
            <w:r w:rsidRPr="002F6FEA">
              <w:rPr>
                <w:sz w:val="20"/>
                <w:szCs w:val="20"/>
              </w:rPr>
              <w:t xml:space="preserve"> stanovenými ve výzvě nositele ITI PMO.</w:t>
            </w:r>
          </w:p>
        </w:tc>
        <w:tc>
          <w:tcPr>
            <w:tcW w:w="725" w:type="pct"/>
          </w:tcPr>
          <w:p w14:paraId="0335B967" w14:textId="77777777" w:rsidR="002F6FEA" w:rsidRPr="002F6FEA" w:rsidRDefault="002F6FEA" w:rsidP="00782CD4">
            <w:pPr>
              <w:rPr>
                <w:sz w:val="20"/>
                <w:szCs w:val="20"/>
              </w:rPr>
            </w:pPr>
            <w:r w:rsidRPr="002F6FEA">
              <w:rPr>
                <w:sz w:val="20"/>
                <w:szCs w:val="20"/>
              </w:rPr>
              <w:t>ANO/NE</w:t>
            </w:r>
          </w:p>
        </w:tc>
      </w:tr>
      <w:tr w:rsidR="002F6FEA" w:rsidRPr="002F6FEA" w14:paraId="6AF0B076" w14:textId="77777777" w:rsidTr="00782CD4">
        <w:tc>
          <w:tcPr>
            <w:tcW w:w="1246" w:type="pct"/>
          </w:tcPr>
          <w:p w14:paraId="57CF1703" w14:textId="77777777" w:rsidR="002F6FEA" w:rsidRPr="002F6FEA" w:rsidRDefault="002F6FEA" w:rsidP="00782CD4">
            <w:pPr>
              <w:rPr>
                <w:sz w:val="20"/>
                <w:szCs w:val="20"/>
              </w:rPr>
            </w:pPr>
            <w:r w:rsidRPr="002F6FEA">
              <w:rPr>
                <w:sz w:val="20"/>
                <w:szCs w:val="20"/>
              </w:rPr>
              <w:t>Projekt má jednoznačně popsané financování v souladu s výzvou</w:t>
            </w:r>
          </w:p>
        </w:tc>
        <w:tc>
          <w:tcPr>
            <w:tcW w:w="1137" w:type="pct"/>
          </w:tcPr>
          <w:p w14:paraId="3EB2A3E2" w14:textId="77777777" w:rsidR="002F6FEA" w:rsidRPr="002F6FEA" w:rsidRDefault="002F6FEA" w:rsidP="002F6FEA">
            <w:pPr>
              <w:pStyle w:val="Odstavecseseznamem"/>
              <w:numPr>
                <w:ilvl w:val="0"/>
                <w:numId w:val="25"/>
              </w:numPr>
              <w:rPr>
                <w:sz w:val="20"/>
                <w:szCs w:val="20"/>
              </w:rPr>
            </w:pPr>
            <w:r w:rsidRPr="002F6FEA">
              <w:rPr>
                <w:sz w:val="20"/>
                <w:szCs w:val="20"/>
              </w:rPr>
              <w:t>Výzva</w:t>
            </w:r>
          </w:p>
          <w:p w14:paraId="6645EE1D" w14:textId="77777777" w:rsidR="002F6FEA" w:rsidRPr="002F6FEA" w:rsidRDefault="002F6FEA" w:rsidP="002F6FEA">
            <w:pPr>
              <w:pStyle w:val="Odstavecseseznamem"/>
              <w:numPr>
                <w:ilvl w:val="0"/>
                <w:numId w:val="25"/>
              </w:numPr>
              <w:rPr>
                <w:sz w:val="20"/>
                <w:szCs w:val="20"/>
              </w:rPr>
            </w:pPr>
            <w:r w:rsidRPr="002F6FEA">
              <w:rPr>
                <w:sz w:val="20"/>
                <w:szCs w:val="20"/>
              </w:rPr>
              <w:t>Projektový záměr</w:t>
            </w:r>
          </w:p>
        </w:tc>
        <w:tc>
          <w:tcPr>
            <w:tcW w:w="1891" w:type="pct"/>
          </w:tcPr>
          <w:p w14:paraId="23CCC6A6" w14:textId="77777777" w:rsidR="002F6FEA" w:rsidRPr="002F6FEA" w:rsidRDefault="002F6FEA" w:rsidP="00782CD4">
            <w:pPr>
              <w:rPr>
                <w:sz w:val="20"/>
                <w:szCs w:val="20"/>
              </w:rPr>
            </w:pPr>
            <w:r w:rsidRPr="002F6FEA">
              <w:rPr>
                <w:sz w:val="20"/>
                <w:szCs w:val="20"/>
              </w:rPr>
              <w:t>Financování projektu:</w:t>
            </w:r>
          </w:p>
          <w:p w14:paraId="01ED884E" w14:textId="77777777" w:rsidR="002F6FEA" w:rsidRPr="002F6FEA" w:rsidRDefault="00980B42" w:rsidP="002F6FEA">
            <w:pPr>
              <w:pStyle w:val="Odstavecseseznamem"/>
              <w:numPr>
                <w:ilvl w:val="0"/>
                <w:numId w:val="29"/>
              </w:numPr>
              <w:rPr>
                <w:sz w:val="20"/>
                <w:szCs w:val="20"/>
              </w:rPr>
            </w:pPr>
            <w:r>
              <w:rPr>
                <w:sz w:val="20"/>
                <w:szCs w:val="20"/>
              </w:rPr>
              <w:t>J</w:t>
            </w:r>
            <w:r w:rsidR="002F6FEA" w:rsidRPr="002F6FEA">
              <w:rPr>
                <w:sz w:val="20"/>
                <w:szCs w:val="20"/>
              </w:rPr>
              <w:t>e rozpracován</w:t>
            </w:r>
            <w:r>
              <w:rPr>
                <w:sz w:val="20"/>
                <w:szCs w:val="20"/>
              </w:rPr>
              <w:t>o</w:t>
            </w:r>
            <w:r w:rsidR="002F6FEA" w:rsidRPr="002F6FEA">
              <w:rPr>
                <w:sz w:val="20"/>
                <w:szCs w:val="20"/>
              </w:rPr>
              <w:t xml:space="preserve"> </w:t>
            </w:r>
            <w:r w:rsidR="002F6FEA" w:rsidRPr="002F6FEA">
              <w:rPr>
                <w:b/>
                <w:sz w:val="20"/>
                <w:szCs w:val="20"/>
              </w:rPr>
              <w:t>do struktury financování uvedené v projektovém záměru</w:t>
            </w:r>
            <w:r w:rsidR="002F6FEA" w:rsidRPr="002F6FEA">
              <w:rPr>
                <w:sz w:val="20"/>
                <w:szCs w:val="20"/>
              </w:rPr>
              <w:t xml:space="preserve">. </w:t>
            </w:r>
          </w:p>
          <w:p w14:paraId="1092BC14" w14:textId="77777777" w:rsidR="002F6FEA" w:rsidRPr="002F6FEA" w:rsidRDefault="002F6FEA" w:rsidP="002F6FEA">
            <w:pPr>
              <w:pStyle w:val="Odstavecseseznamem"/>
              <w:numPr>
                <w:ilvl w:val="0"/>
                <w:numId w:val="29"/>
              </w:numPr>
              <w:rPr>
                <w:sz w:val="20"/>
                <w:szCs w:val="20"/>
              </w:rPr>
            </w:pPr>
            <w:r w:rsidRPr="002F6FEA">
              <w:rPr>
                <w:b/>
                <w:sz w:val="20"/>
                <w:szCs w:val="20"/>
              </w:rPr>
              <w:t xml:space="preserve">Správně je vyplněn rozpad financování </w:t>
            </w:r>
            <w:r w:rsidRPr="002F6FEA">
              <w:rPr>
                <w:sz w:val="20"/>
                <w:szCs w:val="20"/>
              </w:rPr>
              <w:t xml:space="preserve">na celkové způsobilé výdaje a nezpůsobilé výdaje, dále je správně uveden rozpad podpory na „příspěvek </w:t>
            </w:r>
            <w:r w:rsidRPr="002F6FEA">
              <w:rPr>
                <w:sz w:val="20"/>
                <w:szCs w:val="20"/>
              </w:rPr>
              <w:lastRenderedPageBreak/>
              <w:t xml:space="preserve">unie“ a „národní veřejné zdroje“ a dále je správně uveden rozpad na vlastní zdroje příjemce. </w:t>
            </w:r>
          </w:p>
          <w:p w14:paraId="68461765" w14:textId="77777777" w:rsidR="002F6FEA" w:rsidRPr="002F6FEA" w:rsidRDefault="002F6FEA" w:rsidP="002F6FEA">
            <w:pPr>
              <w:pStyle w:val="Odstavecseseznamem"/>
              <w:numPr>
                <w:ilvl w:val="0"/>
                <w:numId w:val="29"/>
              </w:numPr>
              <w:rPr>
                <w:sz w:val="20"/>
                <w:szCs w:val="20"/>
              </w:rPr>
            </w:pPr>
            <w:r w:rsidRPr="002F6FEA">
              <w:rPr>
                <w:b/>
                <w:sz w:val="20"/>
                <w:szCs w:val="20"/>
              </w:rPr>
              <w:t>Hodnoty jsou uvedeny v  Kč.</w:t>
            </w:r>
            <w:r w:rsidRPr="002F6FEA">
              <w:rPr>
                <w:sz w:val="20"/>
                <w:szCs w:val="20"/>
              </w:rPr>
              <w:t xml:space="preserve"> </w:t>
            </w:r>
          </w:p>
          <w:p w14:paraId="63FC5D26" w14:textId="77777777" w:rsidR="002F6FEA" w:rsidRPr="002F6FEA" w:rsidRDefault="002F6FEA" w:rsidP="002F6FEA">
            <w:pPr>
              <w:pStyle w:val="Odstavecseseznamem"/>
              <w:numPr>
                <w:ilvl w:val="0"/>
                <w:numId w:val="29"/>
              </w:numPr>
              <w:rPr>
                <w:sz w:val="20"/>
                <w:szCs w:val="20"/>
              </w:rPr>
            </w:pPr>
            <w:r w:rsidRPr="002F6FEA">
              <w:rPr>
                <w:b/>
                <w:sz w:val="20"/>
                <w:szCs w:val="20"/>
              </w:rPr>
              <w:t xml:space="preserve">Míry jednotlivých zdrojů odpovídají hodnotám uvedeným ve výzvě </w:t>
            </w:r>
            <w:r w:rsidRPr="002F6FEA">
              <w:rPr>
                <w:sz w:val="20"/>
                <w:szCs w:val="20"/>
              </w:rPr>
              <w:t>„Míra podpory z Evropského fondu pro regionální rozvoj a státního rozpočtů.</w:t>
            </w:r>
          </w:p>
          <w:p w14:paraId="638E6460" w14:textId="77777777" w:rsidR="002F6FEA" w:rsidRPr="002F6FEA" w:rsidRDefault="002F6FEA" w:rsidP="002F6FEA">
            <w:pPr>
              <w:pStyle w:val="Odstavecseseznamem"/>
              <w:numPr>
                <w:ilvl w:val="0"/>
                <w:numId w:val="29"/>
              </w:numPr>
              <w:rPr>
                <w:sz w:val="20"/>
                <w:szCs w:val="20"/>
              </w:rPr>
            </w:pPr>
            <w:r w:rsidRPr="002F6FEA">
              <w:rPr>
                <w:sz w:val="20"/>
                <w:szCs w:val="20"/>
              </w:rPr>
              <w:t>Projekt dodržuje limity min. a max. celkových způsobilých výdajů stanovených ve výzvě (pokud jsou stanoveny)</w:t>
            </w:r>
            <w:r w:rsidR="00980B42">
              <w:rPr>
                <w:sz w:val="20"/>
                <w:szCs w:val="20"/>
              </w:rPr>
              <w:t>.</w:t>
            </w:r>
          </w:p>
        </w:tc>
        <w:tc>
          <w:tcPr>
            <w:tcW w:w="725" w:type="pct"/>
          </w:tcPr>
          <w:p w14:paraId="68ADB474" w14:textId="77777777" w:rsidR="002F6FEA" w:rsidRPr="002F6FEA" w:rsidRDefault="002F6FEA" w:rsidP="00782CD4">
            <w:pPr>
              <w:rPr>
                <w:sz w:val="20"/>
                <w:szCs w:val="20"/>
              </w:rPr>
            </w:pPr>
            <w:r w:rsidRPr="002F6FEA">
              <w:rPr>
                <w:sz w:val="20"/>
                <w:szCs w:val="20"/>
              </w:rPr>
              <w:lastRenderedPageBreak/>
              <w:t>ANO/NE</w:t>
            </w:r>
          </w:p>
        </w:tc>
      </w:tr>
      <w:tr w:rsidR="002F6FEA" w:rsidRPr="002F6FEA" w14:paraId="70593C41" w14:textId="77777777" w:rsidTr="00782CD4">
        <w:tc>
          <w:tcPr>
            <w:tcW w:w="1246" w:type="pct"/>
          </w:tcPr>
          <w:p w14:paraId="2EAE9568" w14:textId="77777777" w:rsidR="002F6FEA" w:rsidRPr="002F6FEA" w:rsidRDefault="002F6FEA" w:rsidP="00782CD4">
            <w:pPr>
              <w:rPr>
                <w:sz w:val="20"/>
                <w:szCs w:val="20"/>
              </w:rPr>
            </w:pPr>
            <w:r w:rsidRPr="002F6FEA">
              <w:rPr>
                <w:sz w:val="20"/>
                <w:szCs w:val="20"/>
              </w:rPr>
              <w:t>Projekt má jednoznačně určené žadatele (v případě dalších zapojených subjektů je jednoznačně popsána jejich role v projektu</w:t>
            </w:r>
          </w:p>
        </w:tc>
        <w:tc>
          <w:tcPr>
            <w:tcW w:w="1137" w:type="pct"/>
          </w:tcPr>
          <w:p w14:paraId="7AA6780A" w14:textId="77777777" w:rsidR="002F6FEA" w:rsidRPr="002F6FEA" w:rsidRDefault="002F6FEA" w:rsidP="002F6FEA">
            <w:pPr>
              <w:pStyle w:val="Odstavecseseznamem"/>
              <w:numPr>
                <w:ilvl w:val="0"/>
                <w:numId w:val="26"/>
              </w:numPr>
              <w:rPr>
                <w:sz w:val="20"/>
                <w:szCs w:val="20"/>
              </w:rPr>
            </w:pPr>
            <w:r w:rsidRPr="002F6FEA">
              <w:rPr>
                <w:sz w:val="20"/>
                <w:szCs w:val="20"/>
              </w:rPr>
              <w:t>Projektový záměr</w:t>
            </w:r>
          </w:p>
        </w:tc>
        <w:tc>
          <w:tcPr>
            <w:tcW w:w="1891" w:type="pct"/>
          </w:tcPr>
          <w:p w14:paraId="5F581FDA" w14:textId="77777777" w:rsidR="002F6FEA" w:rsidRPr="002F6FEA" w:rsidRDefault="002F6FEA" w:rsidP="002F6FEA">
            <w:pPr>
              <w:pStyle w:val="Odstavecseseznamem"/>
              <w:numPr>
                <w:ilvl w:val="0"/>
                <w:numId w:val="26"/>
              </w:numPr>
              <w:rPr>
                <w:sz w:val="20"/>
                <w:szCs w:val="20"/>
              </w:rPr>
            </w:pPr>
            <w:r w:rsidRPr="002F6FEA">
              <w:rPr>
                <w:sz w:val="20"/>
                <w:szCs w:val="20"/>
              </w:rPr>
              <w:t>V projektovém záměru jsou vyplněny všechny požadované údaje o žadateli (statutární zástupce, adresa, kontaktní údaje).</w:t>
            </w:r>
          </w:p>
          <w:p w14:paraId="52CAD0BA" w14:textId="77777777" w:rsidR="002F6FEA" w:rsidRPr="002F6FEA" w:rsidRDefault="002F6FEA" w:rsidP="002F6FEA">
            <w:pPr>
              <w:pStyle w:val="Odstavecseseznamem"/>
              <w:numPr>
                <w:ilvl w:val="0"/>
                <w:numId w:val="26"/>
              </w:numPr>
              <w:rPr>
                <w:sz w:val="20"/>
                <w:szCs w:val="20"/>
              </w:rPr>
            </w:pPr>
            <w:r w:rsidRPr="002F6FEA">
              <w:rPr>
                <w:sz w:val="20"/>
                <w:szCs w:val="20"/>
              </w:rPr>
              <w:t>Právní forma žadatele odpovídá subjektům definovaným mezi „Oprávněnými žadateli“ uvedenými ve výzvě nositele ITI PMO.</w:t>
            </w:r>
          </w:p>
        </w:tc>
        <w:tc>
          <w:tcPr>
            <w:tcW w:w="725" w:type="pct"/>
          </w:tcPr>
          <w:p w14:paraId="49B643F0" w14:textId="77777777" w:rsidR="002F6FEA" w:rsidRPr="002F6FEA" w:rsidRDefault="002F6FEA" w:rsidP="00782CD4">
            <w:pPr>
              <w:rPr>
                <w:sz w:val="20"/>
                <w:szCs w:val="20"/>
              </w:rPr>
            </w:pPr>
            <w:r w:rsidRPr="002F6FEA">
              <w:rPr>
                <w:sz w:val="20"/>
                <w:szCs w:val="20"/>
              </w:rPr>
              <w:t>ANO/NE</w:t>
            </w:r>
          </w:p>
        </w:tc>
      </w:tr>
      <w:tr w:rsidR="002F6FEA" w:rsidRPr="002F6FEA" w14:paraId="326E7BF4" w14:textId="77777777" w:rsidTr="00782CD4">
        <w:tc>
          <w:tcPr>
            <w:tcW w:w="1246" w:type="pct"/>
          </w:tcPr>
          <w:p w14:paraId="2A69834C" w14:textId="77777777" w:rsidR="002F6FEA" w:rsidRPr="002F6FEA" w:rsidRDefault="002F6FEA" w:rsidP="00782CD4">
            <w:pPr>
              <w:rPr>
                <w:sz w:val="20"/>
                <w:szCs w:val="20"/>
              </w:rPr>
            </w:pPr>
            <w:r w:rsidRPr="002F6FEA">
              <w:rPr>
                <w:sz w:val="20"/>
                <w:szCs w:val="20"/>
              </w:rPr>
              <w:t>Projekt přispívá k naplnění indikátorů příslušného opatření ITI PMO</w:t>
            </w:r>
          </w:p>
        </w:tc>
        <w:tc>
          <w:tcPr>
            <w:tcW w:w="1137" w:type="pct"/>
          </w:tcPr>
          <w:p w14:paraId="2CDED3DA" w14:textId="77777777" w:rsidR="002F6FEA" w:rsidRPr="002F6FEA" w:rsidRDefault="002F6FEA" w:rsidP="002F6FEA">
            <w:pPr>
              <w:pStyle w:val="Odstavecseseznamem"/>
              <w:numPr>
                <w:ilvl w:val="0"/>
                <w:numId w:val="27"/>
              </w:numPr>
              <w:rPr>
                <w:sz w:val="20"/>
                <w:szCs w:val="20"/>
              </w:rPr>
            </w:pPr>
            <w:r w:rsidRPr="002F6FEA">
              <w:rPr>
                <w:sz w:val="20"/>
                <w:szCs w:val="20"/>
              </w:rPr>
              <w:t>Projektový záměr</w:t>
            </w:r>
          </w:p>
          <w:p w14:paraId="7B72127B" w14:textId="77777777" w:rsidR="002F6FEA" w:rsidRPr="002F6FEA" w:rsidRDefault="002F6FEA" w:rsidP="002F6FEA">
            <w:pPr>
              <w:pStyle w:val="Odstavecseseznamem"/>
              <w:numPr>
                <w:ilvl w:val="0"/>
                <w:numId w:val="27"/>
              </w:numPr>
              <w:rPr>
                <w:sz w:val="20"/>
                <w:szCs w:val="20"/>
              </w:rPr>
            </w:pPr>
            <w:r w:rsidRPr="002F6FEA">
              <w:rPr>
                <w:sz w:val="20"/>
                <w:szCs w:val="20"/>
              </w:rPr>
              <w:t>Integrovaná strategie pro ITI PMO</w:t>
            </w:r>
          </w:p>
        </w:tc>
        <w:tc>
          <w:tcPr>
            <w:tcW w:w="1891" w:type="pct"/>
          </w:tcPr>
          <w:p w14:paraId="623BF30A" w14:textId="77777777" w:rsidR="002F6FEA" w:rsidRPr="002F6FEA" w:rsidRDefault="002F6FEA" w:rsidP="002F6FEA">
            <w:pPr>
              <w:pStyle w:val="Odstavecseseznamem"/>
              <w:numPr>
                <w:ilvl w:val="0"/>
                <w:numId w:val="27"/>
              </w:numPr>
              <w:rPr>
                <w:sz w:val="20"/>
                <w:szCs w:val="20"/>
              </w:rPr>
            </w:pPr>
            <w:r w:rsidRPr="002F6FEA">
              <w:rPr>
                <w:sz w:val="20"/>
                <w:szCs w:val="20"/>
              </w:rPr>
              <w:t xml:space="preserve">Povinně žadatel vyplňuje v projektovém záměru jeden z uvedených indikátorů (relevantní k dané aktivitě): </w:t>
            </w:r>
          </w:p>
          <w:p w14:paraId="30E7B84D" w14:textId="77777777" w:rsidR="002F6FEA" w:rsidRPr="002F6FEA" w:rsidRDefault="002F6FEA" w:rsidP="002F6FEA">
            <w:pPr>
              <w:pStyle w:val="Odstavecseseznamem"/>
              <w:numPr>
                <w:ilvl w:val="1"/>
                <w:numId w:val="27"/>
              </w:numPr>
              <w:rPr>
                <w:sz w:val="20"/>
                <w:szCs w:val="20"/>
              </w:rPr>
            </w:pPr>
            <w:r w:rsidRPr="002F6FEA">
              <w:rPr>
                <w:sz w:val="20"/>
                <w:szCs w:val="20"/>
              </w:rPr>
              <w:t>X</w:t>
            </w:r>
          </w:p>
          <w:p w14:paraId="44962A81" w14:textId="77777777" w:rsidR="002F6FEA" w:rsidRPr="002F6FEA" w:rsidRDefault="002F6FEA" w:rsidP="002F6FEA">
            <w:pPr>
              <w:pStyle w:val="Odstavecseseznamem"/>
              <w:numPr>
                <w:ilvl w:val="1"/>
                <w:numId w:val="27"/>
              </w:numPr>
              <w:rPr>
                <w:sz w:val="20"/>
                <w:szCs w:val="20"/>
              </w:rPr>
            </w:pPr>
            <w:r w:rsidRPr="002F6FEA">
              <w:rPr>
                <w:sz w:val="20"/>
                <w:szCs w:val="20"/>
              </w:rPr>
              <w:t>X</w:t>
            </w:r>
          </w:p>
          <w:p w14:paraId="4FE96A1C" w14:textId="77777777" w:rsidR="002F6FEA" w:rsidRPr="002F6FEA" w:rsidRDefault="002F6FEA" w:rsidP="002F6FEA">
            <w:pPr>
              <w:pStyle w:val="Odstavecseseznamem"/>
              <w:numPr>
                <w:ilvl w:val="1"/>
                <w:numId w:val="27"/>
              </w:numPr>
              <w:rPr>
                <w:sz w:val="20"/>
                <w:szCs w:val="20"/>
              </w:rPr>
            </w:pPr>
            <w:r w:rsidRPr="002F6FEA">
              <w:rPr>
                <w:sz w:val="20"/>
                <w:szCs w:val="20"/>
              </w:rPr>
              <w:t>X</w:t>
            </w:r>
          </w:p>
          <w:p w14:paraId="48988671" w14:textId="77777777" w:rsidR="002F6FEA" w:rsidRPr="002F6FEA" w:rsidRDefault="002F6FEA" w:rsidP="002F6FEA">
            <w:pPr>
              <w:pStyle w:val="Odstavecseseznamem"/>
              <w:numPr>
                <w:ilvl w:val="1"/>
                <w:numId w:val="27"/>
              </w:numPr>
              <w:rPr>
                <w:sz w:val="20"/>
                <w:szCs w:val="20"/>
              </w:rPr>
            </w:pPr>
            <w:r w:rsidRPr="002F6FEA">
              <w:rPr>
                <w:sz w:val="20"/>
                <w:szCs w:val="20"/>
              </w:rPr>
              <w:t>X</w:t>
            </w:r>
          </w:p>
          <w:p w14:paraId="1E6A87D3" w14:textId="77777777" w:rsidR="002F6FEA" w:rsidRPr="002F6FEA" w:rsidRDefault="002F6FEA" w:rsidP="002F6FEA">
            <w:pPr>
              <w:pStyle w:val="Odstavecseseznamem"/>
              <w:numPr>
                <w:ilvl w:val="0"/>
                <w:numId w:val="30"/>
              </w:numPr>
              <w:rPr>
                <w:sz w:val="20"/>
                <w:szCs w:val="20"/>
              </w:rPr>
            </w:pPr>
            <w:r w:rsidRPr="002F6FEA">
              <w:rPr>
                <w:sz w:val="20"/>
                <w:szCs w:val="20"/>
              </w:rPr>
              <w:t>V projektovém záměru jsou správně vyplněna políčka zdroj, počáteční hodnota a cílová hodnota.</w:t>
            </w:r>
          </w:p>
          <w:p w14:paraId="77E97D45" w14:textId="77777777" w:rsidR="002F6FEA" w:rsidRPr="002F6FEA" w:rsidRDefault="002F6FEA" w:rsidP="002F6FEA">
            <w:pPr>
              <w:pStyle w:val="Odstavecseseznamem"/>
              <w:numPr>
                <w:ilvl w:val="0"/>
                <w:numId w:val="30"/>
              </w:numPr>
              <w:rPr>
                <w:sz w:val="20"/>
                <w:szCs w:val="20"/>
              </w:rPr>
            </w:pPr>
            <w:r w:rsidRPr="002F6FEA">
              <w:rPr>
                <w:sz w:val="20"/>
                <w:szCs w:val="20"/>
              </w:rPr>
              <w:t>Hodnoty jsou v souladu s definicí dle Metodických listů indikátorů uvedených ve specifických pravidlech pro žadatele a příjemce.</w:t>
            </w:r>
          </w:p>
        </w:tc>
        <w:tc>
          <w:tcPr>
            <w:tcW w:w="725" w:type="pct"/>
          </w:tcPr>
          <w:p w14:paraId="5377B52E" w14:textId="77777777" w:rsidR="002F6FEA" w:rsidRPr="002F6FEA" w:rsidRDefault="002F6FEA" w:rsidP="00782CD4">
            <w:pPr>
              <w:rPr>
                <w:sz w:val="20"/>
                <w:szCs w:val="20"/>
              </w:rPr>
            </w:pPr>
            <w:r w:rsidRPr="002F6FEA">
              <w:rPr>
                <w:sz w:val="20"/>
                <w:szCs w:val="20"/>
              </w:rPr>
              <w:t>ANO/NE</w:t>
            </w:r>
          </w:p>
        </w:tc>
      </w:tr>
      <w:tr w:rsidR="002F6FEA" w:rsidRPr="002F6FEA" w14:paraId="41055DDA" w14:textId="77777777" w:rsidTr="00782CD4">
        <w:tc>
          <w:tcPr>
            <w:tcW w:w="1246" w:type="pct"/>
          </w:tcPr>
          <w:p w14:paraId="53961C1A" w14:textId="77777777" w:rsidR="002F6FEA" w:rsidRPr="002F6FEA" w:rsidRDefault="002F6FEA" w:rsidP="00782CD4">
            <w:pPr>
              <w:rPr>
                <w:sz w:val="20"/>
                <w:szCs w:val="20"/>
              </w:rPr>
            </w:pPr>
            <w:r w:rsidRPr="002F6FEA">
              <w:rPr>
                <w:sz w:val="20"/>
                <w:szCs w:val="20"/>
              </w:rPr>
              <w:t>Předkladatelé prokazatelně připravovali projektový záměr v koordinaci s nositelem ITI PMO, případně s ostatními partnery</w:t>
            </w:r>
          </w:p>
        </w:tc>
        <w:tc>
          <w:tcPr>
            <w:tcW w:w="1137" w:type="pct"/>
          </w:tcPr>
          <w:p w14:paraId="40C0F0D4" w14:textId="77777777" w:rsidR="002F6FEA" w:rsidRPr="002F6FEA" w:rsidRDefault="002F6FEA" w:rsidP="002F6FEA">
            <w:pPr>
              <w:pStyle w:val="Odstavecseseznamem"/>
              <w:numPr>
                <w:ilvl w:val="0"/>
                <w:numId w:val="27"/>
              </w:numPr>
              <w:rPr>
                <w:sz w:val="20"/>
                <w:szCs w:val="20"/>
              </w:rPr>
            </w:pPr>
            <w:r w:rsidRPr="002F6FEA">
              <w:rPr>
                <w:sz w:val="20"/>
                <w:szCs w:val="20"/>
              </w:rPr>
              <w:t>Projektový záměr</w:t>
            </w:r>
          </w:p>
          <w:p w14:paraId="44E3D79F" w14:textId="77777777" w:rsidR="002F6FEA" w:rsidRPr="002F6FEA" w:rsidRDefault="002F6FEA" w:rsidP="002F6FEA">
            <w:pPr>
              <w:pStyle w:val="Odstavecseseznamem"/>
              <w:numPr>
                <w:ilvl w:val="0"/>
                <w:numId w:val="27"/>
              </w:numPr>
              <w:rPr>
                <w:sz w:val="20"/>
                <w:szCs w:val="20"/>
              </w:rPr>
            </w:pPr>
            <w:r w:rsidRPr="002F6FEA">
              <w:rPr>
                <w:sz w:val="20"/>
                <w:szCs w:val="20"/>
              </w:rPr>
              <w:t>Prezenční listiny</w:t>
            </w:r>
          </w:p>
          <w:p w14:paraId="73D3CA19" w14:textId="77777777" w:rsidR="002F6FEA" w:rsidRPr="002F6FEA" w:rsidRDefault="002F6FEA" w:rsidP="002F6FEA">
            <w:pPr>
              <w:pStyle w:val="Odstavecseseznamem"/>
              <w:numPr>
                <w:ilvl w:val="0"/>
                <w:numId w:val="27"/>
              </w:numPr>
              <w:rPr>
                <w:sz w:val="20"/>
                <w:szCs w:val="20"/>
              </w:rPr>
            </w:pPr>
            <w:r w:rsidRPr="002F6FEA">
              <w:rPr>
                <w:sz w:val="20"/>
                <w:szCs w:val="20"/>
              </w:rPr>
              <w:t>Zápisy z jednání PS</w:t>
            </w:r>
          </w:p>
          <w:p w14:paraId="1EFD0B08" w14:textId="77777777" w:rsidR="002F6FEA" w:rsidRPr="002F6FEA" w:rsidRDefault="002F6FEA" w:rsidP="002F6FEA">
            <w:pPr>
              <w:pStyle w:val="Odstavecseseznamem"/>
              <w:numPr>
                <w:ilvl w:val="0"/>
                <w:numId w:val="27"/>
              </w:numPr>
              <w:rPr>
                <w:sz w:val="20"/>
                <w:szCs w:val="20"/>
              </w:rPr>
            </w:pPr>
            <w:r w:rsidRPr="002F6FEA">
              <w:rPr>
                <w:sz w:val="20"/>
                <w:szCs w:val="20"/>
              </w:rPr>
              <w:t>Memorandum (či jiný doklad) o spolupráci s ostatními partnery</w:t>
            </w:r>
          </w:p>
        </w:tc>
        <w:tc>
          <w:tcPr>
            <w:tcW w:w="1891" w:type="pct"/>
          </w:tcPr>
          <w:p w14:paraId="6C9D05C0" w14:textId="77777777" w:rsidR="002F6FEA" w:rsidRPr="002F6FEA" w:rsidRDefault="002F6FEA" w:rsidP="002F6FEA">
            <w:pPr>
              <w:pStyle w:val="Odstavecseseznamem"/>
              <w:numPr>
                <w:ilvl w:val="0"/>
                <w:numId w:val="27"/>
              </w:numPr>
              <w:rPr>
                <w:sz w:val="20"/>
                <w:szCs w:val="20"/>
              </w:rPr>
            </w:pPr>
            <w:r w:rsidRPr="002F6FEA">
              <w:rPr>
                <w:sz w:val="20"/>
                <w:szCs w:val="20"/>
              </w:rPr>
              <w:t>Zástupce žadatele se zúčastnil pracovní skupiny v termínu uvedeným ve výzvě nositele ITI PMO.</w:t>
            </w:r>
          </w:p>
          <w:p w14:paraId="5EF27A67" w14:textId="77777777" w:rsidR="002F6FEA" w:rsidRPr="002F6FEA" w:rsidRDefault="002F6FEA" w:rsidP="002F6FEA">
            <w:pPr>
              <w:pStyle w:val="Odstavecseseznamem"/>
              <w:numPr>
                <w:ilvl w:val="0"/>
                <w:numId w:val="27"/>
              </w:numPr>
              <w:rPr>
                <w:sz w:val="20"/>
                <w:szCs w:val="20"/>
              </w:rPr>
            </w:pPr>
            <w:r w:rsidRPr="002F6FEA">
              <w:rPr>
                <w:sz w:val="20"/>
                <w:szCs w:val="20"/>
              </w:rPr>
              <w:t>V případě, že projektový záměr počítá se zapojením partnerů, je v projektovém záměru uveden výčet zapojených partnerů, popsána jejich role a doloženo memorandum či jiný doklad o spolupráci</w:t>
            </w:r>
            <w:r w:rsidR="00980B42">
              <w:rPr>
                <w:sz w:val="20"/>
                <w:szCs w:val="20"/>
              </w:rPr>
              <w:t>.</w:t>
            </w:r>
          </w:p>
        </w:tc>
        <w:tc>
          <w:tcPr>
            <w:tcW w:w="725" w:type="pct"/>
          </w:tcPr>
          <w:p w14:paraId="174EB1BD" w14:textId="77777777" w:rsidR="002F6FEA" w:rsidRPr="002F6FEA" w:rsidRDefault="002F6FEA" w:rsidP="00782CD4">
            <w:pPr>
              <w:rPr>
                <w:sz w:val="20"/>
                <w:szCs w:val="20"/>
              </w:rPr>
            </w:pPr>
            <w:r w:rsidRPr="002F6FEA">
              <w:rPr>
                <w:sz w:val="20"/>
                <w:szCs w:val="20"/>
              </w:rPr>
              <w:t>ANO/NE</w:t>
            </w:r>
          </w:p>
        </w:tc>
      </w:tr>
      <w:tr w:rsidR="00FC2A09" w14:paraId="4E410007" w14:textId="77777777" w:rsidTr="00FC2A09">
        <w:tc>
          <w:tcPr>
            <w:tcW w:w="1246" w:type="pct"/>
          </w:tcPr>
          <w:p w14:paraId="05EE44E6" w14:textId="77777777" w:rsidR="00FC2A09" w:rsidRDefault="00FC2A09" w:rsidP="001D7FA5">
            <w:r>
              <w:t xml:space="preserve">Výsledky projektu jsou udržitelné </w:t>
            </w:r>
            <w:r w:rsidRPr="003A7242">
              <w:rPr>
                <w:i/>
              </w:rPr>
              <w:t xml:space="preserve">(pokud je relevantní – udržitelností </w:t>
            </w:r>
            <w:r w:rsidRPr="003A7242">
              <w:rPr>
                <w:i/>
              </w:rPr>
              <w:lastRenderedPageBreak/>
              <w:t>se rozumí povinnosti dle čl. 71 nařízení č. 1303/2013)</w:t>
            </w:r>
          </w:p>
        </w:tc>
        <w:tc>
          <w:tcPr>
            <w:tcW w:w="1137" w:type="pct"/>
          </w:tcPr>
          <w:p w14:paraId="20D5D0B9" w14:textId="77777777" w:rsidR="00FC2A09" w:rsidRDefault="00FC2A09" w:rsidP="00FC2A09">
            <w:pPr>
              <w:pStyle w:val="Odstavecseseznamem"/>
              <w:numPr>
                <w:ilvl w:val="0"/>
                <w:numId w:val="27"/>
              </w:numPr>
            </w:pPr>
            <w:r>
              <w:lastRenderedPageBreak/>
              <w:t>Projektový záměr</w:t>
            </w:r>
          </w:p>
        </w:tc>
        <w:tc>
          <w:tcPr>
            <w:tcW w:w="1891" w:type="pct"/>
          </w:tcPr>
          <w:p w14:paraId="45B50048" w14:textId="77777777" w:rsidR="00FC2A09" w:rsidRDefault="00FC2A09" w:rsidP="00FC2A09">
            <w:pPr>
              <w:pStyle w:val="Odstavecseseznamem"/>
              <w:numPr>
                <w:ilvl w:val="0"/>
                <w:numId w:val="27"/>
              </w:numPr>
            </w:pPr>
            <w:r>
              <w:t>Žadatel stručně popíše zajištění udržitelnosti projektu po stránce administrativní, finanční a provozní</w:t>
            </w:r>
          </w:p>
        </w:tc>
        <w:tc>
          <w:tcPr>
            <w:tcW w:w="725" w:type="pct"/>
          </w:tcPr>
          <w:p w14:paraId="4BD8910A" w14:textId="77777777" w:rsidR="00FC2A09" w:rsidRDefault="00FC2A09" w:rsidP="001D7FA5">
            <w:r>
              <w:t>ANO/NE/NERELEVENTNÍ</w:t>
            </w:r>
          </w:p>
        </w:tc>
      </w:tr>
    </w:tbl>
    <w:p w14:paraId="2EAAECC1" w14:textId="77777777" w:rsidR="003965C6" w:rsidRDefault="003965C6" w:rsidP="002F6FEA"/>
    <w:p w14:paraId="6E496447" w14:textId="77777777" w:rsidR="003965C6" w:rsidRDefault="003965C6" w:rsidP="002F6FEA">
      <w:pPr>
        <w:sectPr w:rsidR="003965C6" w:rsidSect="002F6FEA">
          <w:pgSz w:w="16838" w:h="11906" w:orient="landscape"/>
          <w:pgMar w:top="1417" w:right="1417" w:bottom="1417" w:left="1417" w:header="708" w:footer="708" w:gutter="0"/>
          <w:cols w:space="708"/>
          <w:docGrid w:linePitch="360"/>
        </w:sectPr>
      </w:pPr>
    </w:p>
    <w:p w14:paraId="1098F287" w14:textId="77777777" w:rsidR="00082BCA" w:rsidRPr="00082BCA" w:rsidRDefault="003965C6" w:rsidP="00140CC4">
      <w:pPr>
        <w:pStyle w:val="Nadpis2"/>
        <w:jc w:val="both"/>
        <w:rPr>
          <w:rFonts w:ascii="Calibri" w:hAnsi="Calibri" w:cs="Arial"/>
          <w:color w:val="00B0F0"/>
          <w:sz w:val="28"/>
          <w:szCs w:val="28"/>
        </w:rPr>
      </w:pPr>
      <w:bookmarkStart w:id="187" w:name="_Toc478740147"/>
      <w:r>
        <w:lastRenderedPageBreak/>
        <w:t>Příloh</w:t>
      </w:r>
      <w:r w:rsidR="00082BCA">
        <w:t xml:space="preserve">a č. 6 </w:t>
      </w:r>
      <w:r w:rsidR="00082BCA" w:rsidRPr="00140CC4">
        <w:rPr>
          <w:rFonts w:cs="Arial"/>
          <w:color w:val="00B0F0"/>
        </w:rPr>
        <w:t>Čestné prohlášení žadatele o odstupu z pracovní skupiny Řídicího výboru ITI Pražské metropolitní oblasti</w:t>
      </w:r>
      <w:bookmarkEnd w:id="187"/>
    </w:p>
    <w:p w14:paraId="569CECE6" w14:textId="77777777" w:rsidR="00082BCA" w:rsidRPr="00260491" w:rsidRDefault="00082BCA" w:rsidP="00082BCA">
      <w:pPr>
        <w:jc w:val="center"/>
        <w:rPr>
          <w:rFonts w:ascii="Calibri" w:hAnsi="Calibri" w:cs="Arial"/>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2"/>
        <w:gridCol w:w="6200"/>
      </w:tblGrid>
      <w:tr w:rsidR="00082BCA" w:rsidRPr="00260491" w14:paraId="4319955A" w14:textId="77777777" w:rsidTr="003F6B22">
        <w:trPr>
          <w:trHeight w:val="460"/>
        </w:trPr>
        <w:tc>
          <w:tcPr>
            <w:tcW w:w="2911" w:type="dxa"/>
            <w:tcBorders>
              <w:top w:val="single" w:sz="4" w:space="0" w:color="auto"/>
              <w:left w:val="single" w:sz="4" w:space="0" w:color="auto"/>
              <w:bottom w:val="single" w:sz="4" w:space="0" w:color="auto"/>
              <w:right w:val="single" w:sz="4" w:space="0" w:color="auto"/>
            </w:tcBorders>
            <w:vAlign w:val="center"/>
            <w:hideMark/>
          </w:tcPr>
          <w:p w14:paraId="5D3914CF" w14:textId="77777777" w:rsidR="00082BCA" w:rsidRPr="00260491" w:rsidRDefault="00082BCA" w:rsidP="003F6B22">
            <w:pPr>
              <w:autoSpaceDE w:val="0"/>
              <w:autoSpaceDN w:val="0"/>
              <w:adjustRightInd w:val="0"/>
              <w:spacing w:before="120" w:after="120"/>
              <w:rPr>
                <w:rFonts w:ascii="Calibri" w:hAnsi="Calibri" w:cs="Arial"/>
                <w:b/>
              </w:rPr>
            </w:pPr>
            <w:r w:rsidRPr="00260491">
              <w:rPr>
                <w:rFonts w:ascii="Calibri" w:hAnsi="Calibri" w:cs="Arial"/>
                <w:b/>
                <w:bCs/>
              </w:rPr>
              <w:t>Jméno žadatele:</w:t>
            </w:r>
          </w:p>
        </w:tc>
        <w:tc>
          <w:tcPr>
            <w:tcW w:w="6377" w:type="dxa"/>
            <w:tcBorders>
              <w:top w:val="single" w:sz="4" w:space="0" w:color="auto"/>
              <w:left w:val="single" w:sz="4" w:space="0" w:color="auto"/>
              <w:bottom w:val="single" w:sz="4" w:space="0" w:color="auto"/>
              <w:right w:val="single" w:sz="4" w:space="0" w:color="auto"/>
            </w:tcBorders>
            <w:vAlign w:val="center"/>
          </w:tcPr>
          <w:p w14:paraId="71E0408F" w14:textId="77777777" w:rsidR="00082BCA" w:rsidRPr="00260491" w:rsidRDefault="00082BCA" w:rsidP="003F6B22">
            <w:pPr>
              <w:autoSpaceDE w:val="0"/>
              <w:autoSpaceDN w:val="0"/>
              <w:adjustRightInd w:val="0"/>
              <w:spacing w:before="120" w:after="120"/>
              <w:rPr>
                <w:rFonts w:ascii="Calibri" w:hAnsi="Calibri" w:cs="Arial"/>
                <w:b/>
              </w:rPr>
            </w:pPr>
          </w:p>
        </w:tc>
      </w:tr>
      <w:tr w:rsidR="00082BCA" w:rsidRPr="00260491" w14:paraId="5035673F" w14:textId="77777777" w:rsidTr="003F6B22">
        <w:trPr>
          <w:trHeight w:val="460"/>
        </w:trPr>
        <w:tc>
          <w:tcPr>
            <w:tcW w:w="2911" w:type="dxa"/>
            <w:tcBorders>
              <w:top w:val="single" w:sz="4" w:space="0" w:color="auto"/>
              <w:left w:val="single" w:sz="4" w:space="0" w:color="auto"/>
              <w:bottom w:val="single" w:sz="4" w:space="0" w:color="auto"/>
              <w:right w:val="single" w:sz="4" w:space="0" w:color="auto"/>
            </w:tcBorders>
            <w:vAlign w:val="center"/>
            <w:hideMark/>
          </w:tcPr>
          <w:p w14:paraId="47836AA6" w14:textId="77777777" w:rsidR="00082BCA" w:rsidRPr="00260491" w:rsidRDefault="00082BCA" w:rsidP="003F6B22">
            <w:pPr>
              <w:autoSpaceDE w:val="0"/>
              <w:autoSpaceDN w:val="0"/>
              <w:adjustRightInd w:val="0"/>
              <w:spacing w:before="120" w:after="120"/>
              <w:rPr>
                <w:rFonts w:ascii="Calibri" w:hAnsi="Calibri" w:cs="Arial"/>
                <w:b/>
              </w:rPr>
            </w:pPr>
            <w:r w:rsidRPr="00260491">
              <w:rPr>
                <w:rFonts w:ascii="Calibri" w:hAnsi="Calibri" w:cs="Arial"/>
                <w:b/>
              </w:rPr>
              <w:t>Sídlo (Adresa žadatele):</w:t>
            </w:r>
          </w:p>
        </w:tc>
        <w:tc>
          <w:tcPr>
            <w:tcW w:w="6377" w:type="dxa"/>
            <w:tcBorders>
              <w:top w:val="single" w:sz="4" w:space="0" w:color="auto"/>
              <w:left w:val="single" w:sz="4" w:space="0" w:color="auto"/>
              <w:bottom w:val="single" w:sz="4" w:space="0" w:color="auto"/>
              <w:right w:val="single" w:sz="4" w:space="0" w:color="auto"/>
            </w:tcBorders>
            <w:vAlign w:val="center"/>
          </w:tcPr>
          <w:p w14:paraId="179F2AB0" w14:textId="77777777" w:rsidR="00082BCA" w:rsidRPr="00260491" w:rsidRDefault="00082BCA" w:rsidP="003F6B22">
            <w:pPr>
              <w:autoSpaceDE w:val="0"/>
              <w:autoSpaceDN w:val="0"/>
              <w:adjustRightInd w:val="0"/>
              <w:spacing w:before="120" w:after="120"/>
              <w:rPr>
                <w:rFonts w:ascii="Calibri" w:hAnsi="Calibri" w:cs="Arial"/>
                <w:b/>
              </w:rPr>
            </w:pPr>
          </w:p>
        </w:tc>
      </w:tr>
      <w:tr w:rsidR="00082BCA" w:rsidRPr="00260491" w14:paraId="014346EF" w14:textId="77777777" w:rsidTr="003F6B22">
        <w:trPr>
          <w:trHeight w:val="460"/>
        </w:trPr>
        <w:tc>
          <w:tcPr>
            <w:tcW w:w="2911" w:type="dxa"/>
            <w:tcBorders>
              <w:top w:val="single" w:sz="4" w:space="0" w:color="auto"/>
              <w:left w:val="single" w:sz="4" w:space="0" w:color="auto"/>
              <w:bottom w:val="single" w:sz="4" w:space="0" w:color="auto"/>
              <w:right w:val="single" w:sz="4" w:space="0" w:color="auto"/>
            </w:tcBorders>
            <w:vAlign w:val="center"/>
            <w:hideMark/>
          </w:tcPr>
          <w:p w14:paraId="2BC6B667" w14:textId="77777777" w:rsidR="00082BCA" w:rsidRPr="00260491" w:rsidRDefault="00082BCA" w:rsidP="003F6B22">
            <w:pPr>
              <w:autoSpaceDE w:val="0"/>
              <w:autoSpaceDN w:val="0"/>
              <w:adjustRightInd w:val="0"/>
              <w:spacing w:before="120" w:after="120"/>
              <w:rPr>
                <w:rFonts w:ascii="Calibri" w:hAnsi="Calibri" w:cs="Arial"/>
                <w:b/>
              </w:rPr>
            </w:pPr>
            <w:r w:rsidRPr="00260491">
              <w:rPr>
                <w:rFonts w:ascii="Calibri" w:hAnsi="Calibri" w:cs="Arial"/>
                <w:b/>
                <w:bCs/>
              </w:rPr>
              <w:t>IČ:</w:t>
            </w:r>
          </w:p>
        </w:tc>
        <w:tc>
          <w:tcPr>
            <w:tcW w:w="6377" w:type="dxa"/>
            <w:tcBorders>
              <w:top w:val="single" w:sz="4" w:space="0" w:color="auto"/>
              <w:left w:val="single" w:sz="4" w:space="0" w:color="auto"/>
              <w:bottom w:val="single" w:sz="4" w:space="0" w:color="auto"/>
              <w:right w:val="single" w:sz="4" w:space="0" w:color="auto"/>
            </w:tcBorders>
            <w:vAlign w:val="center"/>
          </w:tcPr>
          <w:p w14:paraId="01505115" w14:textId="77777777" w:rsidR="00082BCA" w:rsidRPr="00260491" w:rsidRDefault="00082BCA" w:rsidP="003F6B22">
            <w:pPr>
              <w:autoSpaceDE w:val="0"/>
              <w:autoSpaceDN w:val="0"/>
              <w:adjustRightInd w:val="0"/>
              <w:spacing w:before="120" w:after="120"/>
              <w:rPr>
                <w:rFonts w:ascii="Calibri" w:hAnsi="Calibri" w:cs="Arial"/>
                <w:b/>
              </w:rPr>
            </w:pPr>
          </w:p>
        </w:tc>
      </w:tr>
      <w:tr w:rsidR="00082BCA" w:rsidRPr="00260491" w14:paraId="1D844984" w14:textId="77777777" w:rsidTr="003F6B22">
        <w:trPr>
          <w:trHeight w:val="460"/>
        </w:trPr>
        <w:tc>
          <w:tcPr>
            <w:tcW w:w="2911" w:type="dxa"/>
            <w:tcBorders>
              <w:top w:val="single" w:sz="4" w:space="0" w:color="auto"/>
              <w:left w:val="single" w:sz="4" w:space="0" w:color="auto"/>
              <w:bottom w:val="single" w:sz="4" w:space="0" w:color="auto"/>
              <w:right w:val="single" w:sz="4" w:space="0" w:color="auto"/>
            </w:tcBorders>
            <w:vAlign w:val="center"/>
            <w:hideMark/>
          </w:tcPr>
          <w:p w14:paraId="0D04EA10" w14:textId="77777777" w:rsidR="00082BCA" w:rsidRPr="00260491" w:rsidRDefault="00082BCA" w:rsidP="003F6B22">
            <w:pPr>
              <w:autoSpaceDE w:val="0"/>
              <w:autoSpaceDN w:val="0"/>
              <w:adjustRightInd w:val="0"/>
              <w:spacing w:before="120" w:after="120"/>
              <w:rPr>
                <w:rFonts w:ascii="Calibri" w:hAnsi="Calibri" w:cs="Arial"/>
                <w:b/>
                <w:bCs/>
              </w:rPr>
            </w:pPr>
            <w:r w:rsidRPr="00260491">
              <w:rPr>
                <w:rFonts w:ascii="Calibri" w:hAnsi="Calibri" w:cs="Arial"/>
                <w:b/>
                <w:bCs/>
              </w:rPr>
              <w:t>Statutární zástupce (</w:t>
            </w:r>
            <w:r>
              <w:rPr>
                <w:rFonts w:ascii="Calibri" w:hAnsi="Calibri" w:cs="Arial"/>
                <w:b/>
                <w:bCs/>
              </w:rPr>
              <w:t>o</w:t>
            </w:r>
            <w:r w:rsidRPr="00260491">
              <w:rPr>
                <w:rFonts w:ascii="Calibri" w:hAnsi="Calibri" w:cs="Arial"/>
                <w:b/>
                <w:bCs/>
              </w:rPr>
              <w:t xml:space="preserve">soba oprávněná jednat): </w:t>
            </w:r>
          </w:p>
        </w:tc>
        <w:tc>
          <w:tcPr>
            <w:tcW w:w="6377" w:type="dxa"/>
            <w:tcBorders>
              <w:top w:val="single" w:sz="4" w:space="0" w:color="auto"/>
              <w:left w:val="single" w:sz="4" w:space="0" w:color="auto"/>
              <w:bottom w:val="single" w:sz="4" w:space="0" w:color="auto"/>
              <w:right w:val="single" w:sz="4" w:space="0" w:color="auto"/>
            </w:tcBorders>
            <w:vAlign w:val="center"/>
          </w:tcPr>
          <w:p w14:paraId="10941F5F" w14:textId="77777777" w:rsidR="00082BCA" w:rsidRPr="00260491" w:rsidRDefault="00082BCA" w:rsidP="003F6B22">
            <w:pPr>
              <w:autoSpaceDE w:val="0"/>
              <w:autoSpaceDN w:val="0"/>
              <w:adjustRightInd w:val="0"/>
              <w:spacing w:before="120" w:after="120"/>
              <w:rPr>
                <w:rFonts w:ascii="Calibri" w:hAnsi="Calibri" w:cs="Arial"/>
                <w:b/>
              </w:rPr>
            </w:pPr>
          </w:p>
        </w:tc>
      </w:tr>
    </w:tbl>
    <w:p w14:paraId="77050AB1" w14:textId="77777777" w:rsidR="00082BCA" w:rsidRPr="00260491" w:rsidRDefault="00082BCA" w:rsidP="00082BCA">
      <w:pPr>
        <w:rPr>
          <w:rFonts w:ascii="Calibri" w:hAnsi="Calibri" w:cs="Arial"/>
          <w:b/>
        </w:rPr>
      </w:pPr>
    </w:p>
    <w:p w14:paraId="17781BEB" w14:textId="77777777" w:rsidR="00082BCA" w:rsidRPr="00260491" w:rsidRDefault="00082BCA" w:rsidP="00082BCA">
      <w:pPr>
        <w:rPr>
          <w:rFonts w:ascii="Calibri" w:hAnsi="Calibri" w:cs="Arial"/>
          <w:b/>
        </w:rPr>
      </w:pPr>
    </w:p>
    <w:p w14:paraId="75D3C455" w14:textId="77777777" w:rsidR="00082BCA" w:rsidRPr="00260491" w:rsidRDefault="00082BCA" w:rsidP="00140CC4">
      <w:pPr>
        <w:jc w:val="both"/>
        <w:rPr>
          <w:rFonts w:ascii="Calibri" w:hAnsi="Calibri" w:cs="Arial"/>
          <w:b/>
        </w:rPr>
      </w:pPr>
    </w:p>
    <w:p w14:paraId="581FF966" w14:textId="77777777" w:rsidR="00082BCA" w:rsidRPr="00260491" w:rsidRDefault="00082BCA" w:rsidP="00140CC4">
      <w:pPr>
        <w:pStyle w:val="Odstavecseseznamem"/>
        <w:autoSpaceDE w:val="0"/>
        <w:autoSpaceDN w:val="0"/>
        <w:adjustRightInd w:val="0"/>
        <w:spacing w:line="360" w:lineRule="auto"/>
        <w:ind w:left="0"/>
        <w:jc w:val="both"/>
        <w:rPr>
          <w:rFonts w:ascii="Calibri" w:hAnsi="Calibri" w:cs="Arial"/>
        </w:rPr>
      </w:pPr>
      <w:r w:rsidRPr="00260491">
        <w:rPr>
          <w:rFonts w:ascii="Calibri" w:hAnsi="Calibri" w:cs="Arial"/>
          <w:b/>
        </w:rPr>
        <w:t xml:space="preserve">Žadatel prohlašuje, </w:t>
      </w:r>
      <w:r w:rsidRPr="00260491">
        <w:rPr>
          <w:rFonts w:ascii="Calibri" w:hAnsi="Calibri" w:cs="Arial"/>
        </w:rPr>
        <w:t>že dobrovolně odstupuje z pracovní skupiny ………………………………………………………………. Řídicího výboru ITI Pražské metropolitní oblasti konané dne………………………………………., a tím ztrácí nárok na získání vyjádření Řídicího výboru ITI PMO o souladu/nesouladu projektu se Strategií ITI k vyhlášené výzvě nositele</w:t>
      </w:r>
      <w:r>
        <w:rPr>
          <w:rFonts w:ascii="Calibri" w:hAnsi="Calibri" w:cs="Arial"/>
        </w:rPr>
        <w:t xml:space="preserve"> </w:t>
      </w:r>
      <w:r w:rsidRPr="00260491">
        <w:rPr>
          <w:rFonts w:ascii="Calibri" w:hAnsi="Calibri" w:cs="Arial"/>
        </w:rPr>
        <w:t>č.</w:t>
      </w:r>
      <w:r>
        <w:rPr>
          <w:rFonts w:ascii="Calibri" w:hAnsi="Calibri" w:cs="Arial"/>
        </w:rPr>
        <w:t xml:space="preserve"> </w:t>
      </w:r>
      <w:r w:rsidRPr="00260491">
        <w:rPr>
          <w:rFonts w:ascii="Calibri" w:hAnsi="Calibri" w:cs="Arial"/>
        </w:rPr>
        <w:t>……………………………………………………………………………………………………………………………………………………………</w:t>
      </w:r>
    </w:p>
    <w:p w14:paraId="5DAF9618" w14:textId="77777777" w:rsidR="00082BCA" w:rsidRPr="00260491" w:rsidRDefault="00082BCA" w:rsidP="00140CC4">
      <w:pPr>
        <w:pStyle w:val="Odstavecseseznamem"/>
        <w:spacing w:line="312" w:lineRule="auto"/>
        <w:ind w:left="0"/>
        <w:jc w:val="both"/>
        <w:rPr>
          <w:rFonts w:ascii="Calibri" w:hAnsi="Calibri" w:cs="Arial"/>
        </w:rPr>
      </w:pPr>
    </w:p>
    <w:p w14:paraId="341E00F8" w14:textId="77777777" w:rsidR="00082BCA" w:rsidRPr="00260491" w:rsidRDefault="00082BCA" w:rsidP="00082BCA">
      <w:pPr>
        <w:pStyle w:val="Odstavecseseznamem"/>
        <w:spacing w:line="312" w:lineRule="auto"/>
        <w:ind w:left="0"/>
        <w:rPr>
          <w:rFonts w:ascii="Calibri" w:hAnsi="Calibri" w:cs="Arial"/>
        </w:rPr>
      </w:pPr>
    </w:p>
    <w:p w14:paraId="7E17F34C" w14:textId="77777777" w:rsidR="00082BCA" w:rsidRPr="00260491" w:rsidRDefault="00082BCA" w:rsidP="00082BCA">
      <w:pPr>
        <w:pStyle w:val="Odstavecseseznamem"/>
        <w:spacing w:line="312" w:lineRule="auto"/>
        <w:ind w:left="0"/>
        <w:rPr>
          <w:rFonts w:ascii="Calibri" w:hAnsi="Calibri" w:cs="Arial"/>
        </w:rPr>
      </w:pPr>
    </w:p>
    <w:p w14:paraId="77DD9634" w14:textId="77777777" w:rsidR="00082BCA" w:rsidRPr="00260491" w:rsidRDefault="00082BCA" w:rsidP="00082BCA">
      <w:pPr>
        <w:pStyle w:val="Odstavecseseznamem"/>
        <w:spacing w:line="312" w:lineRule="auto"/>
        <w:ind w:left="0"/>
        <w:rPr>
          <w:rFonts w:ascii="Calibri" w:hAnsi="Calibri" w:cs="Arial"/>
        </w:rPr>
      </w:pPr>
    </w:p>
    <w:p w14:paraId="0AD842CD" w14:textId="77777777" w:rsidR="00082BCA" w:rsidRPr="00260491" w:rsidRDefault="00082BCA" w:rsidP="00082BCA">
      <w:pPr>
        <w:pStyle w:val="Odstavecseseznamem"/>
        <w:spacing w:line="312" w:lineRule="auto"/>
        <w:ind w:left="0"/>
        <w:rPr>
          <w:rFonts w:ascii="Calibri" w:hAnsi="Calibri" w:cs="Arial"/>
        </w:rPr>
      </w:pPr>
    </w:p>
    <w:tbl>
      <w:tblPr>
        <w:tblW w:w="9214" w:type="dxa"/>
        <w:tblInd w:w="70" w:type="dxa"/>
        <w:tblCellMar>
          <w:left w:w="70" w:type="dxa"/>
          <w:right w:w="70" w:type="dxa"/>
        </w:tblCellMar>
        <w:tblLook w:val="04A0" w:firstRow="1" w:lastRow="0" w:firstColumn="1" w:lastColumn="0" w:noHBand="0" w:noVBand="1"/>
      </w:tblPr>
      <w:tblGrid>
        <w:gridCol w:w="2299"/>
        <w:gridCol w:w="2379"/>
        <w:gridCol w:w="284"/>
        <w:gridCol w:w="1683"/>
        <w:gridCol w:w="2569"/>
      </w:tblGrid>
      <w:tr w:rsidR="00082BCA" w:rsidRPr="00260491" w14:paraId="45D64880" w14:textId="77777777" w:rsidTr="003F6B22">
        <w:trPr>
          <w:trHeight w:val="487"/>
        </w:trPr>
        <w:tc>
          <w:tcPr>
            <w:tcW w:w="22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877A55" w14:textId="77777777" w:rsidR="00082BCA" w:rsidRPr="00260491" w:rsidRDefault="00082BCA" w:rsidP="003F6B22">
            <w:pPr>
              <w:autoSpaceDE w:val="0"/>
              <w:autoSpaceDN w:val="0"/>
              <w:adjustRightInd w:val="0"/>
              <w:spacing w:line="312" w:lineRule="auto"/>
              <w:rPr>
                <w:rFonts w:ascii="Calibri" w:hAnsi="Calibri" w:cs="Arial"/>
                <w:b/>
                <w:bCs/>
              </w:rPr>
            </w:pPr>
            <w:r w:rsidRPr="00260491">
              <w:rPr>
                <w:rFonts w:ascii="Calibri" w:hAnsi="Calibri" w:cs="Arial"/>
                <w:b/>
                <w:bCs/>
              </w:rPr>
              <w:t xml:space="preserve">Datum </w:t>
            </w:r>
          </w:p>
        </w:tc>
        <w:tc>
          <w:tcPr>
            <w:tcW w:w="691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6CC9C5" w14:textId="77777777" w:rsidR="00082BCA" w:rsidRPr="00260491" w:rsidRDefault="00082BCA" w:rsidP="003F6B22">
            <w:pPr>
              <w:spacing w:line="312" w:lineRule="auto"/>
              <w:rPr>
                <w:rFonts w:ascii="Calibri" w:hAnsi="Calibri" w:cs="Arial"/>
              </w:rPr>
            </w:pPr>
            <w:r w:rsidRPr="00260491">
              <w:rPr>
                <w:rFonts w:ascii="Calibri" w:hAnsi="Calibri" w:cs="Arial"/>
              </w:rPr>
              <w:t> </w:t>
            </w:r>
          </w:p>
          <w:p w14:paraId="3D8581ED" w14:textId="77777777" w:rsidR="00082BCA" w:rsidRPr="00260491" w:rsidRDefault="00082BCA" w:rsidP="003F6B22">
            <w:pPr>
              <w:spacing w:line="312" w:lineRule="auto"/>
              <w:ind w:firstLineChars="100" w:firstLine="220"/>
              <w:rPr>
                <w:rFonts w:ascii="Calibri" w:hAnsi="Calibri" w:cs="Arial"/>
              </w:rPr>
            </w:pPr>
            <w:r w:rsidRPr="00260491">
              <w:rPr>
                <w:rFonts w:ascii="Calibri" w:hAnsi="Calibri" w:cs="Arial"/>
              </w:rPr>
              <w:t> </w:t>
            </w:r>
          </w:p>
        </w:tc>
      </w:tr>
      <w:tr w:rsidR="00082BCA" w:rsidRPr="00260491" w14:paraId="7564E185" w14:textId="77777777" w:rsidTr="003F6B22">
        <w:trPr>
          <w:trHeight w:val="257"/>
        </w:trPr>
        <w:tc>
          <w:tcPr>
            <w:tcW w:w="9214" w:type="dxa"/>
            <w:gridSpan w:val="5"/>
            <w:tcBorders>
              <w:top w:val="single" w:sz="4" w:space="0" w:color="auto"/>
            </w:tcBorders>
            <w:shd w:val="clear" w:color="auto" w:fill="auto"/>
            <w:noWrap/>
            <w:vAlign w:val="center"/>
            <w:hideMark/>
          </w:tcPr>
          <w:p w14:paraId="48A82373" w14:textId="77777777" w:rsidR="00082BCA" w:rsidRPr="00260491" w:rsidRDefault="00082BCA" w:rsidP="003F6B22">
            <w:pPr>
              <w:spacing w:line="312" w:lineRule="auto"/>
              <w:rPr>
                <w:rFonts w:ascii="Calibri" w:hAnsi="Calibri" w:cs="Arial"/>
              </w:rPr>
            </w:pPr>
          </w:p>
        </w:tc>
      </w:tr>
      <w:tr w:rsidR="00082BCA" w:rsidRPr="00260491" w14:paraId="693FA623" w14:textId="77777777" w:rsidTr="003F6B22">
        <w:trPr>
          <w:trHeight w:val="1665"/>
        </w:trPr>
        <w:tc>
          <w:tcPr>
            <w:tcW w:w="22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2C96FD" w14:textId="77777777" w:rsidR="00082BCA" w:rsidRPr="00260491" w:rsidRDefault="00082BCA" w:rsidP="003F6B22">
            <w:pPr>
              <w:spacing w:line="312" w:lineRule="auto"/>
              <w:rPr>
                <w:rFonts w:ascii="Calibri" w:hAnsi="Calibri" w:cs="Arial"/>
              </w:rPr>
            </w:pPr>
            <w:r w:rsidRPr="00260491">
              <w:rPr>
                <w:rFonts w:ascii="Calibri" w:hAnsi="Calibri" w:cs="Arial"/>
                <w:b/>
                <w:bCs/>
              </w:rPr>
              <w:t>Jméno a podpis osoby oprávněné zastupovat žadatele</w:t>
            </w:r>
          </w:p>
        </w:tc>
        <w:tc>
          <w:tcPr>
            <w:tcW w:w="23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A9427F" w14:textId="77777777" w:rsidR="00082BCA" w:rsidRPr="00260491" w:rsidRDefault="00082BCA" w:rsidP="003F6B22">
            <w:pPr>
              <w:spacing w:line="312" w:lineRule="auto"/>
              <w:rPr>
                <w:rFonts w:ascii="Calibri" w:hAnsi="Calibri" w:cs="Arial"/>
              </w:rPr>
            </w:pPr>
          </w:p>
        </w:tc>
        <w:tc>
          <w:tcPr>
            <w:tcW w:w="284" w:type="dxa"/>
            <w:tcBorders>
              <w:left w:val="single" w:sz="4" w:space="0" w:color="auto"/>
              <w:bottom w:val="nil"/>
              <w:right w:val="single" w:sz="4" w:space="0" w:color="auto"/>
            </w:tcBorders>
            <w:shd w:val="clear" w:color="auto" w:fill="auto"/>
            <w:vAlign w:val="center"/>
          </w:tcPr>
          <w:p w14:paraId="0768F322" w14:textId="77777777" w:rsidR="00082BCA" w:rsidRPr="00260491" w:rsidRDefault="00082BCA" w:rsidP="003F6B22">
            <w:pPr>
              <w:spacing w:line="312" w:lineRule="auto"/>
              <w:rPr>
                <w:rFonts w:ascii="Calibri" w:hAnsi="Calibri" w:cs="Arial"/>
              </w:rPr>
            </w:pPr>
          </w:p>
        </w:tc>
        <w:tc>
          <w:tcPr>
            <w:tcW w:w="16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40F87" w14:textId="77777777" w:rsidR="00082BCA" w:rsidRPr="00260491" w:rsidRDefault="00082BCA" w:rsidP="003F6B22">
            <w:pPr>
              <w:spacing w:line="312" w:lineRule="auto"/>
              <w:rPr>
                <w:rFonts w:ascii="Calibri" w:hAnsi="Calibri" w:cs="Arial"/>
                <w:b/>
                <w:bCs/>
              </w:rPr>
            </w:pPr>
            <w:r w:rsidRPr="00260491">
              <w:rPr>
                <w:rFonts w:ascii="Calibri" w:hAnsi="Calibri" w:cs="Arial"/>
                <w:b/>
                <w:bCs/>
              </w:rPr>
              <w:t>Razítko</w:t>
            </w:r>
            <w:r w:rsidRPr="00260491">
              <w:rPr>
                <w:rFonts w:ascii="Calibri" w:hAnsi="Calibri" w:cs="Arial"/>
              </w:rPr>
              <w:t xml:space="preserve"> (pokud je součástí podpisu žadatele)</w:t>
            </w:r>
          </w:p>
        </w:tc>
        <w:tc>
          <w:tcPr>
            <w:tcW w:w="2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14A661" w14:textId="77777777" w:rsidR="00082BCA" w:rsidRPr="00260491" w:rsidRDefault="00082BCA" w:rsidP="003F6B22">
            <w:pPr>
              <w:spacing w:line="312" w:lineRule="auto"/>
              <w:ind w:firstLineChars="100" w:firstLine="220"/>
              <w:rPr>
                <w:rFonts w:ascii="Calibri" w:hAnsi="Calibri" w:cs="Arial"/>
              </w:rPr>
            </w:pPr>
            <w:r w:rsidRPr="00260491">
              <w:rPr>
                <w:rFonts w:ascii="Calibri" w:hAnsi="Calibri" w:cs="Arial"/>
              </w:rPr>
              <w:t> </w:t>
            </w:r>
          </w:p>
        </w:tc>
      </w:tr>
    </w:tbl>
    <w:p w14:paraId="49D570D2" w14:textId="77777777" w:rsidR="00082BCA" w:rsidRPr="00082BCA" w:rsidRDefault="00082BCA" w:rsidP="00140CC4"/>
    <w:p w14:paraId="1C55F58B" w14:textId="77777777" w:rsidR="00082BCA" w:rsidRDefault="00082BCA">
      <w:pPr>
        <w:rPr>
          <w:rFonts w:asciiTheme="majorHAnsi" w:eastAsiaTheme="majorEastAsia" w:hAnsiTheme="majorHAnsi" w:cstheme="majorBidi"/>
          <w:b/>
          <w:bCs/>
          <w:color w:val="00AEEF"/>
          <w:sz w:val="26"/>
          <w:szCs w:val="26"/>
        </w:rPr>
      </w:pPr>
      <w:r>
        <w:br w:type="page"/>
      </w:r>
    </w:p>
    <w:p w14:paraId="28B99363" w14:textId="77777777" w:rsidR="003965C6" w:rsidRDefault="00AD0104" w:rsidP="00140CC4">
      <w:pPr>
        <w:pStyle w:val="Nadpis2"/>
      </w:pPr>
      <w:bookmarkStart w:id="188" w:name="_Toc478740148"/>
      <w:r>
        <w:lastRenderedPageBreak/>
        <w:t xml:space="preserve">Příloha </w:t>
      </w:r>
      <w:r w:rsidR="003965C6">
        <w:t xml:space="preserve">č. </w:t>
      </w:r>
      <w:r w:rsidR="00FE239B">
        <w:t>7</w:t>
      </w:r>
      <w:r w:rsidR="00F436E2">
        <w:t>:</w:t>
      </w:r>
      <w:r w:rsidR="003965C6">
        <w:t xml:space="preserve"> Vyjádření Řídicího výboru ITI k žádosti o změnu projektu</w:t>
      </w:r>
      <w:bookmarkEnd w:id="188"/>
    </w:p>
    <w:p w14:paraId="72581826" w14:textId="77777777" w:rsidR="003965C6" w:rsidRDefault="003965C6" w:rsidP="003965C6">
      <w:pPr>
        <w:spacing w:after="240"/>
        <w:rPr>
          <w:rFonts w:cstheme="minorHAnsi"/>
        </w:rPr>
      </w:pPr>
    </w:p>
    <w:p w14:paraId="38A36C2E" w14:textId="77777777" w:rsidR="003965C6" w:rsidRPr="00341AC5" w:rsidRDefault="003965C6" w:rsidP="00140CC4">
      <w:pPr>
        <w:spacing w:after="240"/>
        <w:jc w:val="both"/>
        <w:rPr>
          <w:rFonts w:cstheme="minorHAnsi"/>
        </w:rPr>
      </w:pPr>
      <w:r w:rsidRPr="00341AC5">
        <w:rPr>
          <w:rFonts w:cstheme="minorHAnsi"/>
        </w:rPr>
        <w:t xml:space="preserve">Řídicí výbor </w:t>
      </w:r>
      <w:r w:rsidRPr="00341AC5">
        <w:t>ITI Pražské metropolitní oblasti</w:t>
      </w:r>
      <w:r w:rsidRPr="00341AC5">
        <w:rPr>
          <w:rFonts w:cstheme="minorHAnsi"/>
        </w:rPr>
        <w:t xml:space="preserve"> na základě svého jednání ze dne /DD.MM.RRRR/ konstatuje, že souhlasí/nesouhlasí s níže uvedenými parametry podstatné změny projektu v rámci integrované strategie </w:t>
      </w:r>
      <w:r w:rsidRPr="00341AC5">
        <w:t>Pražské metropolitní oblasti.</w:t>
      </w:r>
    </w:p>
    <w:p w14:paraId="7079FCA5" w14:textId="77777777" w:rsidR="003965C6" w:rsidRPr="00341AC5" w:rsidRDefault="003965C6" w:rsidP="003965C6">
      <w:pPr>
        <w:spacing w:after="240"/>
        <w:contextualSpacing/>
        <w:rPr>
          <w:rFonts w:cstheme="minorHAnsi"/>
        </w:rPr>
      </w:pPr>
    </w:p>
    <w:p w14:paraId="12DE4147" w14:textId="77777777" w:rsidR="003965C6" w:rsidRPr="00341AC5" w:rsidRDefault="003965C6" w:rsidP="003965C6">
      <w:pPr>
        <w:spacing w:after="240"/>
        <w:contextualSpacing/>
        <w:rPr>
          <w:rFonts w:cstheme="minorHAnsi"/>
        </w:rPr>
      </w:pPr>
      <w:r w:rsidRPr="00341AC5">
        <w:rPr>
          <w:rFonts w:cstheme="minorHAnsi"/>
        </w:rPr>
        <w:t>Původní stav:</w:t>
      </w:r>
    </w:p>
    <w:tbl>
      <w:tblPr>
        <w:tblStyle w:val="Mkatabulky"/>
        <w:tblW w:w="0" w:type="auto"/>
        <w:tblLook w:val="04A0" w:firstRow="1" w:lastRow="0" w:firstColumn="1" w:lastColumn="0" w:noHBand="0" w:noVBand="1"/>
      </w:tblPr>
      <w:tblGrid>
        <w:gridCol w:w="5683"/>
        <w:gridCol w:w="3379"/>
      </w:tblGrid>
      <w:tr w:rsidR="003965C6" w:rsidRPr="00341AC5" w14:paraId="6DFCF912" w14:textId="77777777" w:rsidTr="003965C6">
        <w:tc>
          <w:tcPr>
            <w:tcW w:w="5778" w:type="dxa"/>
          </w:tcPr>
          <w:p w14:paraId="737AF3AB" w14:textId="77777777" w:rsidR="003965C6" w:rsidRPr="00341AC5" w:rsidRDefault="003965C6" w:rsidP="003965C6">
            <w:pPr>
              <w:rPr>
                <w:rFonts w:cstheme="minorHAnsi"/>
                <w:b/>
              </w:rPr>
            </w:pPr>
            <w:r w:rsidRPr="00341AC5">
              <w:rPr>
                <w:rFonts w:cstheme="minorHAnsi"/>
                <w:b/>
              </w:rPr>
              <w:t>NÁZEV PROJEKTOVÉHO ZÁMĚRU</w:t>
            </w:r>
          </w:p>
        </w:tc>
        <w:tc>
          <w:tcPr>
            <w:tcW w:w="3434" w:type="dxa"/>
          </w:tcPr>
          <w:p w14:paraId="4EE2CDC6" w14:textId="77777777" w:rsidR="003965C6" w:rsidRPr="00341AC5" w:rsidRDefault="003965C6" w:rsidP="003965C6">
            <w:pPr>
              <w:rPr>
                <w:rFonts w:cstheme="minorHAnsi"/>
              </w:rPr>
            </w:pPr>
          </w:p>
        </w:tc>
      </w:tr>
      <w:tr w:rsidR="003965C6" w:rsidRPr="00341AC5" w14:paraId="60E50DC7" w14:textId="77777777" w:rsidTr="003965C6">
        <w:tc>
          <w:tcPr>
            <w:tcW w:w="5778" w:type="dxa"/>
          </w:tcPr>
          <w:p w14:paraId="1CEC2712" w14:textId="77777777" w:rsidR="003965C6" w:rsidRPr="00341AC5" w:rsidRDefault="003965C6" w:rsidP="003965C6">
            <w:pPr>
              <w:rPr>
                <w:rFonts w:cstheme="minorHAnsi"/>
                <w:b/>
                <w:caps/>
              </w:rPr>
            </w:pPr>
            <w:r w:rsidRPr="00341AC5">
              <w:rPr>
                <w:rFonts w:cstheme="minorHAnsi"/>
                <w:b/>
                <w:caps/>
              </w:rPr>
              <w:t>NÁZEV předkladatele</w:t>
            </w:r>
          </w:p>
        </w:tc>
        <w:tc>
          <w:tcPr>
            <w:tcW w:w="3434" w:type="dxa"/>
          </w:tcPr>
          <w:p w14:paraId="2AA39703" w14:textId="77777777" w:rsidR="003965C6" w:rsidRPr="00341AC5" w:rsidRDefault="003965C6" w:rsidP="003965C6">
            <w:pPr>
              <w:rPr>
                <w:rFonts w:cstheme="minorHAnsi"/>
              </w:rPr>
            </w:pPr>
          </w:p>
        </w:tc>
      </w:tr>
      <w:tr w:rsidR="003965C6" w:rsidRPr="00341AC5" w14:paraId="53F99C7B" w14:textId="77777777" w:rsidTr="003965C6">
        <w:tc>
          <w:tcPr>
            <w:tcW w:w="5778" w:type="dxa"/>
          </w:tcPr>
          <w:p w14:paraId="4E4E7444" w14:textId="77777777" w:rsidR="003965C6" w:rsidRPr="00341AC5" w:rsidRDefault="003965C6" w:rsidP="003965C6">
            <w:pPr>
              <w:rPr>
                <w:rFonts w:cstheme="minorHAnsi"/>
                <w:b/>
                <w:caps/>
              </w:rPr>
            </w:pPr>
            <w:r w:rsidRPr="00341AC5">
              <w:rPr>
                <w:rFonts w:cstheme="minorHAnsi"/>
                <w:b/>
                <w:caps/>
              </w:rPr>
              <w:t>Číslo výzvy Řídicího orgánu</w:t>
            </w:r>
          </w:p>
        </w:tc>
        <w:tc>
          <w:tcPr>
            <w:tcW w:w="3434" w:type="dxa"/>
          </w:tcPr>
          <w:p w14:paraId="32CF40E7" w14:textId="77777777" w:rsidR="003965C6" w:rsidRPr="00341AC5" w:rsidRDefault="003965C6" w:rsidP="003965C6">
            <w:pPr>
              <w:rPr>
                <w:rFonts w:cstheme="minorHAnsi"/>
              </w:rPr>
            </w:pPr>
          </w:p>
        </w:tc>
      </w:tr>
      <w:tr w:rsidR="003965C6" w:rsidRPr="00341AC5" w14:paraId="6E015894" w14:textId="77777777" w:rsidTr="003965C6">
        <w:tc>
          <w:tcPr>
            <w:tcW w:w="5778" w:type="dxa"/>
          </w:tcPr>
          <w:p w14:paraId="29F50E3A" w14:textId="77777777" w:rsidR="003965C6" w:rsidRPr="00341AC5" w:rsidRDefault="003965C6" w:rsidP="003965C6">
            <w:pPr>
              <w:rPr>
                <w:rFonts w:cstheme="minorHAnsi"/>
                <w:b/>
                <w:caps/>
              </w:rPr>
            </w:pPr>
            <w:r w:rsidRPr="00341AC5">
              <w:rPr>
                <w:rFonts w:cstheme="minorHAnsi"/>
                <w:b/>
                <w:caps/>
              </w:rPr>
              <w:t>PŘEDPOKLÁDANÁ POŽADOVANÁ DOTACE Z ESI FONDŮ (V TIS. kč)</w:t>
            </w:r>
          </w:p>
        </w:tc>
        <w:tc>
          <w:tcPr>
            <w:tcW w:w="3434" w:type="dxa"/>
          </w:tcPr>
          <w:p w14:paraId="392F7DFE" w14:textId="77777777" w:rsidR="003965C6" w:rsidRPr="00341AC5" w:rsidRDefault="003965C6" w:rsidP="003965C6">
            <w:pPr>
              <w:rPr>
                <w:rFonts w:cstheme="minorHAnsi"/>
              </w:rPr>
            </w:pPr>
          </w:p>
        </w:tc>
      </w:tr>
      <w:tr w:rsidR="003965C6" w:rsidRPr="00341AC5" w14:paraId="52CF41D7" w14:textId="77777777" w:rsidTr="003965C6">
        <w:tc>
          <w:tcPr>
            <w:tcW w:w="5778" w:type="dxa"/>
          </w:tcPr>
          <w:p w14:paraId="44B027C4" w14:textId="77777777" w:rsidR="003965C6" w:rsidRPr="00341AC5" w:rsidRDefault="003965C6" w:rsidP="003965C6">
            <w:pPr>
              <w:rPr>
                <w:rFonts w:cstheme="minorHAnsi"/>
                <w:b/>
              </w:rPr>
            </w:pPr>
            <w:r w:rsidRPr="00341AC5">
              <w:rPr>
                <w:rFonts w:cstheme="minorHAnsi"/>
                <w:b/>
              </w:rPr>
              <w:t xml:space="preserve">CELKOVÉ ZPŮSOBILÉ VÝDAJE </w:t>
            </w:r>
            <w:r w:rsidRPr="00341AC5">
              <w:rPr>
                <w:rFonts w:cstheme="minorHAnsi"/>
                <w:b/>
                <w:caps/>
              </w:rPr>
              <w:t>(V TIS. kč)</w:t>
            </w:r>
          </w:p>
        </w:tc>
        <w:tc>
          <w:tcPr>
            <w:tcW w:w="3434" w:type="dxa"/>
          </w:tcPr>
          <w:p w14:paraId="34F269BD" w14:textId="77777777" w:rsidR="003965C6" w:rsidRPr="00341AC5" w:rsidRDefault="003965C6" w:rsidP="003965C6">
            <w:pPr>
              <w:rPr>
                <w:rFonts w:cstheme="minorHAnsi"/>
              </w:rPr>
            </w:pPr>
          </w:p>
        </w:tc>
      </w:tr>
      <w:tr w:rsidR="003965C6" w:rsidRPr="00341AC5" w14:paraId="671858B8" w14:textId="77777777" w:rsidTr="003965C6">
        <w:tc>
          <w:tcPr>
            <w:tcW w:w="5778" w:type="dxa"/>
          </w:tcPr>
          <w:p w14:paraId="741DA833" w14:textId="77777777" w:rsidR="003965C6" w:rsidRPr="00341AC5" w:rsidRDefault="003965C6" w:rsidP="003965C6">
            <w:pPr>
              <w:rPr>
                <w:rFonts w:cstheme="minorHAnsi"/>
                <w:b/>
                <w:caps/>
              </w:rPr>
            </w:pPr>
            <w:r w:rsidRPr="00341AC5">
              <w:rPr>
                <w:rFonts w:cstheme="minorHAnsi"/>
                <w:b/>
                <w:caps/>
              </w:rPr>
              <w:t>hODNOTY ZávaznÝCH indikátorŮ projektu</w:t>
            </w:r>
          </w:p>
        </w:tc>
        <w:tc>
          <w:tcPr>
            <w:tcW w:w="3434" w:type="dxa"/>
          </w:tcPr>
          <w:p w14:paraId="30CA973A" w14:textId="77777777" w:rsidR="003965C6" w:rsidRPr="00341AC5" w:rsidRDefault="003965C6" w:rsidP="003965C6">
            <w:pPr>
              <w:rPr>
                <w:rFonts w:cstheme="minorHAnsi"/>
              </w:rPr>
            </w:pPr>
          </w:p>
        </w:tc>
      </w:tr>
      <w:tr w:rsidR="003965C6" w:rsidRPr="00341AC5" w14:paraId="0FD91D78" w14:textId="77777777" w:rsidTr="003965C6">
        <w:tc>
          <w:tcPr>
            <w:tcW w:w="5778" w:type="dxa"/>
          </w:tcPr>
          <w:p w14:paraId="2C108414" w14:textId="77777777" w:rsidR="003965C6" w:rsidRPr="00341AC5" w:rsidRDefault="003965C6" w:rsidP="003965C6">
            <w:pPr>
              <w:rPr>
                <w:rFonts w:cstheme="minorHAnsi"/>
                <w:b/>
                <w:caps/>
              </w:rPr>
            </w:pPr>
            <w:r w:rsidRPr="00341AC5">
              <w:rPr>
                <w:rFonts w:cstheme="minorHAnsi"/>
                <w:b/>
                <w:caps/>
              </w:rPr>
              <w:t>Předpokládaný termín zahájení a ukončení projektu</w:t>
            </w:r>
          </w:p>
        </w:tc>
        <w:tc>
          <w:tcPr>
            <w:tcW w:w="3434" w:type="dxa"/>
          </w:tcPr>
          <w:p w14:paraId="10A7C910" w14:textId="77777777" w:rsidR="003965C6" w:rsidRPr="00341AC5" w:rsidRDefault="003965C6" w:rsidP="003965C6">
            <w:pPr>
              <w:rPr>
                <w:rFonts w:cstheme="minorHAnsi"/>
              </w:rPr>
            </w:pPr>
            <w:r w:rsidRPr="00341AC5">
              <w:rPr>
                <w:rFonts w:cstheme="minorHAnsi"/>
              </w:rPr>
              <w:t>MM/RRRR – MM/RRRR</w:t>
            </w:r>
          </w:p>
        </w:tc>
      </w:tr>
      <w:tr w:rsidR="003965C6" w:rsidRPr="00341AC5" w14:paraId="0FCB30D1" w14:textId="77777777" w:rsidTr="003965C6">
        <w:tc>
          <w:tcPr>
            <w:tcW w:w="5778" w:type="dxa"/>
          </w:tcPr>
          <w:p w14:paraId="174C2FFB" w14:textId="77777777" w:rsidR="003965C6" w:rsidRPr="00341AC5" w:rsidRDefault="003965C6" w:rsidP="003965C6">
            <w:pPr>
              <w:rPr>
                <w:rFonts w:cstheme="minorHAnsi"/>
                <w:b/>
                <w:caps/>
              </w:rPr>
            </w:pPr>
            <w:r w:rsidRPr="00341AC5">
              <w:rPr>
                <w:rFonts w:cstheme="minorHAnsi"/>
                <w:b/>
                <w:caps/>
              </w:rPr>
              <w:t>PŘEDPOKLÁDANÝ (Nejzazší) termín pro předložení žádosti o dotaci na ŘO/ZS ITI</w:t>
            </w:r>
          </w:p>
        </w:tc>
        <w:tc>
          <w:tcPr>
            <w:tcW w:w="3434" w:type="dxa"/>
          </w:tcPr>
          <w:p w14:paraId="60D96A2D" w14:textId="77777777" w:rsidR="003965C6" w:rsidRPr="00341AC5" w:rsidRDefault="003965C6" w:rsidP="003965C6">
            <w:pPr>
              <w:rPr>
                <w:rFonts w:cstheme="minorHAnsi"/>
              </w:rPr>
            </w:pPr>
            <w:r w:rsidRPr="00341AC5">
              <w:rPr>
                <w:rFonts w:cstheme="minorHAnsi"/>
              </w:rPr>
              <w:t>MM/RRRR</w:t>
            </w:r>
          </w:p>
        </w:tc>
      </w:tr>
    </w:tbl>
    <w:p w14:paraId="011C8E0F" w14:textId="77777777" w:rsidR="003965C6" w:rsidRPr="00341AC5" w:rsidRDefault="003965C6" w:rsidP="003965C6">
      <w:pPr>
        <w:spacing w:before="240" w:after="240"/>
        <w:rPr>
          <w:rFonts w:cstheme="minorHAnsi"/>
        </w:rPr>
      </w:pPr>
    </w:p>
    <w:p w14:paraId="3F82778B" w14:textId="77777777" w:rsidR="003965C6" w:rsidRPr="00341AC5" w:rsidRDefault="003965C6" w:rsidP="003965C6">
      <w:pPr>
        <w:spacing w:after="240"/>
        <w:contextualSpacing/>
        <w:rPr>
          <w:rFonts w:cstheme="minorHAnsi"/>
        </w:rPr>
      </w:pPr>
      <w:r w:rsidRPr="00341AC5">
        <w:rPr>
          <w:rFonts w:cstheme="minorHAnsi"/>
        </w:rPr>
        <w:t>Nový stav:</w:t>
      </w:r>
    </w:p>
    <w:tbl>
      <w:tblPr>
        <w:tblStyle w:val="Mkatabulky"/>
        <w:tblW w:w="0" w:type="auto"/>
        <w:tblLook w:val="04A0" w:firstRow="1" w:lastRow="0" w:firstColumn="1" w:lastColumn="0" w:noHBand="0" w:noVBand="1"/>
      </w:tblPr>
      <w:tblGrid>
        <w:gridCol w:w="5683"/>
        <w:gridCol w:w="3379"/>
      </w:tblGrid>
      <w:tr w:rsidR="003965C6" w:rsidRPr="00341AC5" w14:paraId="0A992D67" w14:textId="77777777" w:rsidTr="003965C6">
        <w:tc>
          <w:tcPr>
            <w:tcW w:w="5778" w:type="dxa"/>
          </w:tcPr>
          <w:p w14:paraId="0B30DBC7" w14:textId="77777777" w:rsidR="003965C6" w:rsidRPr="00341AC5" w:rsidRDefault="003965C6" w:rsidP="003965C6">
            <w:pPr>
              <w:rPr>
                <w:rFonts w:cstheme="minorHAnsi"/>
                <w:b/>
              </w:rPr>
            </w:pPr>
            <w:r w:rsidRPr="00341AC5">
              <w:rPr>
                <w:rFonts w:cstheme="minorHAnsi"/>
                <w:b/>
              </w:rPr>
              <w:t>NÁZEV (dle přiložené žádosti o změnu)</w:t>
            </w:r>
          </w:p>
        </w:tc>
        <w:tc>
          <w:tcPr>
            <w:tcW w:w="3434" w:type="dxa"/>
          </w:tcPr>
          <w:p w14:paraId="6C6C1CC9" w14:textId="77777777" w:rsidR="003965C6" w:rsidRPr="00341AC5" w:rsidRDefault="003965C6" w:rsidP="003965C6">
            <w:pPr>
              <w:rPr>
                <w:rFonts w:cstheme="minorHAnsi"/>
              </w:rPr>
            </w:pPr>
          </w:p>
        </w:tc>
      </w:tr>
      <w:tr w:rsidR="003965C6" w:rsidRPr="00341AC5" w14:paraId="478CF4E7" w14:textId="77777777" w:rsidTr="003965C6">
        <w:tc>
          <w:tcPr>
            <w:tcW w:w="5778" w:type="dxa"/>
          </w:tcPr>
          <w:p w14:paraId="316F8EED" w14:textId="77777777" w:rsidR="003965C6" w:rsidRPr="00341AC5" w:rsidRDefault="003965C6" w:rsidP="003965C6">
            <w:pPr>
              <w:rPr>
                <w:rFonts w:cstheme="minorHAnsi"/>
                <w:b/>
                <w:caps/>
              </w:rPr>
            </w:pPr>
            <w:r w:rsidRPr="00341AC5">
              <w:rPr>
                <w:rFonts w:cstheme="minorHAnsi"/>
                <w:b/>
                <w:caps/>
              </w:rPr>
              <w:t>NÁZEV předkladatele</w:t>
            </w:r>
          </w:p>
        </w:tc>
        <w:tc>
          <w:tcPr>
            <w:tcW w:w="3434" w:type="dxa"/>
          </w:tcPr>
          <w:p w14:paraId="1FCAF104" w14:textId="77777777" w:rsidR="003965C6" w:rsidRPr="00341AC5" w:rsidRDefault="003965C6" w:rsidP="003965C6">
            <w:pPr>
              <w:rPr>
                <w:rFonts w:cstheme="minorHAnsi"/>
              </w:rPr>
            </w:pPr>
          </w:p>
        </w:tc>
      </w:tr>
      <w:tr w:rsidR="003965C6" w:rsidRPr="00341AC5" w14:paraId="30AA363F" w14:textId="77777777" w:rsidTr="003965C6">
        <w:tc>
          <w:tcPr>
            <w:tcW w:w="5778" w:type="dxa"/>
          </w:tcPr>
          <w:p w14:paraId="059C2294" w14:textId="77777777" w:rsidR="003965C6" w:rsidRPr="00341AC5" w:rsidRDefault="003965C6" w:rsidP="003965C6">
            <w:pPr>
              <w:rPr>
                <w:rFonts w:cstheme="minorHAnsi"/>
                <w:b/>
                <w:caps/>
              </w:rPr>
            </w:pPr>
            <w:r w:rsidRPr="00341AC5">
              <w:rPr>
                <w:rFonts w:cstheme="minorHAnsi"/>
                <w:b/>
                <w:caps/>
              </w:rPr>
              <w:t>Číslo výzvy Řídicího orgánu</w:t>
            </w:r>
          </w:p>
        </w:tc>
        <w:tc>
          <w:tcPr>
            <w:tcW w:w="3434" w:type="dxa"/>
          </w:tcPr>
          <w:p w14:paraId="51E74761" w14:textId="77777777" w:rsidR="003965C6" w:rsidRPr="00341AC5" w:rsidRDefault="003965C6" w:rsidP="003965C6">
            <w:pPr>
              <w:rPr>
                <w:rFonts w:cstheme="minorHAnsi"/>
              </w:rPr>
            </w:pPr>
          </w:p>
        </w:tc>
      </w:tr>
      <w:tr w:rsidR="003965C6" w:rsidRPr="00341AC5" w14:paraId="0F79E818" w14:textId="77777777" w:rsidTr="003965C6">
        <w:tc>
          <w:tcPr>
            <w:tcW w:w="5778" w:type="dxa"/>
          </w:tcPr>
          <w:p w14:paraId="0CEFD8D8" w14:textId="77777777" w:rsidR="003965C6" w:rsidRPr="00341AC5" w:rsidRDefault="003965C6" w:rsidP="003965C6">
            <w:pPr>
              <w:rPr>
                <w:rFonts w:cstheme="minorHAnsi"/>
                <w:b/>
                <w:caps/>
              </w:rPr>
            </w:pPr>
            <w:r w:rsidRPr="00341AC5">
              <w:rPr>
                <w:rFonts w:cstheme="minorHAnsi"/>
                <w:b/>
                <w:caps/>
              </w:rPr>
              <w:t>PŘEDPOKLÁDANÁ POŽAD</w:t>
            </w:r>
            <w:r w:rsidR="00723C8C">
              <w:rPr>
                <w:rFonts w:cstheme="minorHAnsi"/>
                <w:b/>
                <w:caps/>
              </w:rPr>
              <w:t>OVANÁ DOTACE Z ESI FONDŮ (V</w:t>
            </w:r>
            <w:r w:rsidRPr="00341AC5">
              <w:rPr>
                <w:rFonts w:cstheme="minorHAnsi"/>
                <w:b/>
                <w:caps/>
              </w:rPr>
              <w:t xml:space="preserve"> kč)</w:t>
            </w:r>
          </w:p>
        </w:tc>
        <w:tc>
          <w:tcPr>
            <w:tcW w:w="3434" w:type="dxa"/>
          </w:tcPr>
          <w:p w14:paraId="685E94A8" w14:textId="77777777" w:rsidR="003965C6" w:rsidRPr="00341AC5" w:rsidRDefault="003965C6" w:rsidP="003965C6">
            <w:pPr>
              <w:rPr>
                <w:rFonts w:cstheme="minorHAnsi"/>
              </w:rPr>
            </w:pPr>
          </w:p>
        </w:tc>
      </w:tr>
      <w:tr w:rsidR="003965C6" w:rsidRPr="00341AC5" w14:paraId="7A1B9908" w14:textId="77777777" w:rsidTr="003965C6">
        <w:tc>
          <w:tcPr>
            <w:tcW w:w="5778" w:type="dxa"/>
          </w:tcPr>
          <w:p w14:paraId="52C9AC3F" w14:textId="77777777" w:rsidR="003965C6" w:rsidRPr="00341AC5" w:rsidRDefault="003965C6" w:rsidP="003965C6">
            <w:pPr>
              <w:rPr>
                <w:rFonts w:cstheme="minorHAnsi"/>
                <w:b/>
              </w:rPr>
            </w:pPr>
            <w:r w:rsidRPr="00341AC5">
              <w:rPr>
                <w:rFonts w:cstheme="minorHAnsi"/>
                <w:b/>
              </w:rPr>
              <w:t xml:space="preserve">CELKOVÉ ZPŮSOBILÉ VÝDAJE </w:t>
            </w:r>
            <w:r w:rsidRPr="00341AC5">
              <w:rPr>
                <w:rFonts w:cstheme="minorHAnsi"/>
                <w:b/>
                <w:caps/>
              </w:rPr>
              <w:t>(V TIS. kč)</w:t>
            </w:r>
          </w:p>
        </w:tc>
        <w:tc>
          <w:tcPr>
            <w:tcW w:w="3434" w:type="dxa"/>
          </w:tcPr>
          <w:p w14:paraId="1DE1CA53" w14:textId="77777777" w:rsidR="003965C6" w:rsidRPr="00341AC5" w:rsidRDefault="003965C6" w:rsidP="003965C6">
            <w:pPr>
              <w:rPr>
                <w:rFonts w:cstheme="minorHAnsi"/>
              </w:rPr>
            </w:pPr>
          </w:p>
        </w:tc>
      </w:tr>
      <w:tr w:rsidR="003965C6" w:rsidRPr="00341AC5" w14:paraId="3F07A422" w14:textId="77777777" w:rsidTr="003965C6">
        <w:tc>
          <w:tcPr>
            <w:tcW w:w="5778" w:type="dxa"/>
          </w:tcPr>
          <w:p w14:paraId="0FCAC1AB" w14:textId="77777777" w:rsidR="003965C6" w:rsidRPr="00341AC5" w:rsidRDefault="003965C6" w:rsidP="003965C6">
            <w:pPr>
              <w:rPr>
                <w:rFonts w:cstheme="minorHAnsi"/>
                <w:b/>
                <w:caps/>
              </w:rPr>
            </w:pPr>
            <w:r w:rsidRPr="00341AC5">
              <w:rPr>
                <w:rFonts w:cstheme="minorHAnsi"/>
                <w:b/>
                <w:caps/>
              </w:rPr>
              <w:t>hODNOTY ZávaznÝCH indikátorŮ projektu</w:t>
            </w:r>
          </w:p>
        </w:tc>
        <w:tc>
          <w:tcPr>
            <w:tcW w:w="3434" w:type="dxa"/>
          </w:tcPr>
          <w:p w14:paraId="7074770A" w14:textId="77777777" w:rsidR="003965C6" w:rsidRPr="00341AC5" w:rsidRDefault="003965C6" w:rsidP="003965C6">
            <w:pPr>
              <w:rPr>
                <w:rFonts w:cstheme="minorHAnsi"/>
              </w:rPr>
            </w:pPr>
          </w:p>
        </w:tc>
      </w:tr>
      <w:tr w:rsidR="003965C6" w:rsidRPr="00341AC5" w14:paraId="3A5A2458" w14:textId="77777777" w:rsidTr="003965C6">
        <w:tc>
          <w:tcPr>
            <w:tcW w:w="5778" w:type="dxa"/>
          </w:tcPr>
          <w:p w14:paraId="23307C9A" w14:textId="77777777" w:rsidR="003965C6" w:rsidRPr="00341AC5" w:rsidRDefault="003965C6" w:rsidP="003965C6">
            <w:pPr>
              <w:rPr>
                <w:rFonts w:cstheme="minorHAnsi"/>
                <w:b/>
                <w:caps/>
              </w:rPr>
            </w:pPr>
            <w:r w:rsidRPr="00341AC5">
              <w:rPr>
                <w:rFonts w:cstheme="minorHAnsi"/>
                <w:b/>
                <w:caps/>
              </w:rPr>
              <w:t>Předpokládaný termín zahájení a ukončení projektu</w:t>
            </w:r>
          </w:p>
        </w:tc>
        <w:tc>
          <w:tcPr>
            <w:tcW w:w="3434" w:type="dxa"/>
          </w:tcPr>
          <w:p w14:paraId="1628E807" w14:textId="77777777" w:rsidR="003965C6" w:rsidRPr="00341AC5" w:rsidRDefault="003965C6" w:rsidP="003965C6">
            <w:pPr>
              <w:rPr>
                <w:rFonts w:cstheme="minorHAnsi"/>
              </w:rPr>
            </w:pPr>
            <w:r w:rsidRPr="00341AC5">
              <w:rPr>
                <w:rFonts w:cstheme="minorHAnsi"/>
              </w:rPr>
              <w:t>MM/RRRR – MM/RRRR</w:t>
            </w:r>
          </w:p>
        </w:tc>
      </w:tr>
      <w:tr w:rsidR="003965C6" w:rsidRPr="00341AC5" w14:paraId="0700B859" w14:textId="77777777" w:rsidTr="003965C6">
        <w:tc>
          <w:tcPr>
            <w:tcW w:w="5778" w:type="dxa"/>
          </w:tcPr>
          <w:p w14:paraId="2F31089B" w14:textId="77777777" w:rsidR="003965C6" w:rsidRPr="00341AC5" w:rsidRDefault="003965C6" w:rsidP="003965C6">
            <w:pPr>
              <w:rPr>
                <w:rFonts w:cstheme="minorHAnsi"/>
                <w:b/>
                <w:caps/>
              </w:rPr>
            </w:pPr>
            <w:r w:rsidRPr="00341AC5">
              <w:rPr>
                <w:rFonts w:cstheme="minorHAnsi"/>
                <w:b/>
                <w:caps/>
              </w:rPr>
              <w:t>PŘEDPOKLÁDANÝ (Nejzazší) termín pro předložení žádosti o dotaci na ŘO/ZS ITI</w:t>
            </w:r>
          </w:p>
        </w:tc>
        <w:tc>
          <w:tcPr>
            <w:tcW w:w="3434" w:type="dxa"/>
          </w:tcPr>
          <w:p w14:paraId="0723E479" w14:textId="77777777" w:rsidR="003965C6" w:rsidRPr="00341AC5" w:rsidRDefault="003965C6" w:rsidP="003965C6">
            <w:pPr>
              <w:rPr>
                <w:rFonts w:cstheme="minorHAnsi"/>
              </w:rPr>
            </w:pPr>
            <w:r w:rsidRPr="00341AC5">
              <w:rPr>
                <w:rFonts w:cstheme="minorHAnsi"/>
              </w:rPr>
              <w:t>MM/RRRR</w:t>
            </w:r>
          </w:p>
        </w:tc>
      </w:tr>
    </w:tbl>
    <w:p w14:paraId="41ACDF43" w14:textId="77777777" w:rsidR="003965C6" w:rsidRDefault="003965C6" w:rsidP="003965C6">
      <w:pPr>
        <w:spacing w:after="0"/>
        <w:rPr>
          <w:rFonts w:cstheme="minorHAnsi"/>
        </w:rPr>
      </w:pPr>
    </w:p>
    <w:p w14:paraId="1FFDD845" w14:textId="77777777" w:rsidR="003965C6" w:rsidRPr="00341AC5" w:rsidRDefault="003965C6" w:rsidP="003965C6">
      <w:pPr>
        <w:spacing w:after="0"/>
        <w:rPr>
          <w:rFonts w:cstheme="minorHAnsi"/>
        </w:rPr>
      </w:pPr>
    </w:p>
    <w:p w14:paraId="685E9B1E" w14:textId="77777777" w:rsidR="003965C6" w:rsidRPr="00341AC5" w:rsidRDefault="003965C6" w:rsidP="003965C6">
      <w:pPr>
        <w:spacing w:after="0"/>
        <w:rPr>
          <w:rFonts w:cstheme="minorHAnsi"/>
        </w:rPr>
      </w:pPr>
      <w:r w:rsidRPr="00341AC5">
        <w:rPr>
          <w:rFonts w:cstheme="minorHAnsi"/>
        </w:rPr>
        <w:t>V ……………………….. dne …………………………</w:t>
      </w:r>
    </w:p>
    <w:p w14:paraId="1071B5C1" w14:textId="77777777" w:rsidR="003965C6" w:rsidRPr="00341AC5" w:rsidRDefault="003965C6" w:rsidP="003965C6">
      <w:pPr>
        <w:spacing w:after="0"/>
        <w:ind w:left="4248" w:firstLine="708"/>
        <w:rPr>
          <w:rFonts w:cstheme="minorHAnsi"/>
        </w:rPr>
      </w:pPr>
      <w:r w:rsidRPr="00341AC5">
        <w:rPr>
          <w:rFonts w:cstheme="minorHAnsi"/>
        </w:rPr>
        <w:t xml:space="preserve">         ………………………………………………………</w:t>
      </w:r>
    </w:p>
    <w:p w14:paraId="75565725" w14:textId="77777777" w:rsidR="003965C6" w:rsidRPr="00140CC4" w:rsidRDefault="003965C6" w:rsidP="003965C6">
      <w:pPr>
        <w:spacing w:after="0"/>
        <w:ind w:left="5664" w:firstLine="708"/>
        <w:rPr>
          <w:rFonts w:cstheme="minorHAnsi"/>
        </w:rPr>
      </w:pPr>
      <w:r w:rsidRPr="00140CC4">
        <w:rPr>
          <w:rFonts w:cstheme="minorHAnsi"/>
        </w:rPr>
        <w:t>předseda ŘV</w:t>
      </w:r>
    </w:p>
    <w:p w14:paraId="0C5A22D3" w14:textId="77777777" w:rsidR="003965C6" w:rsidRPr="00140CC4" w:rsidRDefault="003965C6" w:rsidP="003965C6">
      <w:pPr>
        <w:spacing w:after="0"/>
        <w:rPr>
          <w:rFonts w:cstheme="minorHAnsi"/>
          <w:b/>
        </w:rPr>
      </w:pPr>
      <w:r w:rsidRPr="00140CC4">
        <w:rPr>
          <w:rFonts w:cstheme="minorHAnsi"/>
          <w:b/>
        </w:rPr>
        <w:t>………………………………………….</w:t>
      </w:r>
    </w:p>
    <w:p w14:paraId="78F6C035" w14:textId="77777777" w:rsidR="003965C6" w:rsidRPr="00140CC4" w:rsidRDefault="003965C6" w:rsidP="003965C6">
      <w:pPr>
        <w:spacing w:after="0"/>
        <w:rPr>
          <w:rFonts w:cstheme="minorHAnsi"/>
          <w:b/>
        </w:rPr>
      </w:pPr>
      <w:r w:rsidRPr="00140CC4">
        <w:rPr>
          <w:rFonts w:cstheme="minorHAnsi"/>
          <w:b/>
        </w:rPr>
        <w:t xml:space="preserve">Doba platnosti vyjádření </w:t>
      </w:r>
    </w:p>
    <w:p w14:paraId="2D389D01" w14:textId="77777777" w:rsidR="003965C6" w:rsidRDefault="003965C6" w:rsidP="003965C6">
      <w:pPr>
        <w:spacing w:after="0"/>
        <w:rPr>
          <w:rFonts w:cstheme="minorHAnsi"/>
        </w:rPr>
      </w:pPr>
    </w:p>
    <w:p w14:paraId="6FEBEAA1" w14:textId="77777777" w:rsidR="003965C6" w:rsidRPr="00341AC5" w:rsidRDefault="003965C6" w:rsidP="003965C6">
      <w:pPr>
        <w:spacing w:after="0"/>
        <w:rPr>
          <w:rFonts w:cstheme="minorHAnsi"/>
        </w:rPr>
      </w:pPr>
    </w:p>
    <w:p w14:paraId="48951654" w14:textId="77777777" w:rsidR="003965C6" w:rsidRDefault="003965C6" w:rsidP="003965C6">
      <w:pPr>
        <w:spacing w:after="0"/>
        <w:rPr>
          <w:rFonts w:cstheme="minorHAnsi"/>
        </w:rPr>
      </w:pPr>
      <w:r>
        <w:rPr>
          <w:rFonts w:cstheme="minorHAnsi"/>
        </w:rPr>
        <w:t>Přílohy:</w:t>
      </w:r>
    </w:p>
    <w:p w14:paraId="1A866777" w14:textId="77777777" w:rsidR="003965C6" w:rsidRDefault="003965C6" w:rsidP="003965C6">
      <w:pPr>
        <w:spacing w:after="0"/>
        <w:rPr>
          <w:rFonts w:cstheme="minorHAnsi"/>
        </w:rPr>
      </w:pPr>
    </w:p>
    <w:p w14:paraId="313BF6A1" w14:textId="77777777" w:rsidR="003965C6" w:rsidRPr="00341AC5" w:rsidRDefault="003965C6" w:rsidP="003965C6">
      <w:pPr>
        <w:spacing w:after="0"/>
        <w:rPr>
          <w:rFonts w:cstheme="minorHAnsi"/>
        </w:rPr>
      </w:pPr>
    </w:p>
    <w:p w14:paraId="64715361" w14:textId="77777777" w:rsidR="003965C6" w:rsidRDefault="003965C6" w:rsidP="003965C6">
      <w:pPr>
        <w:spacing w:after="0"/>
      </w:pPr>
      <w:r w:rsidRPr="00341AC5">
        <w:rPr>
          <w:rFonts w:cstheme="minorHAnsi"/>
        </w:rPr>
        <w:t xml:space="preserve">1. Žádost o změnu </w:t>
      </w:r>
      <w:r w:rsidRPr="00341AC5">
        <w:rPr>
          <w:rFonts w:cstheme="minorHAnsi"/>
          <w:i/>
        </w:rPr>
        <w:t>(ve znění předloženém na ŘV)</w:t>
      </w:r>
    </w:p>
    <w:p w14:paraId="6A98A8B8" w14:textId="77777777" w:rsidR="003965C6" w:rsidRDefault="003965C6" w:rsidP="002F6FEA"/>
    <w:p w14:paraId="7D8D9E0A" w14:textId="77777777" w:rsidR="003965C6" w:rsidRDefault="003965C6" w:rsidP="002F6FEA">
      <w:pPr>
        <w:sectPr w:rsidR="003965C6" w:rsidSect="00140CC4">
          <w:pgSz w:w="11906" w:h="16838"/>
          <w:pgMar w:top="1417" w:right="1417" w:bottom="1417" w:left="1417" w:header="708" w:footer="708" w:gutter="0"/>
          <w:cols w:space="708"/>
          <w:docGrid w:linePitch="360"/>
        </w:sectPr>
      </w:pPr>
    </w:p>
    <w:tbl>
      <w:tblPr>
        <w:tblpPr w:leftFromText="141" w:rightFromText="141" w:horzAnchor="margin" w:tblpY="544"/>
        <w:tblW w:w="0" w:type="auto"/>
        <w:tblCellMar>
          <w:left w:w="70" w:type="dxa"/>
          <w:right w:w="70" w:type="dxa"/>
        </w:tblCellMar>
        <w:tblLook w:val="04A0" w:firstRow="1" w:lastRow="0" w:firstColumn="1" w:lastColumn="0" w:noHBand="0" w:noVBand="1"/>
      </w:tblPr>
      <w:tblGrid>
        <w:gridCol w:w="1349"/>
        <w:gridCol w:w="849"/>
        <w:gridCol w:w="1059"/>
        <w:gridCol w:w="983"/>
        <w:gridCol w:w="1030"/>
        <w:gridCol w:w="1031"/>
        <w:gridCol w:w="1083"/>
        <w:gridCol w:w="985"/>
        <w:gridCol w:w="991"/>
        <w:gridCol w:w="729"/>
        <w:gridCol w:w="1004"/>
        <w:gridCol w:w="997"/>
        <w:gridCol w:w="983"/>
        <w:gridCol w:w="647"/>
        <w:gridCol w:w="1632"/>
      </w:tblGrid>
      <w:tr w:rsidR="003B511A" w:rsidRPr="00C04EDE" w14:paraId="16A62421" w14:textId="77777777" w:rsidTr="00C04EDE">
        <w:trPr>
          <w:trHeight w:val="330"/>
        </w:trPr>
        <w:tc>
          <w:tcPr>
            <w:tcW w:w="0" w:type="auto"/>
            <w:tcBorders>
              <w:top w:val="double" w:sz="6" w:space="0" w:color="3F3F3F"/>
              <w:left w:val="double" w:sz="6" w:space="0" w:color="3F3F3F"/>
              <w:bottom w:val="double" w:sz="6" w:space="0" w:color="3F3F3F"/>
              <w:right w:val="double" w:sz="6" w:space="0" w:color="3F3F3F"/>
            </w:tcBorders>
            <w:shd w:val="clear" w:color="000000" w:fill="939598"/>
            <w:noWrap/>
            <w:vAlign w:val="center"/>
            <w:hideMark/>
          </w:tcPr>
          <w:p w14:paraId="3CF4E7DC" w14:textId="77777777" w:rsidR="003B511A" w:rsidRPr="003B511A" w:rsidRDefault="003B511A" w:rsidP="00C04EDE">
            <w:pPr>
              <w:spacing w:after="0" w:line="240" w:lineRule="auto"/>
              <w:jc w:val="center"/>
              <w:rPr>
                <w:rFonts w:ascii="Calibri" w:eastAsia="Times New Roman" w:hAnsi="Calibri" w:cs="Times New Roman"/>
                <w:b/>
                <w:bCs/>
                <w:color w:val="FFFFFF"/>
                <w:sz w:val="16"/>
                <w:szCs w:val="16"/>
                <w:lang w:eastAsia="cs-CZ"/>
              </w:rPr>
            </w:pPr>
            <w:r w:rsidRPr="003B511A">
              <w:rPr>
                <w:rFonts w:ascii="Calibri" w:eastAsia="Times New Roman" w:hAnsi="Calibri" w:cs="Times New Roman"/>
                <w:b/>
                <w:bCs/>
                <w:color w:val="FFFFFF"/>
                <w:sz w:val="16"/>
                <w:szCs w:val="16"/>
                <w:lang w:eastAsia="cs-CZ"/>
              </w:rPr>
              <w:lastRenderedPageBreak/>
              <w:t>ODPOVĚDNOST</w:t>
            </w:r>
          </w:p>
        </w:tc>
        <w:tc>
          <w:tcPr>
            <w:tcW w:w="0" w:type="auto"/>
            <w:gridSpan w:val="3"/>
            <w:tcBorders>
              <w:top w:val="double" w:sz="6" w:space="0" w:color="3F3F3F"/>
              <w:left w:val="nil"/>
              <w:bottom w:val="double" w:sz="6" w:space="0" w:color="3F3F3F"/>
              <w:right w:val="double" w:sz="6" w:space="0" w:color="3F3F3F"/>
            </w:tcBorders>
            <w:shd w:val="clear" w:color="000000" w:fill="939598"/>
            <w:noWrap/>
            <w:vAlign w:val="center"/>
            <w:hideMark/>
          </w:tcPr>
          <w:p w14:paraId="1A6FB113" w14:textId="77777777" w:rsidR="003B511A" w:rsidRPr="003B511A" w:rsidRDefault="003B511A" w:rsidP="00C04EDE">
            <w:pPr>
              <w:spacing w:after="0" w:line="240" w:lineRule="auto"/>
              <w:jc w:val="center"/>
              <w:rPr>
                <w:rFonts w:ascii="Calibri" w:eastAsia="Times New Roman" w:hAnsi="Calibri" w:cs="Times New Roman"/>
                <w:b/>
                <w:bCs/>
                <w:color w:val="FFFFFF"/>
                <w:sz w:val="16"/>
                <w:szCs w:val="16"/>
                <w:lang w:eastAsia="cs-CZ"/>
              </w:rPr>
            </w:pPr>
            <w:r w:rsidRPr="003B511A">
              <w:rPr>
                <w:rFonts w:ascii="Calibri" w:eastAsia="Times New Roman" w:hAnsi="Calibri" w:cs="Times New Roman"/>
                <w:b/>
                <w:bCs/>
                <w:color w:val="FFFFFF"/>
                <w:sz w:val="16"/>
                <w:szCs w:val="16"/>
                <w:lang w:eastAsia="cs-CZ"/>
              </w:rPr>
              <w:t>PŘÍPRAVA VÝZVY</w:t>
            </w:r>
          </w:p>
        </w:tc>
        <w:tc>
          <w:tcPr>
            <w:tcW w:w="0" w:type="auto"/>
            <w:gridSpan w:val="2"/>
            <w:tcBorders>
              <w:top w:val="double" w:sz="6" w:space="0" w:color="3F3F3F"/>
              <w:left w:val="nil"/>
              <w:bottom w:val="double" w:sz="6" w:space="0" w:color="3F3F3F"/>
              <w:right w:val="double" w:sz="6" w:space="0" w:color="3F3F3F"/>
            </w:tcBorders>
            <w:shd w:val="clear" w:color="000000" w:fill="939598"/>
            <w:vAlign w:val="center"/>
            <w:hideMark/>
          </w:tcPr>
          <w:p w14:paraId="49E8EAB0" w14:textId="77777777" w:rsidR="003B511A" w:rsidRPr="003B511A" w:rsidRDefault="003B511A" w:rsidP="00C04EDE">
            <w:pPr>
              <w:spacing w:after="0" w:line="240" w:lineRule="auto"/>
              <w:jc w:val="center"/>
              <w:rPr>
                <w:rFonts w:ascii="Calibri" w:eastAsia="Times New Roman" w:hAnsi="Calibri" w:cs="Times New Roman"/>
                <w:b/>
                <w:bCs/>
                <w:color w:val="FFFFFF"/>
                <w:sz w:val="16"/>
                <w:szCs w:val="16"/>
                <w:lang w:eastAsia="cs-CZ"/>
              </w:rPr>
            </w:pPr>
            <w:r w:rsidRPr="003B511A">
              <w:rPr>
                <w:rFonts w:ascii="Calibri" w:eastAsia="Times New Roman" w:hAnsi="Calibri" w:cs="Times New Roman"/>
                <w:b/>
                <w:bCs/>
                <w:color w:val="FFFFFF"/>
                <w:sz w:val="16"/>
                <w:szCs w:val="16"/>
                <w:lang w:eastAsia="cs-CZ"/>
              </w:rPr>
              <w:t>VYHLÁŠENÍ VÝZVY</w:t>
            </w:r>
          </w:p>
        </w:tc>
        <w:tc>
          <w:tcPr>
            <w:tcW w:w="0" w:type="auto"/>
            <w:gridSpan w:val="4"/>
            <w:tcBorders>
              <w:top w:val="double" w:sz="6" w:space="0" w:color="3F3F3F"/>
              <w:left w:val="nil"/>
              <w:bottom w:val="double" w:sz="6" w:space="0" w:color="3F3F3F"/>
              <w:right w:val="double" w:sz="6" w:space="0" w:color="3F3F3F"/>
            </w:tcBorders>
            <w:shd w:val="clear" w:color="000000" w:fill="939598"/>
            <w:noWrap/>
            <w:vAlign w:val="center"/>
            <w:hideMark/>
          </w:tcPr>
          <w:p w14:paraId="0780320A" w14:textId="77777777" w:rsidR="003B511A" w:rsidRPr="003B511A" w:rsidRDefault="003B511A" w:rsidP="00C04EDE">
            <w:pPr>
              <w:spacing w:after="0" w:line="240" w:lineRule="auto"/>
              <w:jc w:val="center"/>
              <w:rPr>
                <w:rFonts w:ascii="Calibri" w:eastAsia="Times New Roman" w:hAnsi="Calibri" w:cs="Times New Roman"/>
                <w:b/>
                <w:bCs/>
                <w:color w:val="FFFFFF"/>
                <w:sz w:val="16"/>
                <w:szCs w:val="16"/>
                <w:lang w:eastAsia="cs-CZ"/>
              </w:rPr>
            </w:pPr>
            <w:r w:rsidRPr="003B511A">
              <w:rPr>
                <w:rFonts w:ascii="Calibri" w:eastAsia="Times New Roman" w:hAnsi="Calibri" w:cs="Times New Roman"/>
                <w:b/>
                <w:bCs/>
                <w:color w:val="FFFFFF"/>
                <w:sz w:val="16"/>
                <w:szCs w:val="16"/>
                <w:lang w:eastAsia="cs-CZ"/>
              </w:rPr>
              <w:t>PRACOVNÍ SKUPINA</w:t>
            </w:r>
          </w:p>
        </w:tc>
        <w:tc>
          <w:tcPr>
            <w:tcW w:w="0" w:type="auto"/>
            <w:gridSpan w:val="4"/>
            <w:tcBorders>
              <w:top w:val="double" w:sz="6" w:space="0" w:color="3F3F3F"/>
              <w:left w:val="nil"/>
              <w:bottom w:val="double" w:sz="6" w:space="0" w:color="3F3F3F"/>
              <w:right w:val="double" w:sz="6" w:space="0" w:color="3F3F3F"/>
            </w:tcBorders>
            <w:shd w:val="clear" w:color="000000" w:fill="939598"/>
            <w:noWrap/>
            <w:vAlign w:val="center"/>
            <w:hideMark/>
          </w:tcPr>
          <w:p w14:paraId="5C0C63C7" w14:textId="77777777" w:rsidR="003B511A" w:rsidRPr="003B511A" w:rsidRDefault="003B511A" w:rsidP="00C04EDE">
            <w:pPr>
              <w:spacing w:after="0" w:line="240" w:lineRule="auto"/>
              <w:jc w:val="center"/>
              <w:rPr>
                <w:rFonts w:ascii="Calibri" w:eastAsia="Times New Roman" w:hAnsi="Calibri" w:cs="Times New Roman"/>
                <w:b/>
                <w:bCs/>
                <w:color w:val="FFFFFF"/>
                <w:sz w:val="16"/>
                <w:szCs w:val="16"/>
                <w:lang w:eastAsia="cs-CZ"/>
              </w:rPr>
            </w:pPr>
            <w:r w:rsidRPr="003B511A">
              <w:rPr>
                <w:rFonts w:ascii="Calibri" w:eastAsia="Times New Roman" w:hAnsi="Calibri" w:cs="Times New Roman"/>
                <w:b/>
                <w:bCs/>
                <w:color w:val="FFFFFF"/>
                <w:sz w:val="16"/>
                <w:szCs w:val="16"/>
                <w:lang w:eastAsia="cs-CZ"/>
              </w:rPr>
              <w:t>ŘÍDÍCÍ VÝBOR ITI</w:t>
            </w:r>
          </w:p>
        </w:tc>
        <w:tc>
          <w:tcPr>
            <w:tcW w:w="0" w:type="auto"/>
            <w:tcBorders>
              <w:top w:val="double" w:sz="6" w:space="0" w:color="3F3F3F"/>
              <w:left w:val="nil"/>
              <w:bottom w:val="double" w:sz="6" w:space="0" w:color="3F3F3F"/>
              <w:right w:val="double" w:sz="6" w:space="0" w:color="3F3F3F"/>
            </w:tcBorders>
            <w:shd w:val="clear" w:color="000000" w:fill="939598"/>
            <w:noWrap/>
            <w:vAlign w:val="center"/>
            <w:hideMark/>
          </w:tcPr>
          <w:p w14:paraId="625CA155" w14:textId="77777777" w:rsidR="003B511A" w:rsidRPr="003B511A" w:rsidRDefault="003B511A" w:rsidP="00C04EDE">
            <w:pPr>
              <w:spacing w:after="0" w:line="240" w:lineRule="auto"/>
              <w:jc w:val="center"/>
              <w:rPr>
                <w:rFonts w:ascii="Calibri" w:eastAsia="Times New Roman" w:hAnsi="Calibri" w:cs="Times New Roman"/>
                <w:b/>
                <w:bCs/>
                <w:color w:val="FFFFFF"/>
                <w:sz w:val="16"/>
                <w:szCs w:val="16"/>
                <w:lang w:eastAsia="cs-CZ"/>
              </w:rPr>
            </w:pPr>
            <w:r w:rsidRPr="003B511A">
              <w:rPr>
                <w:rFonts w:ascii="Calibri" w:eastAsia="Times New Roman" w:hAnsi="Calibri" w:cs="Times New Roman"/>
                <w:b/>
                <w:bCs/>
                <w:color w:val="FFFFFF"/>
                <w:sz w:val="16"/>
                <w:szCs w:val="16"/>
                <w:lang w:eastAsia="cs-CZ"/>
              </w:rPr>
              <w:t>VYDÁNÍ STANOVISKA</w:t>
            </w:r>
          </w:p>
        </w:tc>
      </w:tr>
      <w:tr w:rsidR="00C04EDE" w:rsidRPr="00C04EDE" w14:paraId="64C3D013" w14:textId="77777777" w:rsidTr="00C04EDE">
        <w:trPr>
          <w:trHeight w:val="1770"/>
        </w:trPr>
        <w:tc>
          <w:tcPr>
            <w:tcW w:w="0" w:type="auto"/>
            <w:vMerge w:val="restart"/>
            <w:tcBorders>
              <w:top w:val="nil"/>
              <w:left w:val="double" w:sz="6" w:space="0" w:color="3F3F3F"/>
              <w:bottom w:val="double" w:sz="6" w:space="0" w:color="3F3F3F"/>
              <w:right w:val="single" w:sz="8" w:space="0" w:color="3F3F3F"/>
            </w:tcBorders>
            <w:shd w:val="clear" w:color="auto" w:fill="auto"/>
            <w:vAlign w:val="center"/>
            <w:hideMark/>
          </w:tcPr>
          <w:p w14:paraId="7EC4CF31" w14:textId="77777777" w:rsidR="003B511A" w:rsidRPr="003B511A" w:rsidRDefault="003B511A" w:rsidP="00C04EDE">
            <w:pPr>
              <w:spacing w:after="0" w:line="240" w:lineRule="auto"/>
              <w:jc w:val="center"/>
              <w:rPr>
                <w:rFonts w:ascii="Calibri" w:eastAsia="Times New Roman" w:hAnsi="Calibri" w:cs="Times New Roman"/>
                <w:b/>
                <w:bCs/>
                <w:color w:val="000000"/>
                <w:sz w:val="16"/>
                <w:szCs w:val="16"/>
                <w:lang w:eastAsia="cs-CZ"/>
              </w:rPr>
            </w:pPr>
            <w:r w:rsidRPr="003B511A">
              <w:rPr>
                <w:rFonts w:ascii="Calibri" w:eastAsia="Times New Roman" w:hAnsi="Calibri" w:cs="Times New Roman"/>
                <w:b/>
                <w:bCs/>
                <w:color w:val="000000"/>
                <w:sz w:val="16"/>
                <w:szCs w:val="16"/>
                <w:lang w:eastAsia="cs-CZ"/>
              </w:rPr>
              <w:t>Výkonný tým Nositele ITI</w:t>
            </w:r>
          </w:p>
        </w:tc>
        <w:tc>
          <w:tcPr>
            <w:tcW w:w="0" w:type="auto"/>
            <w:tcBorders>
              <w:top w:val="nil"/>
              <w:left w:val="nil"/>
              <w:bottom w:val="single" w:sz="4" w:space="0" w:color="3F3F3F"/>
              <w:right w:val="single" w:sz="4" w:space="0" w:color="3F3F3F"/>
            </w:tcBorders>
            <w:shd w:val="clear" w:color="auto" w:fill="auto"/>
            <w:vAlign w:val="center"/>
            <w:hideMark/>
          </w:tcPr>
          <w:p w14:paraId="5F4D7665" w14:textId="77777777" w:rsidR="003B511A" w:rsidRPr="003B511A" w:rsidRDefault="003B511A" w:rsidP="00C04EDE">
            <w:pPr>
              <w:spacing w:after="0" w:line="240" w:lineRule="auto"/>
              <w:jc w:val="center"/>
              <w:rPr>
                <w:rFonts w:ascii="Calibri" w:eastAsia="Times New Roman" w:hAnsi="Calibri" w:cs="Times New Roman"/>
                <w:color w:val="000000"/>
                <w:sz w:val="16"/>
                <w:szCs w:val="16"/>
                <w:lang w:eastAsia="cs-CZ"/>
              </w:rPr>
            </w:pPr>
            <w:r w:rsidRPr="003B511A">
              <w:rPr>
                <w:rFonts w:ascii="Calibri" w:eastAsia="Times New Roman" w:hAnsi="Calibri" w:cs="Times New Roman"/>
                <w:color w:val="000000"/>
                <w:sz w:val="16"/>
                <w:szCs w:val="16"/>
                <w:lang w:eastAsia="cs-CZ"/>
              </w:rPr>
              <w:t>Analýza absorpční kapacity - &gt; stanovení alokace výzvy</w:t>
            </w:r>
          </w:p>
        </w:tc>
        <w:tc>
          <w:tcPr>
            <w:tcW w:w="0" w:type="auto"/>
            <w:tcBorders>
              <w:top w:val="nil"/>
              <w:left w:val="nil"/>
              <w:bottom w:val="single" w:sz="4" w:space="0" w:color="3F3F3F"/>
              <w:right w:val="single" w:sz="4" w:space="0" w:color="3F3F3F"/>
            </w:tcBorders>
            <w:shd w:val="clear" w:color="auto" w:fill="auto"/>
            <w:vAlign w:val="center"/>
            <w:hideMark/>
          </w:tcPr>
          <w:p w14:paraId="39C3FA9A" w14:textId="77777777" w:rsidR="003B511A" w:rsidRPr="003B511A" w:rsidRDefault="003B511A" w:rsidP="00C04EDE">
            <w:pPr>
              <w:spacing w:after="0" w:line="240" w:lineRule="auto"/>
              <w:jc w:val="center"/>
              <w:rPr>
                <w:rFonts w:ascii="Calibri" w:eastAsia="Times New Roman" w:hAnsi="Calibri" w:cs="Times New Roman"/>
                <w:color w:val="000000"/>
                <w:sz w:val="16"/>
                <w:szCs w:val="16"/>
                <w:lang w:eastAsia="cs-CZ"/>
              </w:rPr>
            </w:pPr>
            <w:r w:rsidRPr="003B511A">
              <w:rPr>
                <w:rFonts w:ascii="Calibri" w:eastAsia="Times New Roman" w:hAnsi="Calibri" w:cs="Times New Roman"/>
                <w:color w:val="000000"/>
                <w:sz w:val="16"/>
                <w:szCs w:val="16"/>
                <w:lang w:eastAsia="cs-CZ"/>
              </w:rPr>
              <w:t>Příprava textu a parametrů výzvy</w:t>
            </w:r>
          </w:p>
        </w:tc>
        <w:tc>
          <w:tcPr>
            <w:tcW w:w="0" w:type="auto"/>
            <w:tcBorders>
              <w:top w:val="nil"/>
              <w:left w:val="nil"/>
              <w:bottom w:val="single" w:sz="4" w:space="0" w:color="3F3F3F"/>
              <w:right w:val="single" w:sz="8" w:space="0" w:color="3F3F3F"/>
            </w:tcBorders>
            <w:shd w:val="clear" w:color="auto" w:fill="auto"/>
            <w:vAlign w:val="center"/>
            <w:hideMark/>
          </w:tcPr>
          <w:p w14:paraId="2E71ADBA" w14:textId="77777777" w:rsidR="003B511A" w:rsidRPr="003B511A" w:rsidRDefault="003B511A" w:rsidP="00C04EDE">
            <w:pPr>
              <w:spacing w:after="0" w:line="240" w:lineRule="auto"/>
              <w:jc w:val="center"/>
              <w:rPr>
                <w:rFonts w:ascii="Calibri" w:eastAsia="Times New Roman" w:hAnsi="Calibri" w:cs="Times New Roman"/>
                <w:color w:val="000000"/>
                <w:sz w:val="16"/>
                <w:szCs w:val="16"/>
                <w:lang w:eastAsia="cs-CZ"/>
              </w:rPr>
            </w:pPr>
            <w:r w:rsidRPr="003B511A">
              <w:rPr>
                <w:rFonts w:ascii="Calibri" w:eastAsia="Times New Roman" w:hAnsi="Calibri" w:cs="Times New Roman"/>
                <w:color w:val="000000"/>
                <w:sz w:val="16"/>
                <w:szCs w:val="16"/>
                <w:lang w:eastAsia="cs-CZ"/>
              </w:rPr>
              <w:t>Vyhlášení výzvy a její zveřejnění (úřední desky hl. m. Prahy a SČK, web ITI Praha)</w:t>
            </w:r>
          </w:p>
        </w:tc>
        <w:tc>
          <w:tcPr>
            <w:tcW w:w="0" w:type="auto"/>
            <w:tcBorders>
              <w:top w:val="nil"/>
              <w:left w:val="nil"/>
              <w:bottom w:val="single" w:sz="4" w:space="0" w:color="3F3F3F"/>
              <w:right w:val="single" w:sz="4" w:space="0" w:color="3F3F3F"/>
            </w:tcBorders>
            <w:shd w:val="clear" w:color="auto" w:fill="auto"/>
            <w:vAlign w:val="center"/>
            <w:hideMark/>
          </w:tcPr>
          <w:p w14:paraId="5A2292DC" w14:textId="77777777" w:rsidR="003B511A" w:rsidRPr="003B511A" w:rsidRDefault="003B511A" w:rsidP="00C04EDE">
            <w:pPr>
              <w:spacing w:after="0" w:line="240" w:lineRule="auto"/>
              <w:jc w:val="center"/>
              <w:rPr>
                <w:rFonts w:ascii="Calibri" w:eastAsia="Times New Roman" w:hAnsi="Calibri" w:cs="Times New Roman"/>
                <w:color w:val="000000"/>
                <w:sz w:val="16"/>
                <w:szCs w:val="16"/>
                <w:lang w:eastAsia="cs-CZ"/>
              </w:rPr>
            </w:pPr>
            <w:r w:rsidRPr="003B511A">
              <w:rPr>
                <w:rFonts w:ascii="Calibri" w:eastAsia="Times New Roman" w:hAnsi="Calibri" w:cs="Times New Roman"/>
                <w:color w:val="000000"/>
                <w:sz w:val="16"/>
                <w:szCs w:val="16"/>
                <w:lang w:eastAsia="cs-CZ"/>
              </w:rPr>
              <w:t>Zahájení příjmu projektových záměrů</w:t>
            </w:r>
          </w:p>
        </w:tc>
        <w:tc>
          <w:tcPr>
            <w:tcW w:w="0" w:type="auto"/>
            <w:tcBorders>
              <w:top w:val="nil"/>
              <w:left w:val="nil"/>
              <w:bottom w:val="single" w:sz="4" w:space="0" w:color="3F3F3F"/>
              <w:right w:val="single" w:sz="8" w:space="0" w:color="auto"/>
            </w:tcBorders>
            <w:shd w:val="clear" w:color="auto" w:fill="auto"/>
            <w:vAlign w:val="center"/>
            <w:hideMark/>
          </w:tcPr>
          <w:p w14:paraId="7B68D70A" w14:textId="77777777" w:rsidR="003B511A" w:rsidRPr="003B511A" w:rsidRDefault="003B511A" w:rsidP="00C04EDE">
            <w:pPr>
              <w:spacing w:after="0" w:line="240" w:lineRule="auto"/>
              <w:jc w:val="center"/>
              <w:rPr>
                <w:rFonts w:ascii="Calibri" w:eastAsia="Times New Roman" w:hAnsi="Calibri" w:cs="Times New Roman"/>
                <w:color w:val="000000"/>
                <w:sz w:val="16"/>
                <w:szCs w:val="16"/>
                <w:lang w:eastAsia="cs-CZ"/>
              </w:rPr>
            </w:pPr>
            <w:r w:rsidRPr="003B511A">
              <w:rPr>
                <w:rFonts w:ascii="Calibri" w:eastAsia="Times New Roman" w:hAnsi="Calibri" w:cs="Times New Roman"/>
                <w:color w:val="000000"/>
                <w:sz w:val="16"/>
                <w:szCs w:val="16"/>
                <w:lang w:eastAsia="cs-CZ"/>
              </w:rPr>
              <w:t>Ukončení příjmu projektových záměrů</w:t>
            </w:r>
          </w:p>
        </w:tc>
        <w:tc>
          <w:tcPr>
            <w:tcW w:w="0" w:type="auto"/>
            <w:tcBorders>
              <w:top w:val="nil"/>
              <w:left w:val="nil"/>
              <w:bottom w:val="single" w:sz="4" w:space="0" w:color="3F3F3F"/>
              <w:right w:val="single" w:sz="4" w:space="0" w:color="auto"/>
            </w:tcBorders>
            <w:shd w:val="clear" w:color="auto" w:fill="auto"/>
            <w:vAlign w:val="center"/>
            <w:hideMark/>
          </w:tcPr>
          <w:p w14:paraId="000E81AA" w14:textId="77777777" w:rsidR="003B511A" w:rsidRPr="003B511A" w:rsidRDefault="003B511A" w:rsidP="00C04EDE">
            <w:pPr>
              <w:spacing w:after="0" w:line="240" w:lineRule="auto"/>
              <w:jc w:val="center"/>
              <w:rPr>
                <w:rFonts w:ascii="Calibri" w:eastAsia="Times New Roman" w:hAnsi="Calibri" w:cs="Times New Roman"/>
                <w:color w:val="000000"/>
                <w:sz w:val="16"/>
                <w:szCs w:val="16"/>
                <w:lang w:eastAsia="cs-CZ"/>
              </w:rPr>
            </w:pPr>
            <w:r w:rsidRPr="003B511A">
              <w:rPr>
                <w:rFonts w:ascii="Calibri" w:eastAsia="Times New Roman" w:hAnsi="Calibri" w:cs="Times New Roman"/>
                <w:color w:val="000000"/>
                <w:sz w:val="16"/>
                <w:szCs w:val="16"/>
                <w:lang w:eastAsia="cs-CZ"/>
              </w:rPr>
              <w:t>Kontrola souladu předložených projektových záměrů a</w:t>
            </w:r>
          </w:p>
        </w:tc>
        <w:tc>
          <w:tcPr>
            <w:tcW w:w="0" w:type="auto"/>
            <w:tcBorders>
              <w:top w:val="nil"/>
              <w:left w:val="nil"/>
              <w:bottom w:val="single" w:sz="4" w:space="0" w:color="3F3F3F"/>
              <w:right w:val="single" w:sz="4" w:space="0" w:color="auto"/>
            </w:tcBorders>
            <w:shd w:val="clear" w:color="auto" w:fill="auto"/>
            <w:vAlign w:val="center"/>
            <w:hideMark/>
          </w:tcPr>
          <w:p w14:paraId="479100F1" w14:textId="77777777" w:rsidR="003B511A" w:rsidRPr="003B511A" w:rsidRDefault="003B511A" w:rsidP="00C04EDE">
            <w:pPr>
              <w:spacing w:after="0" w:line="240" w:lineRule="auto"/>
              <w:jc w:val="center"/>
              <w:rPr>
                <w:rFonts w:ascii="Calibri" w:eastAsia="Times New Roman" w:hAnsi="Calibri" w:cs="Times New Roman"/>
                <w:color w:val="000000"/>
                <w:sz w:val="16"/>
                <w:szCs w:val="16"/>
                <w:lang w:eastAsia="cs-CZ"/>
              </w:rPr>
            </w:pPr>
            <w:r w:rsidRPr="003B511A">
              <w:rPr>
                <w:rFonts w:ascii="Calibri" w:eastAsia="Times New Roman" w:hAnsi="Calibri" w:cs="Times New Roman"/>
                <w:color w:val="000000"/>
                <w:sz w:val="16"/>
                <w:szCs w:val="16"/>
                <w:lang w:eastAsia="cs-CZ"/>
              </w:rPr>
              <w:t>Odeslání pozvánky na pracovní skupinu</w:t>
            </w:r>
          </w:p>
        </w:tc>
        <w:tc>
          <w:tcPr>
            <w:tcW w:w="0" w:type="auto"/>
            <w:tcBorders>
              <w:top w:val="nil"/>
              <w:left w:val="nil"/>
              <w:bottom w:val="single" w:sz="4" w:space="0" w:color="3F3F3F"/>
              <w:right w:val="single" w:sz="4" w:space="0" w:color="auto"/>
            </w:tcBorders>
            <w:shd w:val="clear" w:color="auto" w:fill="auto"/>
            <w:vAlign w:val="center"/>
            <w:hideMark/>
          </w:tcPr>
          <w:p w14:paraId="20DE0182" w14:textId="77777777" w:rsidR="003B511A" w:rsidRPr="003B511A" w:rsidRDefault="003B511A" w:rsidP="00C04EDE">
            <w:pPr>
              <w:spacing w:after="0" w:line="240" w:lineRule="auto"/>
              <w:jc w:val="center"/>
              <w:rPr>
                <w:rFonts w:ascii="Calibri" w:eastAsia="Times New Roman" w:hAnsi="Calibri" w:cs="Times New Roman"/>
                <w:color w:val="000000"/>
                <w:sz w:val="16"/>
                <w:szCs w:val="16"/>
                <w:lang w:eastAsia="cs-CZ"/>
              </w:rPr>
            </w:pPr>
            <w:r w:rsidRPr="003B511A">
              <w:rPr>
                <w:rFonts w:ascii="Calibri" w:eastAsia="Times New Roman" w:hAnsi="Calibri" w:cs="Times New Roman"/>
                <w:color w:val="000000"/>
                <w:sz w:val="16"/>
                <w:szCs w:val="16"/>
                <w:lang w:eastAsia="cs-CZ"/>
              </w:rPr>
              <w:t>Potvrzení účasti na jednání pracovní skupiny</w:t>
            </w:r>
          </w:p>
        </w:tc>
        <w:tc>
          <w:tcPr>
            <w:tcW w:w="0" w:type="auto"/>
            <w:tcBorders>
              <w:top w:val="nil"/>
              <w:left w:val="nil"/>
              <w:bottom w:val="single" w:sz="4" w:space="0" w:color="3F3F3F"/>
              <w:right w:val="single" w:sz="8" w:space="0" w:color="auto"/>
            </w:tcBorders>
            <w:shd w:val="clear" w:color="auto" w:fill="auto"/>
            <w:vAlign w:val="center"/>
            <w:hideMark/>
          </w:tcPr>
          <w:p w14:paraId="7FECA52D" w14:textId="77777777" w:rsidR="003B511A" w:rsidRPr="003B511A" w:rsidRDefault="003B511A" w:rsidP="00C04EDE">
            <w:pPr>
              <w:spacing w:after="0" w:line="240" w:lineRule="auto"/>
              <w:jc w:val="center"/>
              <w:rPr>
                <w:rFonts w:ascii="Calibri" w:eastAsia="Times New Roman" w:hAnsi="Calibri" w:cs="Times New Roman"/>
                <w:color w:val="000000"/>
                <w:sz w:val="16"/>
                <w:szCs w:val="16"/>
                <w:lang w:eastAsia="cs-CZ"/>
              </w:rPr>
            </w:pPr>
            <w:r w:rsidRPr="003B511A">
              <w:rPr>
                <w:rFonts w:ascii="Calibri" w:eastAsia="Times New Roman" w:hAnsi="Calibri" w:cs="Times New Roman"/>
                <w:color w:val="000000"/>
                <w:sz w:val="16"/>
                <w:szCs w:val="16"/>
                <w:lang w:eastAsia="cs-CZ"/>
              </w:rPr>
              <w:t>Jednání pracovní skupiny</w:t>
            </w:r>
          </w:p>
        </w:tc>
        <w:tc>
          <w:tcPr>
            <w:tcW w:w="0" w:type="auto"/>
            <w:tcBorders>
              <w:top w:val="nil"/>
              <w:left w:val="nil"/>
              <w:bottom w:val="single" w:sz="4" w:space="0" w:color="3F3F3F"/>
              <w:right w:val="single" w:sz="4" w:space="0" w:color="auto"/>
            </w:tcBorders>
            <w:shd w:val="clear" w:color="auto" w:fill="auto"/>
            <w:vAlign w:val="center"/>
            <w:hideMark/>
          </w:tcPr>
          <w:p w14:paraId="34899E18" w14:textId="77777777" w:rsidR="003B511A" w:rsidRPr="003B511A" w:rsidRDefault="003B511A" w:rsidP="00C04EDE">
            <w:pPr>
              <w:spacing w:after="0" w:line="240" w:lineRule="auto"/>
              <w:jc w:val="center"/>
              <w:rPr>
                <w:rFonts w:ascii="Calibri" w:eastAsia="Times New Roman" w:hAnsi="Calibri" w:cs="Times New Roman"/>
                <w:color w:val="000000"/>
                <w:sz w:val="16"/>
                <w:szCs w:val="16"/>
                <w:lang w:eastAsia="cs-CZ"/>
              </w:rPr>
            </w:pPr>
            <w:r w:rsidRPr="003B511A">
              <w:rPr>
                <w:rFonts w:ascii="Calibri" w:eastAsia="Times New Roman" w:hAnsi="Calibri" w:cs="Times New Roman"/>
                <w:color w:val="000000"/>
                <w:sz w:val="16"/>
                <w:szCs w:val="16"/>
                <w:lang w:eastAsia="cs-CZ"/>
              </w:rPr>
              <w:t>Zpracování podkladů pro jednání Řídícího výboru ITI</w:t>
            </w:r>
          </w:p>
        </w:tc>
        <w:tc>
          <w:tcPr>
            <w:tcW w:w="0" w:type="auto"/>
            <w:tcBorders>
              <w:top w:val="nil"/>
              <w:left w:val="nil"/>
              <w:bottom w:val="single" w:sz="4" w:space="0" w:color="3F3F3F"/>
              <w:right w:val="single" w:sz="4" w:space="0" w:color="auto"/>
            </w:tcBorders>
            <w:shd w:val="clear" w:color="auto" w:fill="auto"/>
            <w:vAlign w:val="center"/>
            <w:hideMark/>
          </w:tcPr>
          <w:p w14:paraId="1E82C42E" w14:textId="77777777" w:rsidR="003B511A" w:rsidRPr="003B511A" w:rsidRDefault="003B511A" w:rsidP="00C04EDE">
            <w:pPr>
              <w:spacing w:after="0" w:line="240" w:lineRule="auto"/>
              <w:jc w:val="center"/>
              <w:rPr>
                <w:rFonts w:ascii="Calibri" w:eastAsia="Times New Roman" w:hAnsi="Calibri" w:cs="Times New Roman"/>
                <w:color w:val="000000"/>
                <w:sz w:val="16"/>
                <w:szCs w:val="16"/>
                <w:lang w:eastAsia="cs-CZ"/>
              </w:rPr>
            </w:pPr>
            <w:r w:rsidRPr="003B511A">
              <w:rPr>
                <w:rFonts w:ascii="Calibri" w:eastAsia="Times New Roman" w:hAnsi="Calibri" w:cs="Times New Roman"/>
                <w:color w:val="000000"/>
                <w:sz w:val="16"/>
                <w:szCs w:val="16"/>
                <w:lang w:eastAsia="cs-CZ"/>
              </w:rPr>
              <w:t>Odeslání pozvánky a podkladů na jednání ŘV ITI</w:t>
            </w:r>
          </w:p>
        </w:tc>
        <w:tc>
          <w:tcPr>
            <w:tcW w:w="0" w:type="auto"/>
            <w:tcBorders>
              <w:top w:val="nil"/>
              <w:left w:val="nil"/>
              <w:bottom w:val="single" w:sz="4" w:space="0" w:color="3F3F3F"/>
              <w:right w:val="single" w:sz="4" w:space="0" w:color="auto"/>
            </w:tcBorders>
            <w:shd w:val="clear" w:color="auto" w:fill="auto"/>
            <w:vAlign w:val="center"/>
            <w:hideMark/>
          </w:tcPr>
          <w:p w14:paraId="19ACDACD" w14:textId="77777777" w:rsidR="003B511A" w:rsidRPr="003B511A" w:rsidRDefault="003B511A" w:rsidP="00C04EDE">
            <w:pPr>
              <w:spacing w:after="0" w:line="240" w:lineRule="auto"/>
              <w:jc w:val="center"/>
              <w:rPr>
                <w:rFonts w:ascii="Calibri" w:eastAsia="Times New Roman" w:hAnsi="Calibri" w:cs="Times New Roman"/>
                <w:color w:val="000000"/>
                <w:sz w:val="16"/>
                <w:szCs w:val="16"/>
                <w:lang w:eastAsia="cs-CZ"/>
              </w:rPr>
            </w:pPr>
            <w:r w:rsidRPr="003B511A">
              <w:rPr>
                <w:rFonts w:ascii="Calibri" w:eastAsia="Times New Roman" w:hAnsi="Calibri" w:cs="Times New Roman"/>
                <w:color w:val="000000"/>
                <w:sz w:val="16"/>
                <w:szCs w:val="16"/>
                <w:lang w:eastAsia="cs-CZ"/>
              </w:rPr>
              <w:t>Potvrzení účasti na jednání</w:t>
            </w:r>
          </w:p>
        </w:tc>
        <w:tc>
          <w:tcPr>
            <w:tcW w:w="0" w:type="auto"/>
            <w:tcBorders>
              <w:top w:val="nil"/>
              <w:left w:val="nil"/>
              <w:bottom w:val="single" w:sz="4" w:space="0" w:color="3F3F3F"/>
              <w:right w:val="single" w:sz="8" w:space="0" w:color="auto"/>
            </w:tcBorders>
            <w:shd w:val="clear" w:color="auto" w:fill="auto"/>
            <w:vAlign w:val="center"/>
            <w:hideMark/>
          </w:tcPr>
          <w:p w14:paraId="1752A5E5" w14:textId="77777777" w:rsidR="003B511A" w:rsidRPr="003B511A" w:rsidRDefault="003B511A" w:rsidP="00C04EDE">
            <w:pPr>
              <w:spacing w:after="0" w:line="240" w:lineRule="auto"/>
              <w:jc w:val="center"/>
              <w:rPr>
                <w:rFonts w:ascii="Calibri" w:eastAsia="Times New Roman" w:hAnsi="Calibri" w:cs="Times New Roman"/>
                <w:color w:val="000000"/>
                <w:sz w:val="16"/>
                <w:szCs w:val="16"/>
                <w:lang w:eastAsia="cs-CZ"/>
              </w:rPr>
            </w:pPr>
            <w:r w:rsidRPr="003B511A">
              <w:rPr>
                <w:rFonts w:ascii="Calibri" w:eastAsia="Times New Roman" w:hAnsi="Calibri" w:cs="Times New Roman"/>
                <w:color w:val="000000"/>
                <w:sz w:val="16"/>
                <w:szCs w:val="16"/>
                <w:lang w:eastAsia="cs-CZ"/>
              </w:rPr>
              <w:t>Jednání ŘV ITI</w:t>
            </w:r>
          </w:p>
        </w:tc>
        <w:tc>
          <w:tcPr>
            <w:tcW w:w="0" w:type="auto"/>
            <w:tcBorders>
              <w:top w:val="nil"/>
              <w:left w:val="nil"/>
              <w:bottom w:val="single" w:sz="4" w:space="0" w:color="3F3F3F"/>
              <w:right w:val="double" w:sz="6" w:space="0" w:color="3F3F3F"/>
            </w:tcBorders>
            <w:shd w:val="clear" w:color="auto" w:fill="auto"/>
            <w:vAlign w:val="center"/>
            <w:hideMark/>
          </w:tcPr>
          <w:p w14:paraId="58B2F73D" w14:textId="77777777" w:rsidR="003B511A" w:rsidRPr="003B511A" w:rsidRDefault="003B511A" w:rsidP="00C04EDE">
            <w:pPr>
              <w:spacing w:after="0" w:line="240" w:lineRule="auto"/>
              <w:jc w:val="center"/>
              <w:rPr>
                <w:rFonts w:ascii="Calibri" w:eastAsia="Times New Roman" w:hAnsi="Calibri" w:cs="Times New Roman"/>
                <w:color w:val="000000"/>
                <w:sz w:val="16"/>
                <w:szCs w:val="16"/>
                <w:lang w:eastAsia="cs-CZ"/>
              </w:rPr>
            </w:pPr>
            <w:r w:rsidRPr="003B511A">
              <w:rPr>
                <w:rFonts w:ascii="Calibri" w:eastAsia="Times New Roman" w:hAnsi="Calibri" w:cs="Times New Roman"/>
                <w:color w:val="000000"/>
                <w:sz w:val="16"/>
                <w:szCs w:val="16"/>
                <w:lang w:eastAsia="cs-CZ"/>
              </w:rPr>
              <w:t>Odeslání stanoviska ŘV ITI předkladatelům projektových záměrů</w:t>
            </w:r>
          </w:p>
        </w:tc>
      </w:tr>
      <w:tr w:rsidR="00C04EDE" w:rsidRPr="00C04EDE" w14:paraId="2F5E151D" w14:textId="77777777" w:rsidTr="00C04EDE">
        <w:trPr>
          <w:trHeight w:val="300"/>
        </w:trPr>
        <w:tc>
          <w:tcPr>
            <w:tcW w:w="0" w:type="auto"/>
            <w:vMerge/>
            <w:tcBorders>
              <w:top w:val="nil"/>
              <w:left w:val="double" w:sz="6" w:space="0" w:color="3F3F3F"/>
              <w:bottom w:val="double" w:sz="6" w:space="0" w:color="3F3F3F"/>
              <w:right w:val="single" w:sz="8" w:space="0" w:color="3F3F3F"/>
            </w:tcBorders>
            <w:vAlign w:val="center"/>
            <w:hideMark/>
          </w:tcPr>
          <w:p w14:paraId="47125ED7" w14:textId="77777777" w:rsidR="003B511A" w:rsidRPr="003B511A" w:rsidRDefault="003B511A" w:rsidP="00C04EDE">
            <w:pPr>
              <w:spacing w:after="0" w:line="240" w:lineRule="auto"/>
              <w:jc w:val="center"/>
              <w:rPr>
                <w:rFonts w:ascii="Calibri" w:eastAsia="Times New Roman" w:hAnsi="Calibri" w:cs="Times New Roman"/>
                <w:b/>
                <w:bCs/>
                <w:color w:val="000000"/>
                <w:sz w:val="16"/>
                <w:szCs w:val="16"/>
                <w:lang w:eastAsia="cs-CZ"/>
              </w:rPr>
            </w:pPr>
          </w:p>
        </w:tc>
        <w:tc>
          <w:tcPr>
            <w:tcW w:w="0" w:type="auto"/>
            <w:vMerge w:val="restart"/>
            <w:tcBorders>
              <w:top w:val="nil"/>
              <w:left w:val="single" w:sz="8" w:space="0" w:color="3F3F3F"/>
              <w:bottom w:val="double" w:sz="6" w:space="0" w:color="3F3F3F"/>
              <w:right w:val="single" w:sz="4" w:space="0" w:color="3F3F3F"/>
            </w:tcBorders>
            <w:shd w:val="clear" w:color="auto" w:fill="auto"/>
            <w:noWrap/>
            <w:vAlign w:val="center"/>
            <w:hideMark/>
          </w:tcPr>
          <w:p w14:paraId="26CD3433" w14:textId="77777777" w:rsidR="003B511A" w:rsidRPr="003B511A" w:rsidRDefault="003B511A" w:rsidP="00C04EDE">
            <w:pPr>
              <w:spacing w:after="0" w:line="240" w:lineRule="auto"/>
              <w:jc w:val="center"/>
              <w:rPr>
                <w:rFonts w:ascii="Calibri" w:eastAsia="Times New Roman" w:hAnsi="Calibri" w:cs="Times New Roman"/>
                <w:color w:val="000000"/>
                <w:sz w:val="16"/>
                <w:szCs w:val="16"/>
                <w:lang w:eastAsia="cs-CZ"/>
              </w:rPr>
            </w:pPr>
          </w:p>
        </w:tc>
        <w:tc>
          <w:tcPr>
            <w:tcW w:w="0" w:type="auto"/>
            <w:vMerge w:val="restart"/>
            <w:tcBorders>
              <w:top w:val="nil"/>
              <w:left w:val="nil"/>
              <w:bottom w:val="double" w:sz="6" w:space="0" w:color="3F3F3F"/>
              <w:right w:val="single" w:sz="4" w:space="0" w:color="3F3F3F"/>
            </w:tcBorders>
            <w:shd w:val="clear" w:color="000000" w:fill="8ED8F8"/>
            <w:vAlign w:val="center"/>
            <w:hideMark/>
          </w:tcPr>
          <w:p w14:paraId="2958570E" w14:textId="77777777" w:rsidR="003B511A" w:rsidRPr="003B511A" w:rsidRDefault="003B511A" w:rsidP="00C04EDE">
            <w:pPr>
              <w:spacing w:after="0" w:line="240" w:lineRule="auto"/>
              <w:jc w:val="center"/>
              <w:rPr>
                <w:rFonts w:ascii="Calibri" w:eastAsia="Times New Roman" w:hAnsi="Calibri" w:cs="Times New Roman"/>
                <w:sz w:val="16"/>
                <w:szCs w:val="16"/>
                <w:lang w:eastAsia="cs-CZ"/>
              </w:rPr>
            </w:pPr>
            <w:r w:rsidRPr="003B511A">
              <w:rPr>
                <w:rFonts w:ascii="Calibri" w:eastAsia="Times New Roman" w:hAnsi="Calibri" w:cs="Times New Roman"/>
                <w:sz w:val="16"/>
                <w:szCs w:val="16"/>
                <w:lang w:eastAsia="cs-CZ"/>
              </w:rPr>
              <w:t>KONTROLA ŘO 14 K.D. PŘED VYHLÁŠENÍM VÝZVY</w:t>
            </w:r>
          </w:p>
        </w:tc>
        <w:tc>
          <w:tcPr>
            <w:tcW w:w="0" w:type="auto"/>
            <w:vMerge w:val="restart"/>
            <w:tcBorders>
              <w:top w:val="nil"/>
              <w:left w:val="nil"/>
              <w:bottom w:val="double" w:sz="6" w:space="0" w:color="3F3F3F"/>
              <w:right w:val="nil"/>
            </w:tcBorders>
            <w:shd w:val="clear" w:color="000000" w:fill="8ED8F8"/>
            <w:vAlign w:val="center"/>
            <w:hideMark/>
          </w:tcPr>
          <w:p w14:paraId="3D107559" w14:textId="77777777" w:rsidR="003B511A" w:rsidRPr="003B511A" w:rsidRDefault="003B511A" w:rsidP="00C04EDE">
            <w:pPr>
              <w:spacing w:after="0" w:line="240" w:lineRule="auto"/>
              <w:jc w:val="center"/>
              <w:rPr>
                <w:rFonts w:ascii="Calibri" w:eastAsia="Times New Roman" w:hAnsi="Calibri" w:cs="Times New Roman"/>
                <w:sz w:val="16"/>
                <w:szCs w:val="16"/>
                <w:lang w:eastAsia="cs-CZ"/>
              </w:rPr>
            </w:pPr>
            <w:r w:rsidRPr="003B511A">
              <w:rPr>
                <w:rFonts w:ascii="Calibri" w:eastAsia="Times New Roman" w:hAnsi="Calibri" w:cs="Times New Roman"/>
                <w:sz w:val="16"/>
                <w:szCs w:val="16"/>
                <w:lang w:eastAsia="cs-CZ"/>
              </w:rPr>
              <w:t>PO SCHVÁLENÍ ŘV</w:t>
            </w:r>
          </w:p>
        </w:tc>
        <w:tc>
          <w:tcPr>
            <w:tcW w:w="0" w:type="auto"/>
            <w:gridSpan w:val="2"/>
            <w:vMerge w:val="restart"/>
            <w:tcBorders>
              <w:top w:val="single" w:sz="4" w:space="0" w:color="3F3F3F"/>
              <w:left w:val="single" w:sz="8" w:space="0" w:color="3F3F3F"/>
              <w:bottom w:val="double" w:sz="6" w:space="0" w:color="3F3F3F"/>
              <w:right w:val="single" w:sz="8" w:space="0" w:color="000000"/>
            </w:tcBorders>
            <w:shd w:val="clear" w:color="000000" w:fill="8ED8F8"/>
            <w:vAlign w:val="center"/>
            <w:hideMark/>
          </w:tcPr>
          <w:p w14:paraId="3B72B930" w14:textId="77777777" w:rsidR="003B511A" w:rsidRPr="003B511A" w:rsidRDefault="003B511A" w:rsidP="00C04EDE">
            <w:pPr>
              <w:spacing w:after="0" w:line="240" w:lineRule="auto"/>
              <w:jc w:val="center"/>
              <w:rPr>
                <w:rFonts w:ascii="Calibri" w:eastAsia="Times New Roman" w:hAnsi="Calibri" w:cs="Times New Roman"/>
                <w:sz w:val="16"/>
                <w:szCs w:val="16"/>
                <w:lang w:eastAsia="cs-CZ"/>
              </w:rPr>
            </w:pPr>
            <w:r w:rsidRPr="003B511A">
              <w:rPr>
                <w:rFonts w:ascii="Calibri" w:eastAsia="Times New Roman" w:hAnsi="Calibri" w:cs="Times New Roman"/>
                <w:sz w:val="16"/>
                <w:szCs w:val="16"/>
                <w:lang w:eastAsia="cs-CZ"/>
              </w:rPr>
              <w:t xml:space="preserve">MINIMÁLNĚ 30 </w:t>
            </w:r>
            <w:r w:rsidRPr="003B511A">
              <w:rPr>
                <w:rFonts w:ascii="Calibri" w:eastAsia="Times New Roman" w:hAnsi="Calibri" w:cs="Times New Roman"/>
                <w:sz w:val="16"/>
                <w:szCs w:val="16"/>
                <w:lang w:eastAsia="cs-CZ"/>
              </w:rPr>
              <w:br/>
              <w:t>K.D.</w:t>
            </w:r>
          </w:p>
        </w:tc>
        <w:tc>
          <w:tcPr>
            <w:tcW w:w="0" w:type="auto"/>
            <w:vMerge w:val="restart"/>
            <w:tcBorders>
              <w:top w:val="nil"/>
              <w:left w:val="nil"/>
              <w:bottom w:val="double" w:sz="6" w:space="0" w:color="3F3F3F"/>
              <w:right w:val="nil"/>
            </w:tcBorders>
            <w:shd w:val="clear" w:color="000000" w:fill="8ED8F8"/>
            <w:vAlign w:val="center"/>
            <w:hideMark/>
          </w:tcPr>
          <w:p w14:paraId="3B3748D2" w14:textId="77777777" w:rsidR="003B511A" w:rsidRPr="003B511A" w:rsidRDefault="003B511A" w:rsidP="00C04EDE">
            <w:pPr>
              <w:spacing w:after="0" w:line="240" w:lineRule="auto"/>
              <w:jc w:val="center"/>
              <w:rPr>
                <w:rFonts w:ascii="Calibri" w:eastAsia="Times New Roman" w:hAnsi="Calibri" w:cs="Times New Roman"/>
                <w:sz w:val="16"/>
                <w:szCs w:val="16"/>
                <w:lang w:eastAsia="cs-CZ"/>
              </w:rPr>
            </w:pPr>
            <w:r w:rsidRPr="003B511A">
              <w:rPr>
                <w:rFonts w:ascii="Calibri" w:eastAsia="Times New Roman" w:hAnsi="Calibri" w:cs="Times New Roman"/>
                <w:sz w:val="16"/>
                <w:szCs w:val="16"/>
                <w:lang w:eastAsia="cs-CZ"/>
              </w:rPr>
              <w:t>MINIMÁLNĚ 4 K.D. PO UKOČENÍ VÝZVY</w:t>
            </w:r>
          </w:p>
        </w:tc>
        <w:tc>
          <w:tcPr>
            <w:tcW w:w="0" w:type="auto"/>
            <w:vMerge w:val="restart"/>
            <w:tcBorders>
              <w:top w:val="nil"/>
              <w:left w:val="single" w:sz="4" w:space="0" w:color="3F3F3F"/>
              <w:bottom w:val="double" w:sz="6" w:space="0" w:color="3F3F3F"/>
              <w:right w:val="single" w:sz="4" w:space="0" w:color="3F3F3F"/>
            </w:tcBorders>
            <w:shd w:val="clear" w:color="000000" w:fill="8ED8F8"/>
            <w:vAlign w:val="center"/>
            <w:hideMark/>
          </w:tcPr>
          <w:p w14:paraId="52F166B9" w14:textId="77777777" w:rsidR="003B511A" w:rsidRPr="003B511A" w:rsidRDefault="003B511A" w:rsidP="00C04EDE">
            <w:pPr>
              <w:spacing w:after="0" w:line="240" w:lineRule="auto"/>
              <w:jc w:val="center"/>
              <w:rPr>
                <w:rFonts w:ascii="Calibri" w:eastAsia="Times New Roman" w:hAnsi="Calibri" w:cs="Times New Roman"/>
                <w:sz w:val="16"/>
                <w:szCs w:val="16"/>
                <w:lang w:eastAsia="cs-CZ"/>
              </w:rPr>
            </w:pPr>
            <w:r w:rsidRPr="003B511A">
              <w:rPr>
                <w:rFonts w:ascii="Calibri" w:eastAsia="Times New Roman" w:hAnsi="Calibri" w:cs="Times New Roman"/>
                <w:sz w:val="16"/>
                <w:szCs w:val="16"/>
                <w:lang w:eastAsia="cs-CZ"/>
              </w:rPr>
              <w:t>MINIMÁLNĚ 10 K.D. PŘED JEDNÁNÍM PS</w:t>
            </w:r>
          </w:p>
        </w:tc>
        <w:tc>
          <w:tcPr>
            <w:tcW w:w="0" w:type="auto"/>
            <w:vMerge w:val="restart"/>
            <w:tcBorders>
              <w:top w:val="nil"/>
              <w:left w:val="single" w:sz="4" w:space="0" w:color="3F3F3F"/>
              <w:bottom w:val="double" w:sz="6" w:space="0" w:color="3F3F3F"/>
              <w:right w:val="single" w:sz="4" w:space="0" w:color="3F3F3F"/>
            </w:tcBorders>
            <w:shd w:val="clear" w:color="000000" w:fill="8ED8F8"/>
            <w:vAlign w:val="center"/>
            <w:hideMark/>
          </w:tcPr>
          <w:p w14:paraId="11FE9729" w14:textId="77777777" w:rsidR="003B511A" w:rsidRPr="003B511A" w:rsidRDefault="003B511A" w:rsidP="00C04EDE">
            <w:pPr>
              <w:spacing w:after="0" w:line="240" w:lineRule="auto"/>
              <w:jc w:val="center"/>
              <w:rPr>
                <w:rFonts w:ascii="Calibri" w:eastAsia="Times New Roman" w:hAnsi="Calibri" w:cs="Times New Roman"/>
                <w:sz w:val="16"/>
                <w:szCs w:val="16"/>
                <w:lang w:eastAsia="cs-CZ"/>
              </w:rPr>
            </w:pPr>
            <w:r w:rsidRPr="003B511A">
              <w:rPr>
                <w:rFonts w:ascii="Calibri" w:eastAsia="Times New Roman" w:hAnsi="Calibri" w:cs="Times New Roman"/>
                <w:sz w:val="16"/>
                <w:szCs w:val="16"/>
                <w:lang w:eastAsia="cs-CZ"/>
              </w:rPr>
              <w:t>MINIMÁLNĚ 5 K.D. PŘED JEDNÁNÍM PS</w:t>
            </w:r>
          </w:p>
        </w:tc>
        <w:tc>
          <w:tcPr>
            <w:tcW w:w="0" w:type="auto"/>
            <w:tcBorders>
              <w:top w:val="nil"/>
              <w:left w:val="nil"/>
              <w:bottom w:val="nil"/>
              <w:right w:val="single" w:sz="8" w:space="0" w:color="auto"/>
            </w:tcBorders>
            <w:shd w:val="clear" w:color="000000" w:fill="8ED8F8"/>
            <w:noWrap/>
            <w:vAlign w:val="center"/>
            <w:hideMark/>
          </w:tcPr>
          <w:p w14:paraId="6EF9AC1A" w14:textId="77777777" w:rsidR="003B511A" w:rsidRPr="003B511A" w:rsidRDefault="003B511A" w:rsidP="00C04EDE">
            <w:pPr>
              <w:spacing w:after="0" w:line="240" w:lineRule="auto"/>
              <w:jc w:val="center"/>
              <w:rPr>
                <w:rFonts w:ascii="Calibri" w:eastAsia="Times New Roman" w:hAnsi="Calibri" w:cs="Times New Roman"/>
                <w:sz w:val="16"/>
                <w:szCs w:val="16"/>
                <w:lang w:eastAsia="cs-CZ"/>
              </w:rPr>
            </w:pPr>
          </w:p>
        </w:tc>
        <w:tc>
          <w:tcPr>
            <w:tcW w:w="0" w:type="auto"/>
            <w:vMerge w:val="restart"/>
            <w:tcBorders>
              <w:top w:val="nil"/>
              <w:left w:val="single" w:sz="8" w:space="0" w:color="auto"/>
              <w:bottom w:val="double" w:sz="6" w:space="0" w:color="3F3F3F"/>
              <w:right w:val="single" w:sz="4" w:space="0" w:color="auto"/>
            </w:tcBorders>
            <w:shd w:val="clear" w:color="000000" w:fill="8ED8F8"/>
            <w:vAlign w:val="center"/>
            <w:hideMark/>
          </w:tcPr>
          <w:p w14:paraId="7B4C41BA" w14:textId="77777777" w:rsidR="003B511A" w:rsidRPr="003B511A" w:rsidRDefault="003B511A" w:rsidP="00C04EDE">
            <w:pPr>
              <w:spacing w:after="0" w:line="240" w:lineRule="auto"/>
              <w:jc w:val="center"/>
              <w:rPr>
                <w:rFonts w:ascii="Calibri" w:eastAsia="Times New Roman" w:hAnsi="Calibri" w:cs="Times New Roman"/>
                <w:sz w:val="16"/>
                <w:szCs w:val="16"/>
                <w:lang w:eastAsia="cs-CZ"/>
              </w:rPr>
            </w:pPr>
            <w:r w:rsidRPr="003B511A">
              <w:rPr>
                <w:rFonts w:ascii="Calibri" w:eastAsia="Times New Roman" w:hAnsi="Calibri" w:cs="Times New Roman"/>
                <w:sz w:val="16"/>
                <w:szCs w:val="16"/>
                <w:lang w:eastAsia="cs-CZ"/>
              </w:rPr>
              <w:t>MINIMÁLNĚ 4 K.D. PO JEDNÁNÍ PS</w:t>
            </w:r>
          </w:p>
        </w:tc>
        <w:tc>
          <w:tcPr>
            <w:tcW w:w="0" w:type="auto"/>
            <w:vMerge w:val="restart"/>
            <w:tcBorders>
              <w:top w:val="nil"/>
              <w:left w:val="single" w:sz="4" w:space="0" w:color="auto"/>
              <w:bottom w:val="double" w:sz="6" w:space="0" w:color="3F3F3F"/>
              <w:right w:val="single" w:sz="4" w:space="0" w:color="auto"/>
            </w:tcBorders>
            <w:shd w:val="clear" w:color="000000" w:fill="8ED8F8"/>
            <w:vAlign w:val="center"/>
            <w:hideMark/>
          </w:tcPr>
          <w:p w14:paraId="37826625" w14:textId="77777777" w:rsidR="003B511A" w:rsidRPr="003B511A" w:rsidRDefault="003B511A" w:rsidP="00C04EDE">
            <w:pPr>
              <w:spacing w:after="0" w:line="240" w:lineRule="auto"/>
              <w:jc w:val="center"/>
              <w:rPr>
                <w:rFonts w:ascii="Calibri" w:eastAsia="Times New Roman" w:hAnsi="Calibri" w:cs="Times New Roman"/>
                <w:sz w:val="16"/>
                <w:szCs w:val="16"/>
                <w:lang w:eastAsia="cs-CZ"/>
              </w:rPr>
            </w:pPr>
            <w:r w:rsidRPr="003B511A">
              <w:rPr>
                <w:rFonts w:ascii="Calibri" w:eastAsia="Times New Roman" w:hAnsi="Calibri" w:cs="Times New Roman"/>
                <w:sz w:val="16"/>
                <w:szCs w:val="16"/>
                <w:lang w:eastAsia="cs-CZ"/>
              </w:rPr>
              <w:t>MINIMÁLNĚ 10 K.D. PŘED JEDNÁNÍM  ŘV</w:t>
            </w:r>
          </w:p>
        </w:tc>
        <w:tc>
          <w:tcPr>
            <w:tcW w:w="0" w:type="auto"/>
            <w:vMerge w:val="restart"/>
            <w:tcBorders>
              <w:top w:val="nil"/>
              <w:left w:val="single" w:sz="4" w:space="0" w:color="auto"/>
              <w:bottom w:val="double" w:sz="6" w:space="0" w:color="3F3F3F"/>
              <w:right w:val="single" w:sz="4" w:space="0" w:color="auto"/>
            </w:tcBorders>
            <w:shd w:val="clear" w:color="000000" w:fill="8ED8F8"/>
            <w:vAlign w:val="center"/>
            <w:hideMark/>
          </w:tcPr>
          <w:p w14:paraId="209570BC" w14:textId="77777777" w:rsidR="003B511A" w:rsidRPr="003B511A" w:rsidRDefault="003B511A" w:rsidP="00C04EDE">
            <w:pPr>
              <w:spacing w:after="0" w:line="240" w:lineRule="auto"/>
              <w:jc w:val="center"/>
              <w:rPr>
                <w:rFonts w:ascii="Calibri" w:eastAsia="Times New Roman" w:hAnsi="Calibri" w:cs="Times New Roman"/>
                <w:sz w:val="16"/>
                <w:szCs w:val="16"/>
                <w:lang w:eastAsia="cs-CZ"/>
              </w:rPr>
            </w:pPr>
            <w:r w:rsidRPr="003B511A">
              <w:rPr>
                <w:rFonts w:ascii="Calibri" w:eastAsia="Times New Roman" w:hAnsi="Calibri" w:cs="Times New Roman"/>
                <w:sz w:val="16"/>
                <w:szCs w:val="16"/>
                <w:lang w:eastAsia="cs-CZ"/>
              </w:rPr>
              <w:t>MINIMÁLNĚ 5 K.D. PŘED JEDNÁNÍM ŘV</w:t>
            </w:r>
          </w:p>
        </w:tc>
        <w:tc>
          <w:tcPr>
            <w:tcW w:w="0" w:type="auto"/>
            <w:tcBorders>
              <w:top w:val="nil"/>
              <w:left w:val="nil"/>
              <w:bottom w:val="nil"/>
              <w:right w:val="single" w:sz="8" w:space="0" w:color="auto"/>
            </w:tcBorders>
            <w:shd w:val="clear" w:color="000000" w:fill="8ED8F8"/>
            <w:noWrap/>
            <w:vAlign w:val="center"/>
            <w:hideMark/>
          </w:tcPr>
          <w:p w14:paraId="2012A73A" w14:textId="77777777" w:rsidR="003B511A" w:rsidRPr="003B511A" w:rsidRDefault="003B511A" w:rsidP="00C04EDE">
            <w:pPr>
              <w:spacing w:after="0" w:line="240" w:lineRule="auto"/>
              <w:jc w:val="center"/>
              <w:rPr>
                <w:rFonts w:ascii="Calibri" w:eastAsia="Times New Roman" w:hAnsi="Calibri" w:cs="Times New Roman"/>
                <w:sz w:val="16"/>
                <w:szCs w:val="16"/>
                <w:lang w:eastAsia="cs-CZ"/>
              </w:rPr>
            </w:pPr>
          </w:p>
        </w:tc>
        <w:tc>
          <w:tcPr>
            <w:tcW w:w="0" w:type="auto"/>
            <w:vMerge w:val="restart"/>
            <w:tcBorders>
              <w:top w:val="nil"/>
              <w:left w:val="single" w:sz="8" w:space="0" w:color="auto"/>
              <w:bottom w:val="double" w:sz="6" w:space="0" w:color="3F3F3F"/>
              <w:right w:val="double" w:sz="6" w:space="0" w:color="3F3F3F"/>
            </w:tcBorders>
            <w:shd w:val="clear" w:color="000000" w:fill="8ED8F8"/>
            <w:vAlign w:val="center"/>
            <w:hideMark/>
          </w:tcPr>
          <w:p w14:paraId="06A62820" w14:textId="77777777" w:rsidR="003B511A" w:rsidRPr="003B511A" w:rsidRDefault="003B511A" w:rsidP="00C04EDE">
            <w:pPr>
              <w:spacing w:after="0" w:line="240" w:lineRule="auto"/>
              <w:jc w:val="center"/>
              <w:rPr>
                <w:rFonts w:ascii="Calibri" w:eastAsia="Times New Roman" w:hAnsi="Calibri" w:cs="Times New Roman"/>
                <w:sz w:val="16"/>
                <w:szCs w:val="16"/>
                <w:lang w:eastAsia="cs-CZ"/>
              </w:rPr>
            </w:pPr>
            <w:r w:rsidRPr="003B511A">
              <w:rPr>
                <w:rFonts w:ascii="Calibri" w:eastAsia="Times New Roman" w:hAnsi="Calibri" w:cs="Times New Roman"/>
                <w:sz w:val="16"/>
                <w:szCs w:val="16"/>
                <w:lang w:eastAsia="cs-CZ"/>
              </w:rPr>
              <w:t>DO 7 K.D. PO JEDNÁNÍ ŘV</w:t>
            </w:r>
          </w:p>
        </w:tc>
      </w:tr>
      <w:tr w:rsidR="003B511A" w:rsidRPr="00C04EDE" w14:paraId="0A4BD2BA" w14:textId="77777777" w:rsidTr="00C04EDE">
        <w:trPr>
          <w:trHeight w:val="1170"/>
        </w:trPr>
        <w:tc>
          <w:tcPr>
            <w:tcW w:w="0" w:type="auto"/>
            <w:vMerge/>
            <w:tcBorders>
              <w:top w:val="nil"/>
              <w:left w:val="double" w:sz="6" w:space="0" w:color="3F3F3F"/>
              <w:bottom w:val="double" w:sz="6" w:space="0" w:color="3F3F3F"/>
              <w:right w:val="single" w:sz="8" w:space="0" w:color="3F3F3F"/>
            </w:tcBorders>
            <w:vAlign w:val="center"/>
            <w:hideMark/>
          </w:tcPr>
          <w:p w14:paraId="475CC9EF" w14:textId="77777777" w:rsidR="003B511A" w:rsidRPr="003B511A" w:rsidRDefault="003B511A" w:rsidP="00C04EDE">
            <w:pPr>
              <w:spacing w:after="0" w:line="240" w:lineRule="auto"/>
              <w:jc w:val="center"/>
              <w:rPr>
                <w:rFonts w:ascii="Calibri" w:eastAsia="Times New Roman" w:hAnsi="Calibri" w:cs="Times New Roman"/>
                <w:b/>
                <w:bCs/>
                <w:color w:val="000000"/>
                <w:sz w:val="16"/>
                <w:szCs w:val="16"/>
                <w:lang w:eastAsia="cs-CZ"/>
              </w:rPr>
            </w:pPr>
          </w:p>
        </w:tc>
        <w:tc>
          <w:tcPr>
            <w:tcW w:w="0" w:type="auto"/>
            <w:vMerge/>
            <w:tcBorders>
              <w:top w:val="nil"/>
              <w:left w:val="single" w:sz="8" w:space="0" w:color="3F3F3F"/>
              <w:bottom w:val="double" w:sz="6" w:space="0" w:color="3F3F3F"/>
              <w:right w:val="single" w:sz="4" w:space="0" w:color="3F3F3F"/>
            </w:tcBorders>
            <w:vAlign w:val="center"/>
            <w:hideMark/>
          </w:tcPr>
          <w:p w14:paraId="4DBBABD7" w14:textId="77777777" w:rsidR="003B511A" w:rsidRPr="003B511A" w:rsidRDefault="003B511A" w:rsidP="00C04EDE">
            <w:pPr>
              <w:spacing w:after="0" w:line="240" w:lineRule="auto"/>
              <w:jc w:val="center"/>
              <w:rPr>
                <w:rFonts w:ascii="Calibri" w:eastAsia="Times New Roman" w:hAnsi="Calibri" w:cs="Times New Roman"/>
                <w:color w:val="000000"/>
                <w:sz w:val="16"/>
                <w:szCs w:val="16"/>
                <w:lang w:eastAsia="cs-CZ"/>
              </w:rPr>
            </w:pPr>
          </w:p>
        </w:tc>
        <w:tc>
          <w:tcPr>
            <w:tcW w:w="0" w:type="auto"/>
            <w:vMerge/>
            <w:tcBorders>
              <w:top w:val="nil"/>
              <w:left w:val="nil"/>
              <w:bottom w:val="double" w:sz="6" w:space="0" w:color="3F3F3F"/>
              <w:right w:val="single" w:sz="4" w:space="0" w:color="3F3F3F"/>
            </w:tcBorders>
            <w:vAlign w:val="center"/>
            <w:hideMark/>
          </w:tcPr>
          <w:p w14:paraId="33BC4507" w14:textId="77777777" w:rsidR="003B511A" w:rsidRPr="003B511A" w:rsidRDefault="003B511A" w:rsidP="00C04EDE">
            <w:pPr>
              <w:spacing w:after="0" w:line="240" w:lineRule="auto"/>
              <w:jc w:val="center"/>
              <w:rPr>
                <w:rFonts w:ascii="Calibri" w:eastAsia="Times New Roman" w:hAnsi="Calibri" w:cs="Times New Roman"/>
                <w:sz w:val="16"/>
                <w:szCs w:val="16"/>
                <w:lang w:eastAsia="cs-CZ"/>
              </w:rPr>
            </w:pPr>
          </w:p>
        </w:tc>
        <w:tc>
          <w:tcPr>
            <w:tcW w:w="0" w:type="auto"/>
            <w:vMerge/>
            <w:tcBorders>
              <w:top w:val="nil"/>
              <w:left w:val="nil"/>
              <w:bottom w:val="double" w:sz="6" w:space="0" w:color="3F3F3F"/>
              <w:right w:val="nil"/>
            </w:tcBorders>
            <w:vAlign w:val="center"/>
            <w:hideMark/>
          </w:tcPr>
          <w:p w14:paraId="58B0E2ED" w14:textId="77777777" w:rsidR="003B511A" w:rsidRPr="003B511A" w:rsidRDefault="003B511A" w:rsidP="00C04EDE">
            <w:pPr>
              <w:spacing w:after="0" w:line="240" w:lineRule="auto"/>
              <w:jc w:val="center"/>
              <w:rPr>
                <w:rFonts w:ascii="Calibri" w:eastAsia="Times New Roman" w:hAnsi="Calibri" w:cs="Times New Roman"/>
                <w:sz w:val="16"/>
                <w:szCs w:val="16"/>
                <w:lang w:eastAsia="cs-CZ"/>
              </w:rPr>
            </w:pPr>
          </w:p>
        </w:tc>
        <w:tc>
          <w:tcPr>
            <w:tcW w:w="0" w:type="auto"/>
            <w:gridSpan w:val="2"/>
            <w:vMerge/>
            <w:tcBorders>
              <w:top w:val="single" w:sz="4" w:space="0" w:color="3F3F3F"/>
              <w:left w:val="single" w:sz="8" w:space="0" w:color="3F3F3F"/>
              <w:bottom w:val="double" w:sz="6" w:space="0" w:color="3F3F3F"/>
              <w:right w:val="single" w:sz="8" w:space="0" w:color="000000"/>
            </w:tcBorders>
            <w:vAlign w:val="center"/>
            <w:hideMark/>
          </w:tcPr>
          <w:p w14:paraId="14FE7F95" w14:textId="77777777" w:rsidR="003B511A" w:rsidRPr="003B511A" w:rsidRDefault="003B511A" w:rsidP="00C04EDE">
            <w:pPr>
              <w:spacing w:after="0" w:line="240" w:lineRule="auto"/>
              <w:jc w:val="center"/>
              <w:rPr>
                <w:rFonts w:ascii="Calibri" w:eastAsia="Times New Roman" w:hAnsi="Calibri" w:cs="Times New Roman"/>
                <w:sz w:val="16"/>
                <w:szCs w:val="16"/>
                <w:lang w:eastAsia="cs-CZ"/>
              </w:rPr>
            </w:pPr>
          </w:p>
        </w:tc>
        <w:tc>
          <w:tcPr>
            <w:tcW w:w="0" w:type="auto"/>
            <w:vMerge/>
            <w:tcBorders>
              <w:top w:val="nil"/>
              <w:left w:val="nil"/>
              <w:bottom w:val="double" w:sz="6" w:space="0" w:color="3F3F3F"/>
              <w:right w:val="nil"/>
            </w:tcBorders>
            <w:vAlign w:val="center"/>
            <w:hideMark/>
          </w:tcPr>
          <w:p w14:paraId="027136AC" w14:textId="77777777" w:rsidR="003B511A" w:rsidRPr="003B511A" w:rsidRDefault="003B511A" w:rsidP="00C04EDE">
            <w:pPr>
              <w:spacing w:after="0" w:line="240" w:lineRule="auto"/>
              <w:jc w:val="center"/>
              <w:rPr>
                <w:rFonts w:ascii="Calibri" w:eastAsia="Times New Roman" w:hAnsi="Calibri" w:cs="Times New Roman"/>
                <w:sz w:val="16"/>
                <w:szCs w:val="16"/>
                <w:lang w:eastAsia="cs-CZ"/>
              </w:rPr>
            </w:pPr>
          </w:p>
        </w:tc>
        <w:tc>
          <w:tcPr>
            <w:tcW w:w="0" w:type="auto"/>
            <w:vMerge/>
            <w:tcBorders>
              <w:top w:val="nil"/>
              <w:left w:val="single" w:sz="4" w:space="0" w:color="3F3F3F"/>
              <w:bottom w:val="double" w:sz="6" w:space="0" w:color="3F3F3F"/>
              <w:right w:val="single" w:sz="4" w:space="0" w:color="3F3F3F"/>
            </w:tcBorders>
            <w:vAlign w:val="center"/>
            <w:hideMark/>
          </w:tcPr>
          <w:p w14:paraId="4C4B1929" w14:textId="77777777" w:rsidR="003B511A" w:rsidRPr="003B511A" w:rsidRDefault="003B511A" w:rsidP="00C04EDE">
            <w:pPr>
              <w:spacing w:after="0" w:line="240" w:lineRule="auto"/>
              <w:jc w:val="center"/>
              <w:rPr>
                <w:rFonts w:ascii="Calibri" w:eastAsia="Times New Roman" w:hAnsi="Calibri" w:cs="Times New Roman"/>
                <w:sz w:val="16"/>
                <w:szCs w:val="16"/>
                <w:lang w:eastAsia="cs-CZ"/>
              </w:rPr>
            </w:pPr>
          </w:p>
        </w:tc>
        <w:tc>
          <w:tcPr>
            <w:tcW w:w="0" w:type="auto"/>
            <w:vMerge/>
            <w:tcBorders>
              <w:top w:val="nil"/>
              <w:left w:val="single" w:sz="4" w:space="0" w:color="3F3F3F"/>
              <w:bottom w:val="double" w:sz="6" w:space="0" w:color="3F3F3F"/>
              <w:right w:val="single" w:sz="4" w:space="0" w:color="3F3F3F"/>
            </w:tcBorders>
            <w:vAlign w:val="center"/>
            <w:hideMark/>
          </w:tcPr>
          <w:p w14:paraId="781107F8" w14:textId="77777777" w:rsidR="003B511A" w:rsidRPr="003B511A" w:rsidRDefault="003B511A" w:rsidP="00C04EDE">
            <w:pPr>
              <w:spacing w:after="0" w:line="240" w:lineRule="auto"/>
              <w:jc w:val="center"/>
              <w:rPr>
                <w:rFonts w:ascii="Calibri" w:eastAsia="Times New Roman" w:hAnsi="Calibri" w:cs="Times New Roman"/>
                <w:sz w:val="16"/>
                <w:szCs w:val="16"/>
                <w:lang w:eastAsia="cs-CZ"/>
              </w:rPr>
            </w:pPr>
          </w:p>
        </w:tc>
        <w:tc>
          <w:tcPr>
            <w:tcW w:w="0" w:type="auto"/>
            <w:tcBorders>
              <w:top w:val="nil"/>
              <w:left w:val="nil"/>
              <w:bottom w:val="double" w:sz="6" w:space="0" w:color="3F3F3F"/>
              <w:right w:val="single" w:sz="8" w:space="0" w:color="auto"/>
            </w:tcBorders>
            <w:shd w:val="clear" w:color="000000" w:fill="8ED8F8"/>
            <w:noWrap/>
            <w:vAlign w:val="center"/>
            <w:hideMark/>
          </w:tcPr>
          <w:p w14:paraId="406BB047" w14:textId="77777777" w:rsidR="003B511A" w:rsidRPr="003B511A" w:rsidRDefault="003B511A" w:rsidP="00C04EDE">
            <w:pPr>
              <w:spacing w:after="0" w:line="240" w:lineRule="auto"/>
              <w:jc w:val="center"/>
              <w:rPr>
                <w:rFonts w:ascii="Calibri" w:eastAsia="Times New Roman" w:hAnsi="Calibri" w:cs="Times New Roman"/>
                <w:sz w:val="16"/>
                <w:szCs w:val="16"/>
                <w:lang w:eastAsia="cs-CZ"/>
              </w:rPr>
            </w:pPr>
            <w:r w:rsidRPr="003B511A">
              <w:rPr>
                <w:rFonts w:ascii="Calibri" w:eastAsia="Times New Roman" w:hAnsi="Calibri" w:cs="Times New Roman"/>
                <w:sz w:val="16"/>
                <w:szCs w:val="16"/>
                <w:lang w:eastAsia="cs-CZ"/>
              </w:rPr>
              <w:t>1 K.D.</w:t>
            </w:r>
          </w:p>
        </w:tc>
        <w:tc>
          <w:tcPr>
            <w:tcW w:w="0" w:type="auto"/>
            <w:vMerge/>
            <w:tcBorders>
              <w:top w:val="nil"/>
              <w:left w:val="single" w:sz="8" w:space="0" w:color="auto"/>
              <w:bottom w:val="double" w:sz="6" w:space="0" w:color="3F3F3F"/>
              <w:right w:val="single" w:sz="4" w:space="0" w:color="auto"/>
            </w:tcBorders>
            <w:vAlign w:val="center"/>
            <w:hideMark/>
          </w:tcPr>
          <w:p w14:paraId="7E565EF1" w14:textId="77777777" w:rsidR="003B511A" w:rsidRPr="003B511A" w:rsidRDefault="003B511A" w:rsidP="00C04EDE">
            <w:pPr>
              <w:spacing w:after="0" w:line="240" w:lineRule="auto"/>
              <w:jc w:val="center"/>
              <w:rPr>
                <w:rFonts w:ascii="Calibri" w:eastAsia="Times New Roman" w:hAnsi="Calibri" w:cs="Times New Roman"/>
                <w:sz w:val="16"/>
                <w:szCs w:val="16"/>
                <w:lang w:eastAsia="cs-CZ"/>
              </w:rPr>
            </w:pPr>
          </w:p>
        </w:tc>
        <w:tc>
          <w:tcPr>
            <w:tcW w:w="0" w:type="auto"/>
            <w:vMerge/>
            <w:tcBorders>
              <w:top w:val="nil"/>
              <w:left w:val="single" w:sz="4" w:space="0" w:color="auto"/>
              <w:bottom w:val="double" w:sz="6" w:space="0" w:color="3F3F3F"/>
              <w:right w:val="single" w:sz="4" w:space="0" w:color="auto"/>
            </w:tcBorders>
            <w:vAlign w:val="center"/>
            <w:hideMark/>
          </w:tcPr>
          <w:p w14:paraId="52854ADF" w14:textId="77777777" w:rsidR="003B511A" w:rsidRPr="003B511A" w:rsidRDefault="003B511A" w:rsidP="00C04EDE">
            <w:pPr>
              <w:spacing w:after="0" w:line="240" w:lineRule="auto"/>
              <w:jc w:val="center"/>
              <w:rPr>
                <w:rFonts w:ascii="Calibri" w:eastAsia="Times New Roman" w:hAnsi="Calibri" w:cs="Times New Roman"/>
                <w:sz w:val="16"/>
                <w:szCs w:val="16"/>
                <w:lang w:eastAsia="cs-CZ"/>
              </w:rPr>
            </w:pPr>
          </w:p>
        </w:tc>
        <w:tc>
          <w:tcPr>
            <w:tcW w:w="0" w:type="auto"/>
            <w:vMerge/>
            <w:tcBorders>
              <w:top w:val="nil"/>
              <w:left w:val="single" w:sz="4" w:space="0" w:color="auto"/>
              <w:bottom w:val="double" w:sz="6" w:space="0" w:color="3F3F3F"/>
              <w:right w:val="single" w:sz="4" w:space="0" w:color="auto"/>
            </w:tcBorders>
            <w:vAlign w:val="center"/>
            <w:hideMark/>
          </w:tcPr>
          <w:p w14:paraId="5E9628A6" w14:textId="77777777" w:rsidR="003B511A" w:rsidRPr="003B511A" w:rsidRDefault="003B511A" w:rsidP="00C04EDE">
            <w:pPr>
              <w:spacing w:after="0" w:line="240" w:lineRule="auto"/>
              <w:jc w:val="center"/>
              <w:rPr>
                <w:rFonts w:ascii="Calibri" w:eastAsia="Times New Roman" w:hAnsi="Calibri" w:cs="Times New Roman"/>
                <w:sz w:val="16"/>
                <w:szCs w:val="16"/>
                <w:lang w:eastAsia="cs-CZ"/>
              </w:rPr>
            </w:pPr>
          </w:p>
        </w:tc>
        <w:tc>
          <w:tcPr>
            <w:tcW w:w="0" w:type="auto"/>
            <w:tcBorders>
              <w:top w:val="nil"/>
              <w:left w:val="nil"/>
              <w:bottom w:val="double" w:sz="6" w:space="0" w:color="3F3F3F"/>
              <w:right w:val="single" w:sz="8" w:space="0" w:color="auto"/>
            </w:tcBorders>
            <w:shd w:val="clear" w:color="000000" w:fill="8ED8F8"/>
            <w:noWrap/>
            <w:vAlign w:val="center"/>
            <w:hideMark/>
          </w:tcPr>
          <w:p w14:paraId="41A247C3" w14:textId="77777777" w:rsidR="003B511A" w:rsidRPr="003B511A" w:rsidRDefault="003B511A" w:rsidP="00C04EDE">
            <w:pPr>
              <w:spacing w:after="0" w:line="240" w:lineRule="auto"/>
              <w:jc w:val="center"/>
              <w:rPr>
                <w:rFonts w:ascii="Calibri" w:eastAsia="Times New Roman" w:hAnsi="Calibri" w:cs="Times New Roman"/>
                <w:sz w:val="16"/>
                <w:szCs w:val="16"/>
                <w:lang w:eastAsia="cs-CZ"/>
              </w:rPr>
            </w:pPr>
            <w:r w:rsidRPr="003B511A">
              <w:rPr>
                <w:rFonts w:ascii="Calibri" w:eastAsia="Times New Roman" w:hAnsi="Calibri" w:cs="Times New Roman"/>
                <w:sz w:val="16"/>
                <w:szCs w:val="16"/>
                <w:lang w:eastAsia="cs-CZ"/>
              </w:rPr>
              <w:t>1 K.D.</w:t>
            </w:r>
          </w:p>
        </w:tc>
        <w:tc>
          <w:tcPr>
            <w:tcW w:w="0" w:type="auto"/>
            <w:vMerge/>
            <w:tcBorders>
              <w:top w:val="nil"/>
              <w:left w:val="single" w:sz="8" w:space="0" w:color="auto"/>
              <w:bottom w:val="double" w:sz="6" w:space="0" w:color="3F3F3F"/>
              <w:right w:val="double" w:sz="6" w:space="0" w:color="3F3F3F"/>
            </w:tcBorders>
            <w:vAlign w:val="center"/>
            <w:hideMark/>
          </w:tcPr>
          <w:p w14:paraId="09A7ED6B" w14:textId="77777777" w:rsidR="003B511A" w:rsidRPr="003B511A" w:rsidRDefault="003B511A" w:rsidP="00C04EDE">
            <w:pPr>
              <w:spacing w:after="0" w:line="240" w:lineRule="auto"/>
              <w:jc w:val="center"/>
              <w:rPr>
                <w:rFonts w:ascii="Calibri" w:eastAsia="Times New Roman" w:hAnsi="Calibri" w:cs="Times New Roman"/>
                <w:sz w:val="16"/>
                <w:szCs w:val="16"/>
                <w:lang w:eastAsia="cs-CZ"/>
              </w:rPr>
            </w:pPr>
          </w:p>
        </w:tc>
      </w:tr>
      <w:tr w:rsidR="00C04EDE" w:rsidRPr="00C04EDE" w14:paraId="0455BE11" w14:textId="77777777" w:rsidTr="00C04EDE">
        <w:trPr>
          <w:trHeight w:val="330"/>
        </w:trPr>
        <w:tc>
          <w:tcPr>
            <w:tcW w:w="0" w:type="auto"/>
            <w:tcBorders>
              <w:top w:val="nil"/>
              <w:left w:val="double" w:sz="6" w:space="0" w:color="3F3F3F"/>
              <w:bottom w:val="double" w:sz="6" w:space="0" w:color="3F3F3F"/>
              <w:right w:val="double" w:sz="6" w:space="0" w:color="3F3F3F"/>
            </w:tcBorders>
            <w:shd w:val="clear" w:color="000000" w:fill="939598"/>
            <w:noWrap/>
            <w:vAlign w:val="center"/>
            <w:hideMark/>
          </w:tcPr>
          <w:p w14:paraId="19DFED88" w14:textId="77777777" w:rsidR="003B511A" w:rsidRPr="003B511A" w:rsidRDefault="003B511A" w:rsidP="00C04EDE">
            <w:pPr>
              <w:spacing w:after="0" w:line="240" w:lineRule="auto"/>
              <w:jc w:val="center"/>
              <w:rPr>
                <w:rFonts w:ascii="Calibri" w:eastAsia="Times New Roman" w:hAnsi="Calibri" w:cs="Times New Roman"/>
                <w:b/>
                <w:bCs/>
                <w:color w:val="FFFFFF"/>
                <w:sz w:val="16"/>
                <w:szCs w:val="16"/>
                <w:lang w:eastAsia="cs-CZ"/>
              </w:rPr>
            </w:pPr>
            <w:r w:rsidRPr="003B511A">
              <w:rPr>
                <w:rFonts w:ascii="Calibri" w:eastAsia="Times New Roman" w:hAnsi="Calibri" w:cs="Times New Roman"/>
                <w:b/>
                <w:bCs/>
                <w:color w:val="FFFFFF"/>
                <w:sz w:val="16"/>
                <w:szCs w:val="16"/>
                <w:lang w:eastAsia="cs-CZ"/>
              </w:rPr>
              <w:t>KALENDÁŘNÍ DNY</w:t>
            </w:r>
          </w:p>
        </w:tc>
        <w:tc>
          <w:tcPr>
            <w:tcW w:w="0" w:type="auto"/>
            <w:tcBorders>
              <w:top w:val="nil"/>
              <w:left w:val="nil"/>
              <w:bottom w:val="double" w:sz="6" w:space="0" w:color="3F3F3F"/>
              <w:right w:val="double" w:sz="6" w:space="0" w:color="3F3F3F"/>
            </w:tcBorders>
            <w:shd w:val="clear" w:color="000000" w:fill="939598"/>
            <w:noWrap/>
            <w:vAlign w:val="center"/>
            <w:hideMark/>
          </w:tcPr>
          <w:p w14:paraId="3EA84A94" w14:textId="77777777" w:rsidR="003B511A" w:rsidRPr="003B511A" w:rsidRDefault="003B511A" w:rsidP="00C04EDE">
            <w:pPr>
              <w:spacing w:after="0" w:line="240" w:lineRule="auto"/>
              <w:jc w:val="center"/>
              <w:rPr>
                <w:rFonts w:ascii="Calibri" w:eastAsia="Times New Roman" w:hAnsi="Calibri" w:cs="Times New Roman"/>
                <w:b/>
                <w:bCs/>
                <w:color w:val="FFFFFF"/>
                <w:sz w:val="16"/>
                <w:szCs w:val="16"/>
                <w:lang w:eastAsia="cs-CZ"/>
              </w:rPr>
            </w:pPr>
          </w:p>
        </w:tc>
        <w:tc>
          <w:tcPr>
            <w:tcW w:w="0" w:type="auto"/>
            <w:tcBorders>
              <w:top w:val="nil"/>
              <w:left w:val="nil"/>
              <w:bottom w:val="double" w:sz="6" w:space="0" w:color="3F3F3F"/>
              <w:right w:val="double" w:sz="6" w:space="0" w:color="3F3F3F"/>
            </w:tcBorders>
            <w:shd w:val="clear" w:color="000000" w:fill="939598"/>
            <w:vAlign w:val="center"/>
            <w:hideMark/>
          </w:tcPr>
          <w:p w14:paraId="5941F73E" w14:textId="77777777" w:rsidR="003B511A" w:rsidRPr="003B511A" w:rsidRDefault="003B511A" w:rsidP="00C04EDE">
            <w:pPr>
              <w:spacing w:after="0" w:line="240" w:lineRule="auto"/>
              <w:jc w:val="center"/>
              <w:rPr>
                <w:rFonts w:ascii="Calibri" w:eastAsia="Times New Roman" w:hAnsi="Calibri" w:cs="Times New Roman"/>
                <w:b/>
                <w:bCs/>
                <w:color w:val="FFFFFF"/>
                <w:sz w:val="16"/>
                <w:szCs w:val="16"/>
                <w:lang w:eastAsia="cs-CZ"/>
              </w:rPr>
            </w:pPr>
            <w:r w:rsidRPr="003B511A">
              <w:rPr>
                <w:rFonts w:ascii="Calibri" w:eastAsia="Times New Roman" w:hAnsi="Calibri" w:cs="Times New Roman"/>
                <w:b/>
                <w:bCs/>
                <w:color w:val="FFFFFF"/>
                <w:sz w:val="16"/>
                <w:szCs w:val="16"/>
                <w:lang w:eastAsia="cs-CZ"/>
              </w:rPr>
              <w:t>14</w:t>
            </w:r>
          </w:p>
        </w:tc>
        <w:tc>
          <w:tcPr>
            <w:tcW w:w="0" w:type="auto"/>
            <w:tcBorders>
              <w:top w:val="nil"/>
              <w:left w:val="nil"/>
              <w:bottom w:val="double" w:sz="6" w:space="0" w:color="3F3F3F"/>
              <w:right w:val="double" w:sz="6" w:space="0" w:color="3F3F3F"/>
            </w:tcBorders>
            <w:shd w:val="clear" w:color="000000" w:fill="939598"/>
            <w:noWrap/>
            <w:vAlign w:val="center"/>
            <w:hideMark/>
          </w:tcPr>
          <w:p w14:paraId="52B6D971" w14:textId="77777777" w:rsidR="003B511A" w:rsidRPr="003B511A" w:rsidRDefault="003B511A" w:rsidP="00C04EDE">
            <w:pPr>
              <w:spacing w:after="0" w:line="240" w:lineRule="auto"/>
              <w:jc w:val="center"/>
              <w:rPr>
                <w:rFonts w:ascii="Calibri" w:eastAsia="Times New Roman" w:hAnsi="Calibri" w:cs="Times New Roman"/>
                <w:b/>
                <w:bCs/>
                <w:color w:val="FFFFFF"/>
                <w:sz w:val="16"/>
                <w:szCs w:val="16"/>
                <w:lang w:eastAsia="cs-CZ"/>
              </w:rPr>
            </w:pPr>
          </w:p>
        </w:tc>
        <w:tc>
          <w:tcPr>
            <w:tcW w:w="0" w:type="auto"/>
            <w:gridSpan w:val="2"/>
            <w:tcBorders>
              <w:top w:val="double" w:sz="6" w:space="0" w:color="3F3F3F"/>
              <w:left w:val="nil"/>
              <w:bottom w:val="double" w:sz="6" w:space="0" w:color="3F3F3F"/>
              <w:right w:val="double" w:sz="6" w:space="0" w:color="3F3F3F"/>
            </w:tcBorders>
            <w:shd w:val="clear" w:color="000000" w:fill="939598"/>
            <w:noWrap/>
            <w:vAlign w:val="center"/>
            <w:hideMark/>
          </w:tcPr>
          <w:p w14:paraId="4BC0AEAC" w14:textId="77777777" w:rsidR="003B511A" w:rsidRPr="003B511A" w:rsidRDefault="003B511A" w:rsidP="00C04EDE">
            <w:pPr>
              <w:spacing w:after="0" w:line="240" w:lineRule="auto"/>
              <w:jc w:val="center"/>
              <w:rPr>
                <w:rFonts w:ascii="Calibri" w:eastAsia="Times New Roman" w:hAnsi="Calibri" w:cs="Times New Roman"/>
                <w:b/>
                <w:bCs/>
                <w:color w:val="FFFFFF"/>
                <w:sz w:val="16"/>
                <w:szCs w:val="16"/>
                <w:lang w:eastAsia="cs-CZ"/>
              </w:rPr>
            </w:pPr>
            <w:r w:rsidRPr="003B511A">
              <w:rPr>
                <w:rFonts w:ascii="Calibri" w:eastAsia="Times New Roman" w:hAnsi="Calibri" w:cs="Times New Roman"/>
                <w:b/>
                <w:bCs/>
                <w:color w:val="FFFFFF"/>
                <w:sz w:val="16"/>
                <w:szCs w:val="16"/>
                <w:lang w:eastAsia="cs-CZ"/>
              </w:rPr>
              <w:t>44</w:t>
            </w:r>
          </w:p>
        </w:tc>
        <w:tc>
          <w:tcPr>
            <w:tcW w:w="0" w:type="auto"/>
            <w:tcBorders>
              <w:top w:val="nil"/>
              <w:left w:val="nil"/>
              <w:bottom w:val="double" w:sz="6" w:space="0" w:color="3F3F3F"/>
              <w:right w:val="double" w:sz="6" w:space="0" w:color="3F3F3F"/>
            </w:tcBorders>
            <w:shd w:val="clear" w:color="000000" w:fill="939598"/>
            <w:noWrap/>
            <w:vAlign w:val="center"/>
            <w:hideMark/>
          </w:tcPr>
          <w:p w14:paraId="39F9E888" w14:textId="77777777" w:rsidR="003B511A" w:rsidRPr="003B511A" w:rsidRDefault="003B511A" w:rsidP="00C04EDE">
            <w:pPr>
              <w:spacing w:after="0" w:line="240" w:lineRule="auto"/>
              <w:jc w:val="center"/>
              <w:rPr>
                <w:rFonts w:ascii="Calibri" w:eastAsia="Times New Roman" w:hAnsi="Calibri" w:cs="Times New Roman"/>
                <w:b/>
                <w:bCs/>
                <w:color w:val="FFFFFF"/>
                <w:sz w:val="16"/>
                <w:szCs w:val="16"/>
                <w:lang w:eastAsia="cs-CZ"/>
              </w:rPr>
            </w:pPr>
            <w:r w:rsidRPr="003B511A">
              <w:rPr>
                <w:rFonts w:ascii="Calibri" w:eastAsia="Times New Roman" w:hAnsi="Calibri" w:cs="Times New Roman"/>
                <w:b/>
                <w:bCs/>
                <w:color w:val="FFFFFF"/>
                <w:sz w:val="16"/>
                <w:szCs w:val="16"/>
                <w:lang w:eastAsia="cs-CZ"/>
              </w:rPr>
              <w:t>48</w:t>
            </w:r>
          </w:p>
        </w:tc>
        <w:tc>
          <w:tcPr>
            <w:tcW w:w="0" w:type="auto"/>
            <w:tcBorders>
              <w:top w:val="nil"/>
              <w:left w:val="nil"/>
              <w:bottom w:val="double" w:sz="6" w:space="0" w:color="3F3F3F"/>
              <w:right w:val="double" w:sz="6" w:space="0" w:color="3F3F3F"/>
            </w:tcBorders>
            <w:shd w:val="clear" w:color="000000" w:fill="939598"/>
            <w:noWrap/>
            <w:vAlign w:val="center"/>
            <w:hideMark/>
          </w:tcPr>
          <w:p w14:paraId="435A8066" w14:textId="77777777" w:rsidR="003B511A" w:rsidRPr="003B511A" w:rsidRDefault="003B511A" w:rsidP="00C04EDE">
            <w:pPr>
              <w:spacing w:after="0" w:line="240" w:lineRule="auto"/>
              <w:jc w:val="center"/>
              <w:rPr>
                <w:rFonts w:ascii="Calibri" w:eastAsia="Times New Roman" w:hAnsi="Calibri" w:cs="Times New Roman"/>
                <w:b/>
                <w:bCs/>
                <w:color w:val="FFFFFF"/>
                <w:sz w:val="16"/>
                <w:szCs w:val="16"/>
                <w:lang w:eastAsia="cs-CZ"/>
              </w:rPr>
            </w:pPr>
            <w:r w:rsidRPr="003B511A">
              <w:rPr>
                <w:rFonts w:ascii="Calibri" w:eastAsia="Times New Roman" w:hAnsi="Calibri" w:cs="Times New Roman"/>
                <w:b/>
                <w:bCs/>
                <w:color w:val="FFFFFF"/>
                <w:sz w:val="16"/>
                <w:szCs w:val="16"/>
                <w:lang w:eastAsia="cs-CZ"/>
              </w:rPr>
              <w:t>58</w:t>
            </w:r>
          </w:p>
        </w:tc>
        <w:tc>
          <w:tcPr>
            <w:tcW w:w="0" w:type="auto"/>
            <w:tcBorders>
              <w:top w:val="nil"/>
              <w:left w:val="nil"/>
              <w:bottom w:val="double" w:sz="6" w:space="0" w:color="3F3F3F"/>
              <w:right w:val="double" w:sz="6" w:space="0" w:color="3F3F3F"/>
            </w:tcBorders>
            <w:shd w:val="clear" w:color="000000" w:fill="939598"/>
            <w:noWrap/>
            <w:vAlign w:val="center"/>
            <w:hideMark/>
          </w:tcPr>
          <w:p w14:paraId="01FC9E7A" w14:textId="77777777" w:rsidR="003B511A" w:rsidRPr="003B511A" w:rsidRDefault="003B511A" w:rsidP="00C04EDE">
            <w:pPr>
              <w:spacing w:after="0" w:line="240" w:lineRule="auto"/>
              <w:jc w:val="center"/>
              <w:rPr>
                <w:rFonts w:ascii="Calibri" w:eastAsia="Times New Roman" w:hAnsi="Calibri" w:cs="Times New Roman"/>
                <w:b/>
                <w:bCs/>
                <w:color w:val="FFFFFF"/>
                <w:sz w:val="16"/>
                <w:szCs w:val="16"/>
                <w:lang w:eastAsia="cs-CZ"/>
              </w:rPr>
            </w:pPr>
            <w:r w:rsidRPr="003B511A">
              <w:rPr>
                <w:rFonts w:ascii="Calibri" w:eastAsia="Times New Roman" w:hAnsi="Calibri" w:cs="Times New Roman"/>
                <w:b/>
                <w:bCs/>
                <w:color w:val="FFFFFF"/>
                <w:sz w:val="16"/>
                <w:szCs w:val="16"/>
                <w:lang w:eastAsia="cs-CZ"/>
              </w:rPr>
              <w:t>58</w:t>
            </w:r>
          </w:p>
        </w:tc>
        <w:tc>
          <w:tcPr>
            <w:tcW w:w="0" w:type="auto"/>
            <w:tcBorders>
              <w:top w:val="nil"/>
              <w:left w:val="nil"/>
              <w:bottom w:val="double" w:sz="6" w:space="0" w:color="3F3F3F"/>
              <w:right w:val="double" w:sz="6" w:space="0" w:color="3F3F3F"/>
            </w:tcBorders>
            <w:shd w:val="clear" w:color="000000" w:fill="939598"/>
            <w:noWrap/>
            <w:vAlign w:val="center"/>
            <w:hideMark/>
          </w:tcPr>
          <w:p w14:paraId="5358647E" w14:textId="77777777" w:rsidR="003B511A" w:rsidRPr="003B511A" w:rsidRDefault="003B511A" w:rsidP="00C04EDE">
            <w:pPr>
              <w:spacing w:after="0" w:line="240" w:lineRule="auto"/>
              <w:jc w:val="center"/>
              <w:rPr>
                <w:rFonts w:ascii="Calibri" w:eastAsia="Times New Roman" w:hAnsi="Calibri" w:cs="Times New Roman"/>
                <w:b/>
                <w:bCs/>
                <w:color w:val="FFFFFF"/>
                <w:sz w:val="16"/>
                <w:szCs w:val="16"/>
                <w:lang w:eastAsia="cs-CZ"/>
              </w:rPr>
            </w:pPr>
            <w:r w:rsidRPr="003B511A">
              <w:rPr>
                <w:rFonts w:ascii="Calibri" w:eastAsia="Times New Roman" w:hAnsi="Calibri" w:cs="Times New Roman"/>
                <w:b/>
                <w:bCs/>
                <w:color w:val="FFFFFF"/>
                <w:sz w:val="16"/>
                <w:szCs w:val="16"/>
                <w:lang w:eastAsia="cs-CZ"/>
              </w:rPr>
              <w:t>59</w:t>
            </w:r>
          </w:p>
        </w:tc>
        <w:tc>
          <w:tcPr>
            <w:tcW w:w="0" w:type="auto"/>
            <w:tcBorders>
              <w:top w:val="nil"/>
              <w:left w:val="nil"/>
              <w:bottom w:val="double" w:sz="6" w:space="0" w:color="3F3F3F"/>
              <w:right w:val="double" w:sz="6" w:space="0" w:color="3F3F3F"/>
            </w:tcBorders>
            <w:shd w:val="clear" w:color="000000" w:fill="939598"/>
            <w:noWrap/>
            <w:vAlign w:val="center"/>
            <w:hideMark/>
          </w:tcPr>
          <w:p w14:paraId="01141C22" w14:textId="77777777" w:rsidR="003B511A" w:rsidRPr="003B511A" w:rsidRDefault="003B511A" w:rsidP="00C04EDE">
            <w:pPr>
              <w:spacing w:after="0" w:line="240" w:lineRule="auto"/>
              <w:jc w:val="center"/>
              <w:rPr>
                <w:rFonts w:ascii="Calibri" w:eastAsia="Times New Roman" w:hAnsi="Calibri" w:cs="Times New Roman"/>
                <w:b/>
                <w:bCs/>
                <w:color w:val="FFFFFF"/>
                <w:sz w:val="16"/>
                <w:szCs w:val="16"/>
                <w:lang w:eastAsia="cs-CZ"/>
              </w:rPr>
            </w:pPr>
            <w:r w:rsidRPr="003B511A">
              <w:rPr>
                <w:rFonts w:ascii="Calibri" w:eastAsia="Times New Roman" w:hAnsi="Calibri" w:cs="Times New Roman"/>
                <w:b/>
                <w:bCs/>
                <w:color w:val="FFFFFF"/>
                <w:sz w:val="16"/>
                <w:szCs w:val="16"/>
                <w:lang w:eastAsia="cs-CZ"/>
              </w:rPr>
              <w:t>63</w:t>
            </w:r>
          </w:p>
        </w:tc>
        <w:tc>
          <w:tcPr>
            <w:tcW w:w="0" w:type="auto"/>
            <w:tcBorders>
              <w:top w:val="nil"/>
              <w:left w:val="nil"/>
              <w:bottom w:val="double" w:sz="6" w:space="0" w:color="3F3F3F"/>
              <w:right w:val="double" w:sz="6" w:space="0" w:color="3F3F3F"/>
            </w:tcBorders>
            <w:shd w:val="clear" w:color="000000" w:fill="939598"/>
            <w:noWrap/>
            <w:vAlign w:val="center"/>
            <w:hideMark/>
          </w:tcPr>
          <w:p w14:paraId="7B87ED1C" w14:textId="77777777" w:rsidR="003B511A" w:rsidRPr="003B511A" w:rsidRDefault="003B511A" w:rsidP="00C04EDE">
            <w:pPr>
              <w:spacing w:after="0" w:line="240" w:lineRule="auto"/>
              <w:jc w:val="center"/>
              <w:rPr>
                <w:rFonts w:ascii="Calibri" w:eastAsia="Times New Roman" w:hAnsi="Calibri" w:cs="Times New Roman"/>
                <w:b/>
                <w:bCs/>
                <w:color w:val="FFFFFF"/>
                <w:sz w:val="16"/>
                <w:szCs w:val="16"/>
                <w:lang w:eastAsia="cs-CZ"/>
              </w:rPr>
            </w:pPr>
            <w:r w:rsidRPr="003B511A">
              <w:rPr>
                <w:rFonts w:ascii="Calibri" w:eastAsia="Times New Roman" w:hAnsi="Calibri" w:cs="Times New Roman"/>
                <w:b/>
                <w:bCs/>
                <w:color w:val="FFFFFF"/>
                <w:sz w:val="16"/>
                <w:szCs w:val="16"/>
                <w:lang w:eastAsia="cs-CZ"/>
              </w:rPr>
              <w:t>73</w:t>
            </w:r>
          </w:p>
        </w:tc>
        <w:tc>
          <w:tcPr>
            <w:tcW w:w="0" w:type="auto"/>
            <w:tcBorders>
              <w:top w:val="nil"/>
              <w:left w:val="nil"/>
              <w:bottom w:val="double" w:sz="6" w:space="0" w:color="3F3F3F"/>
              <w:right w:val="double" w:sz="6" w:space="0" w:color="3F3F3F"/>
            </w:tcBorders>
            <w:shd w:val="clear" w:color="000000" w:fill="939598"/>
            <w:noWrap/>
            <w:vAlign w:val="center"/>
            <w:hideMark/>
          </w:tcPr>
          <w:p w14:paraId="28A0442F" w14:textId="77777777" w:rsidR="003B511A" w:rsidRPr="003B511A" w:rsidRDefault="003B511A" w:rsidP="00C04EDE">
            <w:pPr>
              <w:spacing w:after="0" w:line="240" w:lineRule="auto"/>
              <w:jc w:val="center"/>
              <w:rPr>
                <w:rFonts w:ascii="Calibri" w:eastAsia="Times New Roman" w:hAnsi="Calibri" w:cs="Times New Roman"/>
                <w:b/>
                <w:bCs/>
                <w:color w:val="FFFFFF"/>
                <w:sz w:val="16"/>
                <w:szCs w:val="16"/>
                <w:lang w:eastAsia="cs-CZ"/>
              </w:rPr>
            </w:pPr>
            <w:r w:rsidRPr="003B511A">
              <w:rPr>
                <w:rFonts w:ascii="Calibri" w:eastAsia="Times New Roman" w:hAnsi="Calibri" w:cs="Times New Roman"/>
                <w:b/>
                <w:bCs/>
                <w:color w:val="FFFFFF"/>
                <w:sz w:val="16"/>
                <w:szCs w:val="16"/>
                <w:lang w:eastAsia="cs-CZ"/>
              </w:rPr>
              <w:t>73</w:t>
            </w:r>
          </w:p>
        </w:tc>
        <w:tc>
          <w:tcPr>
            <w:tcW w:w="0" w:type="auto"/>
            <w:tcBorders>
              <w:top w:val="nil"/>
              <w:left w:val="nil"/>
              <w:bottom w:val="double" w:sz="6" w:space="0" w:color="3F3F3F"/>
              <w:right w:val="double" w:sz="6" w:space="0" w:color="3F3F3F"/>
            </w:tcBorders>
            <w:shd w:val="clear" w:color="000000" w:fill="939598"/>
            <w:noWrap/>
            <w:vAlign w:val="center"/>
            <w:hideMark/>
          </w:tcPr>
          <w:p w14:paraId="27648B94" w14:textId="77777777" w:rsidR="003B511A" w:rsidRPr="003B511A" w:rsidRDefault="003B511A" w:rsidP="00C04EDE">
            <w:pPr>
              <w:spacing w:after="0" w:line="240" w:lineRule="auto"/>
              <w:jc w:val="center"/>
              <w:rPr>
                <w:rFonts w:ascii="Calibri" w:eastAsia="Times New Roman" w:hAnsi="Calibri" w:cs="Times New Roman"/>
                <w:b/>
                <w:bCs/>
                <w:color w:val="FFFFFF"/>
                <w:sz w:val="16"/>
                <w:szCs w:val="16"/>
                <w:lang w:eastAsia="cs-CZ"/>
              </w:rPr>
            </w:pPr>
            <w:r w:rsidRPr="003B511A">
              <w:rPr>
                <w:rFonts w:ascii="Calibri" w:eastAsia="Times New Roman" w:hAnsi="Calibri" w:cs="Times New Roman"/>
                <w:b/>
                <w:bCs/>
                <w:color w:val="FFFFFF"/>
                <w:sz w:val="16"/>
                <w:szCs w:val="16"/>
                <w:lang w:eastAsia="cs-CZ"/>
              </w:rPr>
              <w:t>74</w:t>
            </w:r>
          </w:p>
        </w:tc>
        <w:tc>
          <w:tcPr>
            <w:tcW w:w="0" w:type="auto"/>
            <w:tcBorders>
              <w:top w:val="nil"/>
              <w:left w:val="nil"/>
              <w:bottom w:val="double" w:sz="6" w:space="0" w:color="3F3F3F"/>
              <w:right w:val="double" w:sz="6" w:space="0" w:color="3F3F3F"/>
            </w:tcBorders>
            <w:shd w:val="clear" w:color="000000" w:fill="939598"/>
            <w:noWrap/>
            <w:vAlign w:val="center"/>
            <w:hideMark/>
          </w:tcPr>
          <w:p w14:paraId="574B71B3" w14:textId="77777777" w:rsidR="003B511A" w:rsidRPr="003B511A" w:rsidRDefault="003B511A" w:rsidP="00C04EDE">
            <w:pPr>
              <w:spacing w:after="0" w:line="240" w:lineRule="auto"/>
              <w:jc w:val="center"/>
              <w:rPr>
                <w:rFonts w:ascii="Calibri" w:eastAsia="Times New Roman" w:hAnsi="Calibri" w:cs="Times New Roman"/>
                <w:b/>
                <w:bCs/>
                <w:color w:val="FFFFFF"/>
                <w:sz w:val="16"/>
                <w:szCs w:val="16"/>
                <w:lang w:eastAsia="cs-CZ"/>
              </w:rPr>
            </w:pPr>
            <w:r w:rsidRPr="003B511A">
              <w:rPr>
                <w:rFonts w:ascii="Calibri" w:eastAsia="Times New Roman" w:hAnsi="Calibri" w:cs="Times New Roman"/>
                <w:b/>
                <w:bCs/>
                <w:color w:val="FFFFFF"/>
                <w:sz w:val="16"/>
                <w:szCs w:val="16"/>
                <w:lang w:eastAsia="cs-CZ"/>
              </w:rPr>
              <w:t>81</w:t>
            </w:r>
          </w:p>
        </w:tc>
      </w:tr>
    </w:tbl>
    <w:p w14:paraId="68694413" w14:textId="77777777" w:rsidR="00E32ED8" w:rsidRDefault="000B10DC" w:rsidP="00C04EDE">
      <w:pPr>
        <w:pStyle w:val="Nadpis2"/>
      </w:pPr>
      <w:bookmarkStart w:id="189" w:name="_Toc478740149"/>
      <w:r>
        <w:t xml:space="preserve">Příloha č. </w:t>
      </w:r>
      <w:r w:rsidR="00FE239B">
        <w:t>8</w:t>
      </w:r>
      <w:r>
        <w:t xml:space="preserve">: </w:t>
      </w:r>
      <w:r w:rsidR="00C04EDE">
        <w:t>Časová osa procesu schvalování integrovaných projektů nositelem ITI</w:t>
      </w:r>
      <w:bookmarkEnd w:id="189"/>
    </w:p>
    <w:p w14:paraId="29658C0F" w14:textId="77777777" w:rsidR="00E32ED8" w:rsidRPr="00E32ED8" w:rsidRDefault="00E32ED8" w:rsidP="00E32ED8"/>
    <w:p w14:paraId="37BAD84B" w14:textId="77777777" w:rsidR="00E32ED8" w:rsidRDefault="00E32ED8" w:rsidP="00E32ED8">
      <w:pPr>
        <w:sectPr w:rsidR="00E32ED8" w:rsidSect="00C04EDE">
          <w:pgSz w:w="16838" w:h="11906" w:orient="landscape"/>
          <w:pgMar w:top="720" w:right="720" w:bottom="720" w:left="720" w:header="708" w:footer="708" w:gutter="0"/>
          <w:cols w:space="708"/>
          <w:docGrid w:linePitch="360"/>
        </w:sectPr>
      </w:pPr>
    </w:p>
    <w:p w14:paraId="16087B9B" w14:textId="77777777" w:rsidR="00E32ED8" w:rsidRPr="00E32ED8" w:rsidRDefault="005460AA" w:rsidP="00E32ED8">
      <w:r>
        <w:rPr>
          <w:noProof/>
          <w:lang w:eastAsia="cs-CZ"/>
        </w:rPr>
        <w:lastRenderedPageBreak/>
        <w:drawing>
          <wp:anchor distT="0" distB="0" distL="114300" distR="114300" simplePos="0" relativeHeight="251729920" behindDoc="0" locked="0" layoutInCell="1" allowOverlap="1" wp14:anchorId="3D24DE8B" wp14:editId="4A7A6172">
            <wp:simplePos x="457200" y="457200"/>
            <wp:positionH relativeFrom="margin">
              <wp:align>center</wp:align>
            </wp:positionH>
            <wp:positionV relativeFrom="margin">
              <wp:align>center</wp:align>
            </wp:positionV>
            <wp:extent cx="7513320" cy="10624820"/>
            <wp:effectExtent l="0" t="0" r="0" b="508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álka interní postupy_2 strana.jpg"/>
                    <pic:cNvPicPr/>
                  </pic:nvPicPr>
                  <pic:blipFill>
                    <a:blip r:embed="rId24">
                      <a:extLst>
                        <a:ext uri="{28A0092B-C50C-407E-A947-70E740481C1C}">
                          <a14:useLocalDpi xmlns:a14="http://schemas.microsoft.com/office/drawing/2010/main" val="0"/>
                        </a:ext>
                      </a:extLst>
                    </a:blip>
                    <a:stretch>
                      <a:fillRect/>
                    </a:stretch>
                  </pic:blipFill>
                  <pic:spPr>
                    <a:xfrm>
                      <a:off x="0" y="0"/>
                      <a:ext cx="7517643" cy="10630933"/>
                    </a:xfrm>
                    <a:prstGeom prst="rect">
                      <a:avLst/>
                    </a:prstGeom>
                  </pic:spPr>
                </pic:pic>
              </a:graphicData>
            </a:graphic>
            <wp14:sizeRelH relativeFrom="margin">
              <wp14:pctWidth>0</wp14:pctWidth>
            </wp14:sizeRelH>
            <wp14:sizeRelV relativeFrom="margin">
              <wp14:pctHeight>0</wp14:pctHeight>
            </wp14:sizeRelV>
          </wp:anchor>
        </w:drawing>
      </w:r>
    </w:p>
    <w:sectPr w:rsidR="00E32ED8" w:rsidRPr="00E32ED8" w:rsidSect="00E32ED8">
      <w:pgSz w:w="11906" w:h="16838"/>
      <w:pgMar w:top="720" w:right="720" w:bottom="720" w:left="72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3BCF075" w16cid:durableId="1D5B8243"/>
  <w16cid:commentId w16cid:paraId="36807D1D" w16cid:durableId="1D5B93EF"/>
  <w16cid:commentId w16cid:paraId="22617559" w16cid:durableId="1D5B8E87"/>
  <w16cid:commentId w16cid:paraId="7B778EB7" w16cid:durableId="1D5B9291"/>
  <w16cid:commentId w16cid:paraId="2E49134B" w16cid:durableId="1D5B9EE3"/>
  <w16cid:commentId w16cid:paraId="7B97D22D" w16cid:durableId="1D5B9F3A"/>
  <w16cid:commentId w16cid:paraId="25DC9B3B" w16cid:durableId="1D5BAC37"/>
  <w16cid:commentId w16cid:paraId="1B3BDA83" w16cid:durableId="1D5BAC4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0DD70C" w14:textId="77777777" w:rsidR="00012885" w:rsidRDefault="00012885" w:rsidP="00B670D0">
      <w:pPr>
        <w:spacing w:after="0" w:line="240" w:lineRule="auto"/>
      </w:pPr>
      <w:r>
        <w:separator/>
      </w:r>
    </w:p>
  </w:endnote>
  <w:endnote w:type="continuationSeparator" w:id="0">
    <w:p w14:paraId="2AA6CA17" w14:textId="77777777" w:rsidR="00012885" w:rsidRDefault="00012885" w:rsidP="00B670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UnitPro-Light">
    <w:panose1 w:val="00000000000000000000"/>
    <w:charset w:val="00"/>
    <w:family w:val="swiss"/>
    <w:notTrueType/>
    <w:pitch w:val="variable"/>
    <w:sig w:usb0="A00002FF" w:usb1="5000207B" w:usb2="00000008" w:usb3="00000000" w:csb0="0000009F" w:csb1="00000000"/>
  </w:font>
  <w:font w:name="Segoe UI">
    <w:panose1 w:val="020B0502040204020203"/>
    <w:charset w:val="EE"/>
    <w:family w:val="swiss"/>
    <w:pitch w:val="variable"/>
    <w:sig w:usb0="E10022FF" w:usb1="C000E47F" w:usb2="00000029" w:usb3="00000000" w:csb0="000001DF" w:csb1="00000000"/>
  </w:font>
  <w:font w:name="UnitPro">
    <w:panose1 w:val="00000000000000000000"/>
    <w:charset w:val="00"/>
    <w:family w:val="swiss"/>
    <w:notTrueType/>
    <w:pitch w:val="variable"/>
    <w:sig w:usb0="A00002FF" w:usb1="5000207B" w:usb2="00000008" w:usb3="00000000" w:csb0="0000009F" w:csb1="00000000"/>
  </w:font>
  <w:font w:name="Adobe Arabic">
    <w:altName w:val="Times New Roman"/>
    <w:panose1 w:val="00000000000000000000"/>
    <w:charset w:val="00"/>
    <w:family w:val="roman"/>
    <w:notTrueType/>
    <w:pitch w:val="variable"/>
    <w:sig w:usb0="00000000" w:usb1="8000A04A" w:usb2="00000008" w:usb3="00000000" w:csb0="00000041" w:csb1="00000000"/>
  </w:font>
  <w:font w:name="UnitPro-Medi">
    <w:panose1 w:val="00000000000000000000"/>
    <w:charset w:val="00"/>
    <w:family w:val="swiss"/>
    <w:notTrueType/>
    <w:pitch w:val="variable"/>
    <w:sig w:usb0="A00002FF" w:usb1="5000207B" w:usb2="00000008"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5827406"/>
      <w:docPartObj>
        <w:docPartGallery w:val="Page Numbers (Bottom of Page)"/>
        <w:docPartUnique/>
      </w:docPartObj>
    </w:sdtPr>
    <w:sdtEndPr/>
    <w:sdtContent>
      <w:p w14:paraId="1E324B8E" w14:textId="048248C6" w:rsidR="00012885" w:rsidRDefault="00012885">
        <w:pPr>
          <w:pStyle w:val="Zpat"/>
          <w:jc w:val="center"/>
        </w:pPr>
        <w:r>
          <w:fldChar w:fldCharType="begin"/>
        </w:r>
        <w:r>
          <w:instrText>PAGE   \* MERGEFORMAT</w:instrText>
        </w:r>
        <w:r>
          <w:fldChar w:fldCharType="separate"/>
        </w:r>
        <w:r w:rsidR="00080B11">
          <w:rPr>
            <w:noProof/>
          </w:rPr>
          <w:t>21</w:t>
        </w:r>
        <w:r>
          <w:fldChar w:fldCharType="end"/>
        </w:r>
      </w:p>
    </w:sdtContent>
  </w:sdt>
  <w:p w14:paraId="0A89544A" w14:textId="77777777" w:rsidR="00012885" w:rsidRDefault="0001288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B64F4E" w14:textId="77777777" w:rsidR="00012885" w:rsidRDefault="00012885" w:rsidP="00B670D0">
      <w:pPr>
        <w:spacing w:after="0" w:line="240" w:lineRule="auto"/>
      </w:pPr>
      <w:r>
        <w:separator/>
      </w:r>
    </w:p>
  </w:footnote>
  <w:footnote w:type="continuationSeparator" w:id="0">
    <w:p w14:paraId="3E5E76A3" w14:textId="77777777" w:rsidR="00012885" w:rsidRDefault="00012885" w:rsidP="00B670D0">
      <w:pPr>
        <w:spacing w:after="0" w:line="240" w:lineRule="auto"/>
      </w:pPr>
      <w:r>
        <w:continuationSeparator/>
      </w:r>
    </w:p>
  </w:footnote>
  <w:footnote w:id="1">
    <w:p w14:paraId="5DBD84E1" w14:textId="77777777" w:rsidR="00012885" w:rsidRDefault="00012885" w:rsidP="008C5A4A">
      <w:pPr>
        <w:pStyle w:val="Textpoznpodarou"/>
      </w:pPr>
      <w:r w:rsidRPr="004F659A">
        <w:rPr>
          <w:rStyle w:val="Znakapoznpodarou"/>
          <w:sz w:val="18"/>
        </w:rPr>
        <w:footnoteRef/>
      </w:r>
      <w:r w:rsidRPr="004F659A">
        <w:rPr>
          <w:sz w:val="18"/>
        </w:rPr>
        <w:t xml:space="preserve"> Není-li projektový záměr součástí žádného uceleného souboru projektových záměrů, vyjádření neobsahuje 1. část vyjádření ŘV ITI PMO.</w:t>
      </w:r>
    </w:p>
  </w:footnote>
  <w:footnote w:id="2">
    <w:p w14:paraId="4A9F98E9" w14:textId="77777777" w:rsidR="00012885" w:rsidRDefault="00012885">
      <w:pPr>
        <w:pStyle w:val="Textpoznpodarou"/>
      </w:pPr>
      <w:r w:rsidRPr="00746192">
        <w:rPr>
          <w:rStyle w:val="Znakapoznpodarou"/>
          <w:sz w:val="18"/>
        </w:rPr>
        <w:footnoteRef/>
      </w:r>
      <w:r w:rsidRPr="00746192">
        <w:rPr>
          <w:sz w:val="18"/>
        </w:rPr>
        <w:t xml:space="preserve"> Při schvalování výzvy nositele ITI mohou být tato kritéria doplněna o další specifická kritéria, platná vždy k danému opatření/aktivitě, na které/kterou bude výzva zacílena. Tato kritéria budou vždy schvalována současně s danou výzvou. V případě, kdy soubor předložených projektů, který je v souladu se Strategií ITI, bude finančně přesahovat 100 % alokace na dané opatření, bude využito doplňkové kritérium pro stanovení, že projekt je součástí souboru projektů, který nejlépe naplňuje parametry opatření Strategie ITI (z časového, územního a finančního hlediska</w:t>
      </w:r>
      <w:r>
        <w:rPr>
          <w:sz w:val="18"/>
        </w:rPr>
        <w:t>, i z hlediska spolupráce při přípravě Strategie ITI</w:t>
      </w:r>
      <w:r w:rsidRPr="00746192">
        <w:rPr>
          <w:sz w:val="18"/>
        </w:rPr>
        <w:t>) a výzvy nositele ITI.</w:t>
      </w:r>
    </w:p>
  </w:footnote>
  <w:footnote w:id="3">
    <w:p w14:paraId="67B9EF12" w14:textId="77777777" w:rsidR="00012885" w:rsidRPr="002F6FEA" w:rsidRDefault="00012885" w:rsidP="002F6FEA">
      <w:pPr>
        <w:pStyle w:val="Textpoznpodarou"/>
      </w:pPr>
      <w:r w:rsidRPr="002F6FEA">
        <w:rPr>
          <w:rStyle w:val="Znakapoznpodarou"/>
          <w:sz w:val="18"/>
        </w:rPr>
        <w:footnoteRef/>
      </w:r>
      <w:r w:rsidRPr="002F6FEA">
        <w:rPr>
          <w:sz w:val="18"/>
        </w:rPr>
        <w:t xml:space="preserve"> V odůvodněných případech je možný přesah realizace projektu za hranice vymezeného území uvedené metropolitní oblasti, např. pokračování výstavby, rekonstrukce či modernizace úseku silnic za hranicí metropolitní oblasti. Výdaje spojené s realizací projektu za hranicí metropolitní oblast jsou nezpůsobilé – výdaje jsou v projektovém záměru označeny za nezpůsobilé.</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71B47"/>
    <w:multiLevelType w:val="hybridMultilevel"/>
    <w:tmpl w:val="57361A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160F83"/>
    <w:multiLevelType w:val="hybridMultilevel"/>
    <w:tmpl w:val="B89A7FC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4F85EE6"/>
    <w:multiLevelType w:val="hybridMultilevel"/>
    <w:tmpl w:val="CA20D868"/>
    <w:lvl w:ilvl="0" w:tplc="04050017">
      <w:start w:val="1"/>
      <w:numFmt w:val="lowerLetter"/>
      <w:lvlText w:val="%1)"/>
      <w:lvlJc w:val="left"/>
      <w:pPr>
        <w:tabs>
          <w:tab w:val="num" w:pos="567"/>
        </w:tabs>
        <w:ind w:left="567" w:hanging="397"/>
      </w:pPr>
      <w:rPr>
        <w:rFon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B523C0"/>
    <w:multiLevelType w:val="hybridMultilevel"/>
    <w:tmpl w:val="8BE2D1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6151110"/>
    <w:multiLevelType w:val="hybridMultilevel"/>
    <w:tmpl w:val="DC24CC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6E76DA9"/>
    <w:multiLevelType w:val="hybridMultilevel"/>
    <w:tmpl w:val="3BCE9C0C"/>
    <w:lvl w:ilvl="0" w:tplc="0405000F">
      <w:start w:val="1"/>
      <w:numFmt w:val="decimal"/>
      <w:lvlText w:val="%1."/>
      <w:lvlJc w:val="left"/>
      <w:pPr>
        <w:ind w:left="360" w:hanging="360"/>
      </w:pPr>
    </w:lvl>
    <w:lvl w:ilvl="1" w:tplc="04050001">
      <w:start w:val="1"/>
      <w:numFmt w:val="bullet"/>
      <w:lvlText w:val=""/>
      <w:lvlJc w:val="left"/>
      <w:pPr>
        <w:ind w:left="1080" w:hanging="360"/>
      </w:pPr>
      <w:rPr>
        <w:rFonts w:ascii="Symbol" w:hAnsi="Symbol"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0BA5F24"/>
    <w:multiLevelType w:val="hybridMultilevel"/>
    <w:tmpl w:val="4964F7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1826111"/>
    <w:multiLevelType w:val="hybridMultilevel"/>
    <w:tmpl w:val="240AE5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2642B0"/>
    <w:multiLevelType w:val="hybridMultilevel"/>
    <w:tmpl w:val="22323C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B3321E8"/>
    <w:multiLevelType w:val="hybridMultilevel"/>
    <w:tmpl w:val="03F07D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D527915"/>
    <w:multiLevelType w:val="hybridMultilevel"/>
    <w:tmpl w:val="CA8ABD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D877077"/>
    <w:multiLevelType w:val="hybridMultilevel"/>
    <w:tmpl w:val="2236BCB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FB50F55"/>
    <w:multiLevelType w:val="hybridMultilevel"/>
    <w:tmpl w:val="CA20D868"/>
    <w:lvl w:ilvl="0" w:tplc="04050017">
      <w:start w:val="1"/>
      <w:numFmt w:val="lowerLetter"/>
      <w:lvlText w:val="%1)"/>
      <w:lvlJc w:val="left"/>
      <w:pPr>
        <w:tabs>
          <w:tab w:val="num" w:pos="567"/>
        </w:tabs>
        <w:ind w:left="567" w:hanging="397"/>
      </w:pPr>
      <w:rPr>
        <w:rFon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7C0899"/>
    <w:multiLevelType w:val="multilevel"/>
    <w:tmpl w:val="BDFCF344"/>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Theme="majorHAnsi" w:hAnsiTheme="majorHAnsi" w:hint="default"/>
        <w:b/>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4" w15:restartNumberingAfterBreak="0">
    <w:nsid w:val="25EF0C64"/>
    <w:multiLevelType w:val="hybridMultilevel"/>
    <w:tmpl w:val="F4AC0A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6BE764F"/>
    <w:multiLevelType w:val="hybridMultilevel"/>
    <w:tmpl w:val="168AF7A6"/>
    <w:lvl w:ilvl="0" w:tplc="718C861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7040BA3"/>
    <w:multiLevelType w:val="hybridMultilevel"/>
    <w:tmpl w:val="396A22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96550D0"/>
    <w:multiLevelType w:val="hybridMultilevel"/>
    <w:tmpl w:val="A9ACB1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F242C71"/>
    <w:multiLevelType w:val="hybridMultilevel"/>
    <w:tmpl w:val="46302A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5FB1492"/>
    <w:multiLevelType w:val="hybridMultilevel"/>
    <w:tmpl w:val="A1E41E5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54713A"/>
    <w:multiLevelType w:val="hybridMultilevel"/>
    <w:tmpl w:val="3FA89526"/>
    <w:lvl w:ilvl="0" w:tplc="15EAF926">
      <w:start w:val="1"/>
      <w:numFmt w:val="bullet"/>
      <w:lvlText w:val="-"/>
      <w:lvlJc w:val="left"/>
      <w:pPr>
        <w:ind w:left="1440" w:hanging="360"/>
      </w:pPr>
      <w:rPr>
        <w:rFonts w:ascii="Calibri" w:eastAsia="Times New Roman" w:hAnsi="Calibri" w:cs="Calibri"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3AA75827"/>
    <w:multiLevelType w:val="hybridMultilevel"/>
    <w:tmpl w:val="196220F2"/>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FAD1672"/>
    <w:multiLevelType w:val="hybridMultilevel"/>
    <w:tmpl w:val="A23AF3A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1680136"/>
    <w:multiLevelType w:val="hybridMultilevel"/>
    <w:tmpl w:val="4954A9F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4" w15:restartNumberingAfterBreak="0">
    <w:nsid w:val="424D35C1"/>
    <w:multiLevelType w:val="hybridMultilevel"/>
    <w:tmpl w:val="CDE0BF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4BF135F"/>
    <w:multiLevelType w:val="hybridMultilevel"/>
    <w:tmpl w:val="C51AEC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8C33262"/>
    <w:multiLevelType w:val="hybridMultilevel"/>
    <w:tmpl w:val="63A66E90"/>
    <w:lvl w:ilvl="0" w:tplc="627A6BEA">
      <w:start w:val="1"/>
      <w:numFmt w:val="lowerLetter"/>
      <w:lvlText w:val="%1)"/>
      <w:lvlJc w:val="left"/>
      <w:pPr>
        <w:ind w:left="720" w:hanging="360"/>
      </w:pPr>
      <w:rPr>
        <w:rFonts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E415CE"/>
    <w:multiLevelType w:val="hybridMultilevel"/>
    <w:tmpl w:val="5AB2EBC4"/>
    <w:lvl w:ilvl="0" w:tplc="2060747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95D33E9"/>
    <w:multiLevelType w:val="hybridMultilevel"/>
    <w:tmpl w:val="3CBA0F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CFB07E9"/>
    <w:multiLevelType w:val="hybridMultilevel"/>
    <w:tmpl w:val="270424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FB75916"/>
    <w:multiLevelType w:val="hybridMultilevel"/>
    <w:tmpl w:val="D5BC4B3E"/>
    <w:lvl w:ilvl="0" w:tplc="E59C476E">
      <w:start w:val="1"/>
      <w:numFmt w:val="ordinal"/>
      <w:lvlText w:val="%11"/>
      <w:lvlJc w:val="left"/>
      <w:pPr>
        <w:tabs>
          <w:tab w:val="num" w:pos="397"/>
        </w:tabs>
        <w:ind w:left="397" w:hanging="397"/>
      </w:pPr>
      <w:rPr>
        <w:rFonts w:ascii="Times New Roman" w:hAnsi="Times New Roman" w:cs="Times New Roman" w:hint="default"/>
        <w:b w:val="0"/>
        <w:bCs w:val="0"/>
        <w:i w:val="0"/>
        <w:iCs w:val="0"/>
        <w:caps w:val="0"/>
        <w:strike w:val="0"/>
        <w:dstrike w:val="0"/>
        <w:snapToGrid w:val="0"/>
        <w:vanish w:val="0"/>
        <w:color w:val="000000"/>
        <w:spacing w:val="0"/>
        <w:w w:val="0"/>
        <w:kern w:val="0"/>
        <w:position w:val="0"/>
        <w:sz w:val="0"/>
        <w:szCs w:val="0"/>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90003">
      <w:start w:val="1"/>
      <w:numFmt w:val="bullet"/>
      <w:lvlText w:val="o"/>
      <w:lvlJc w:val="left"/>
      <w:pPr>
        <w:ind w:left="1270" w:hanging="360"/>
      </w:pPr>
      <w:rPr>
        <w:rFonts w:ascii="Courier New" w:hAnsi="Courier New" w:hint="default"/>
      </w:rPr>
    </w:lvl>
    <w:lvl w:ilvl="2" w:tplc="04090005" w:tentative="1">
      <w:start w:val="1"/>
      <w:numFmt w:val="bullet"/>
      <w:lvlText w:val=""/>
      <w:lvlJc w:val="left"/>
      <w:pPr>
        <w:ind w:left="1990" w:hanging="360"/>
      </w:pPr>
      <w:rPr>
        <w:rFonts w:ascii="Wingdings" w:hAnsi="Wingdings" w:hint="default"/>
      </w:rPr>
    </w:lvl>
    <w:lvl w:ilvl="3" w:tplc="04090001" w:tentative="1">
      <w:start w:val="1"/>
      <w:numFmt w:val="bullet"/>
      <w:lvlText w:val=""/>
      <w:lvlJc w:val="left"/>
      <w:pPr>
        <w:ind w:left="2710" w:hanging="360"/>
      </w:pPr>
      <w:rPr>
        <w:rFonts w:ascii="Symbol" w:hAnsi="Symbol" w:hint="default"/>
      </w:rPr>
    </w:lvl>
    <w:lvl w:ilvl="4" w:tplc="04090003" w:tentative="1">
      <w:start w:val="1"/>
      <w:numFmt w:val="bullet"/>
      <w:lvlText w:val="o"/>
      <w:lvlJc w:val="left"/>
      <w:pPr>
        <w:ind w:left="3430" w:hanging="360"/>
      </w:pPr>
      <w:rPr>
        <w:rFonts w:ascii="Courier New" w:hAnsi="Courier New" w:hint="default"/>
      </w:rPr>
    </w:lvl>
    <w:lvl w:ilvl="5" w:tplc="04090005" w:tentative="1">
      <w:start w:val="1"/>
      <w:numFmt w:val="bullet"/>
      <w:lvlText w:val=""/>
      <w:lvlJc w:val="left"/>
      <w:pPr>
        <w:ind w:left="4150" w:hanging="360"/>
      </w:pPr>
      <w:rPr>
        <w:rFonts w:ascii="Wingdings" w:hAnsi="Wingdings" w:hint="default"/>
      </w:rPr>
    </w:lvl>
    <w:lvl w:ilvl="6" w:tplc="04090001" w:tentative="1">
      <w:start w:val="1"/>
      <w:numFmt w:val="bullet"/>
      <w:lvlText w:val=""/>
      <w:lvlJc w:val="left"/>
      <w:pPr>
        <w:ind w:left="4870" w:hanging="360"/>
      </w:pPr>
      <w:rPr>
        <w:rFonts w:ascii="Symbol" w:hAnsi="Symbol" w:hint="default"/>
      </w:rPr>
    </w:lvl>
    <w:lvl w:ilvl="7" w:tplc="04090003" w:tentative="1">
      <w:start w:val="1"/>
      <w:numFmt w:val="bullet"/>
      <w:lvlText w:val="o"/>
      <w:lvlJc w:val="left"/>
      <w:pPr>
        <w:ind w:left="5590" w:hanging="360"/>
      </w:pPr>
      <w:rPr>
        <w:rFonts w:ascii="Courier New" w:hAnsi="Courier New" w:hint="default"/>
      </w:rPr>
    </w:lvl>
    <w:lvl w:ilvl="8" w:tplc="04090005" w:tentative="1">
      <w:start w:val="1"/>
      <w:numFmt w:val="bullet"/>
      <w:lvlText w:val=""/>
      <w:lvlJc w:val="left"/>
      <w:pPr>
        <w:ind w:left="6310" w:hanging="360"/>
      </w:pPr>
      <w:rPr>
        <w:rFonts w:ascii="Wingdings" w:hAnsi="Wingdings" w:hint="default"/>
      </w:rPr>
    </w:lvl>
  </w:abstractNum>
  <w:abstractNum w:abstractNumId="31" w15:restartNumberingAfterBreak="0">
    <w:nsid w:val="54601BE2"/>
    <w:multiLevelType w:val="hybridMultilevel"/>
    <w:tmpl w:val="F02A1300"/>
    <w:lvl w:ilvl="0" w:tplc="35D0C49A">
      <w:start w:val="1"/>
      <w:numFmt w:val="lowerLetter"/>
      <w:lvlText w:val="%1)"/>
      <w:lvlJc w:val="left"/>
      <w:pPr>
        <w:tabs>
          <w:tab w:val="num" w:pos="567"/>
        </w:tabs>
        <w:ind w:left="567" w:hanging="397"/>
      </w:pPr>
      <w:rPr>
        <w:rFonts w:ascii="UnitPro-Light" w:hAnsi="UnitPro-Light" w:cs="UnitPro-Light"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8CE1678"/>
    <w:multiLevelType w:val="hybridMultilevel"/>
    <w:tmpl w:val="1806131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9764923"/>
    <w:multiLevelType w:val="hybridMultilevel"/>
    <w:tmpl w:val="DB0CE072"/>
    <w:lvl w:ilvl="0" w:tplc="0405000F">
      <w:start w:val="1"/>
      <w:numFmt w:val="decimal"/>
      <w:lvlText w:val="%1."/>
      <w:lvlJc w:val="left"/>
      <w:pPr>
        <w:ind w:left="720" w:hanging="360"/>
      </w:pPr>
    </w:lvl>
    <w:lvl w:ilvl="1" w:tplc="12A45BC2">
      <w:start w:val="1"/>
      <w:numFmt w:val="lowerRoman"/>
      <w:lvlText w:val="(%2)"/>
      <w:lvlJc w:val="left"/>
      <w:pPr>
        <w:ind w:left="1800" w:hanging="72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C963BC3"/>
    <w:multiLevelType w:val="hybridMultilevel"/>
    <w:tmpl w:val="4954A9F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5" w15:restartNumberingAfterBreak="0">
    <w:nsid w:val="6428148B"/>
    <w:multiLevelType w:val="hybridMultilevel"/>
    <w:tmpl w:val="59EE92F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65472CC"/>
    <w:multiLevelType w:val="hybridMultilevel"/>
    <w:tmpl w:val="75E8D7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9553364"/>
    <w:multiLevelType w:val="hybridMultilevel"/>
    <w:tmpl w:val="79D8F5E2"/>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4A22917"/>
    <w:multiLevelType w:val="hybridMultilevel"/>
    <w:tmpl w:val="F02A1300"/>
    <w:lvl w:ilvl="0" w:tplc="35D0C49A">
      <w:start w:val="1"/>
      <w:numFmt w:val="lowerLetter"/>
      <w:lvlText w:val="%1)"/>
      <w:lvlJc w:val="left"/>
      <w:pPr>
        <w:tabs>
          <w:tab w:val="num" w:pos="567"/>
        </w:tabs>
        <w:ind w:left="567" w:hanging="397"/>
      </w:pPr>
      <w:rPr>
        <w:rFonts w:ascii="UnitPro-Light" w:hAnsi="UnitPro-Light" w:cs="UnitPro-Light"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8855951"/>
    <w:multiLevelType w:val="hybridMultilevel"/>
    <w:tmpl w:val="049E6770"/>
    <w:lvl w:ilvl="0" w:tplc="6DE440BE">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020F9E"/>
    <w:multiLevelType w:val="hybridMultilevel"/>
    <w:tmpl w:val="348AEF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D9B03D7"/>
    <w:multiLevelType w:val="hybridMultilevel"/>
    <w:tmpl w:val="DB68B502"/>
    <w:lvl w:ilvl="0" w:tplc="718C861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6"/>
  </w:num>
  <w:num w:numId="2">
    <w:abstractNumId w:val="32"/>
  </w:num>
  <w:num w:numId="3">
    <w:abstractNumId w:val="22"/>
  </w:num>
  <w:num w:numId="4">
    <w:abstractNumId w:val="21"/>
  </w:num>
  <w:num w:numId="5">
    <w:abstractNumId w:val="37"/>
  </w:num>
  <w:num w:numId="6">
    <w:abstractNumId w:val="33"/>
  </w:num>
  <w:num w:numId="7">
    <w:abstractNumId w:val="27"/>
  </w:num>
  <w:num w:numId="8">
    <w:abstractNumId w:val="12"/>
  </w:num>
  <w:num w:numId="9">
    <w:abstractNumId w:val="30"/>
  </w:num>
  <w:num w:numId="10">
    <w:abstractNumId w:val="23"/>
  </w:num>
  <w:num w:numId="11">
    <w:abstractNumId w:val="2"/>
  </w:num>
  <w:num w:numId="12">
    <w:abstractNumId w:val="38"/>
  </w:num>
  <w:num w:numId="13">
    <w:abstractNumId w:val="34"/>
  </w:num>
  <w:num w:numId="14">
    <w:abstractNumId w:val="31"/>
  </w:num>
  <w:num w:numId="15">
    <w:abstractNumId w:val="13"/>
  </w:num>
  <w:num w:numId="16">
    <w:abstractNumId w:val="14"/>
  </w:num>
  <w:num w:numId="17">
    <w:abstractNumId w:val="29"/>
  </w:num>
  <w:num w:numId="18">
    <w:abstractNumId w:val="24"/>
  </w:num>
  <w:num w:numId="19">
    <w:abstractNumId w:val="36"/>
  </w:num>
  <w:num w:numId="20">
    <w:abstractNumId w:val="25"/>
  </w:num>
  <w:num w:numId="21">
    <w:abstractNumId w:val="26"/>
  </w:num>
  <w:num w:numId="22">
    <w:abstractNumId w:val="28"/>
  </w:num>
  <w:num w:numId="23">
    <w:abstractNumId w:val="17"/>
  </w:num>
  <w:num w:numId="24">
    <w:abstractNumId w:val="8"/>
  </w:num>
  <w:num w:numId="25">
    <w:abstractNumId w:val="9"/>
  </w:num>
  <w:num w:numId="26">
    <w:abstractNumId w:val="6"/>
  </w:num>
  <w:num w:numId="27">
    <w:abstractNumId w:val="35"/>
  </w:num>
  <w:num w:numId="28">
    <w:abstractNumId w:val="0"/>
  </w:num>
  <w:num w:numId="29">
    <w:abstractNumId w:val="3"/>
  </w:num>
  <w:num w:numId="30">
    <w:abstractNumId w:val="7"/>
  </w:num>
  <w:num w:numId="31">
    <w:abstractNumId w:val="10"/>
  </w:num>
  <w:num w:numId="32">
    <w:abstractNumId w:val="39"/>
  </w:num>
  <w:num w:numId="33">
    <w:abstractNumId w:val="4"/>
  </w:num>
  <w:num w:numId="34">
    <w:abstractNumId w:val="11"/>
  </w:num>
  <w:num w:numId="35">
    <w:abstractNumId w:val="19"/>
  </w:num>
  <w:num w:numId="36">
    <w:abstractNumId w:val="13"/>
  </w:num>
  <w:num w:numId="37">
    <w:abstractNumId w:val="1"/>
  </w:num>
  <w:num w:numId="38">
    <w:abstractNumId w:val="40"/>
  </w:num>
  <w:num w:numId="39">
    <w:abstractNumId w:val="18"/>
  </w:num>
  <w:num w:numId="40">
    <w:abstractNumId w:val="5"/>
  </w:num>
  <w:num w:numId="41">
    <w:abstractNumId w:val="20"/>
  </w:num>
  <w:num w:numId="42">
    <w:abstractNumId w:val="41"/>
  </w:num>
  <w:num w:numId="43">
    <w:abstractNumId w:val="15"/>
  </w:num>
  <w:num w:numId="44">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leinwächterová Kristína Mgr. (IPR/SSP)">
    <w15:presenceInfo w15:providerId="AD" w15:userId="S-1-5-21-4055400197-654460755-3914899531-3111"/>
  </w15:person>
  <w15:person w15:author="Kubíček Ondřej Mgr. (IPR/SSP)">
    <w15:presenceInfo w15:providerId="AD" w15:userId="S-1-5-21-4055400197-654460755-3914899531-1882"/>
  </w15:person>
  <w15:person w15:author="Kristina Kleinwächterová">
    <w15:presenceInfo w15:providerId="AD" w15:userId="S-1-5-21-4055400197-654460755-3914899531-3111"/>
  </w15:person>
  <w15:person w15:author="Kůstková Linda Ing.">
    <w15:presenceInfo w15:providerId="AD" w15:userId="S-1-5-21-2294680022-2092598691-370817538-43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113"/>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DBB"/>
    <w:rsid w:val="00012885"/>
    <w:rsid w:val="00013564"/>
    <w:rsid w:val="000336EE"/>
    <w:rsid w:val="00042B75"/>
    <w:rsid w:val="00042F82"/>
    <w:rsid w:val="00047665"/>
    <w:rsid w:val="00057A58"/>
    <w:rsid w:val="000724AB"/>
    <w:rsid w:val="00080367"/>
    <w:rsid w:val="00080B11"/>
    <w:rsid w:val="00082BCA"/>
    <w:rsid w:val="000A4ADB"/>
    <w:rsid w:val="000B10DC"/>
    <w:rsid w:val="000C2532"/>
    <w:rsid w:val="000C529C"/>
    <w:rsid w:val="000D6653"/>
    <w:rsid w:val="000E01CC"/>
    <w:rsid w:val="000E5E6E"/>
    <w:rsid w:val="00126EB2"/>
    <w:rsid w:val="001323DA"/>
    <w:rsid w:val="00140CC4"/>
    <w:rsid w:val="00154AB5"/>
    <w:rsid w:val="00165807"/>
    <w:rsid w:val="0017777C"/>
    <w:rsid w:val="00191DB2"/>
    <w:rsid w:val="00195D7A"/>
    <w:rsid w:val="001B4AB3"/>
    <w:rsid w:val="001B639F"/>
    <w:rsid w:val="001C73B8"/>
    <w:rsid w:val="001D5665"/>
    <w:rsid w:val="001D7FA5"/>
    <w:rsid w:val="001E1F0D"/>
    <w:rsid w:val="001E3968"/>
    <w:rsid w:val="001E62D2"/>
    <w:rsid w:val="00206963"/>
    <w:rsid w:val="00222120"/>
    <w:rsid w:val="002364DF"/>
    <w:rsid w:val="002422AC"/>
    <w:rsid w:val="00245988"/>
    <w:rsid w:val="00252FA1"/>
    <w:rsid w:val="002653A1"/>
    <w:rsid w:val="002759BC"/>
    <w:rsid w:val="00285E8F"/>
    <w:rsid w:val="002A48A4"/>
    <w:rsid w:val="002B1B04"/>
    <w:rsid w:val="002B5463"/>
    <w:rsid w:val="002B6F9E"/>
    <w:rsid w:val="002C0727"/>
    <w:rsid w:val="002C31A5"/>
    <w:rsid w:val="002C7A61"/>
    <w:rsid w:val="002F6FEA"/>
    <w:rsid w:val="00302C38"/>
    <w:rsid w:val="00311F70"/>
    <w:rsid w:val="003123A1"/>
    <w:rsid w:val="00317D18"/>
    <w:rsid w:val="0032086D"/>
    <w:rsid w:val="00330337"/>
    <w:rsid w:val="00342BC3"/>
    <w:rsid w:val="00354641"/>
    <w:rsid w:val="00356B55"/>
    <w:rsid w:val="00376ECD"/>
    <w:rsid w:val="0038440E"/>
    <w:rsid w:val="003861A2"/>
    <w:rsid w:val="0039392A"/>
    <w:rsid w:val="003948C1"/>
    <w:rsid w:val="003965C6"/>
    <w:rsid w:val="003A30E1"/>
    <w:rsid w:val="003B511A"/>
    <w:rsid w:val="003C0CEC"/>
    <w:rsid w:val="003C258D"/>
    <w:rsid w:val="003C28DD"/>
    <w:rsid w:val="003C2C78"/>
    <w:rsid w:val="003C2F94"/>
    <w:rsid w:val="003C3AF5"/>
    <w:rsid w:val="003F6B22"/>
    <w:rsid w:val="00410801"/>
    <w:rsid w:val="00414813"/>
    <w:rsid w:val="004174F3"/>
    <w:rsid w:val="00435BC8"/>
    <w:rsid w:val="00437D62"/>
    <w:rsid w:val="00450420"/>
    <w:rsid w:val="00452EA8"/>
    <w:rsid w:val="0045626E"/>
    <w:rsid w:val="004663DD"/>
    <w:rsid w:val="00475F6D"/>
    <w:rsid w:val="00493063"/>
    <w:rsid w:val="00494107"/>
    <w:rsid w:val="004A5735"/>
    <w:rsid w:val="004B7B92"/>
    <w:rsid w:val="004C1D21"/>
    <w:rsid w:val="004D1C35"/>
    <w:rsid w:val="004D5160"/>
    <w:rsid w:val="004D6E1C"/>
    <w:rsid w:val="004E31B8"/>
    <w:rsid w:val="004F659A"/>
    <w:rsid w:val="00511C9E"/>
    <w:rsid w:val="00515FC5"/>
    <w:rsid w:val="00517E66"/>
    <w:rsid w:val="00521168"/>
    <w:rsid w:val="0053593F"/>
    <w:rsid w:val="0053618D"/>
    <w:rsid w:val="005460AA"/>
    <w:rsid w:val="00546D22"/>
    <w:rsid w:val="0055316F"/>
    <w:rsid w:val="00554A0C"/>
    <w:rsid w:val="00560983"/>
    <w:rsid w:val="0056262F"/>
    <w:rsid w:val="00565162"/>
    <w:rsid w:val="005A1CB5"/>
    <w:rsid w:val="005E2474"/>
    <w:rsid w:val="0060010D"/>
    <w:rsid w:val="00616E35"/>
    <w:rsid w:val="00620D8E"/>
    <w:rsid w:val="006265D7"/>
    <w:rsid w:val="006306CC"/>
    <w:rsid w:val="0063115B"/>
    <w:rsid w:val="00632BF3"/>
    <w:rsid w:val="006349D3"/>
    <w:rsid w:val="00641DB9"/>
    <w:rsid w:val="00660DCF"/>
    <w:rsid w:val="006647D7"/>
    <w:rsid w:val="00671E51"/>
    <w:rsid w:val="00680E06"/>
    <w:rsid w:val="00684D28"/>
    <w:rsid w:val="00687BBC"/>
    <w:rsid w:val="00693732"/>
    <w:rsid w:val="006A2191"/>
    <w:rsid w:val="006B0843"/>
    <w:rsid w:val="006C5BAD"/>
    <w:rsid w:val="006C6139"/>
    <w:rsid w:val="006C7D07"/>
    <w:rsid w:val="006F2F4A"/>
    <w:rsid w:val="007034F7"/>
    <w:rsid w:val="0071361C"/>
    <w:rsid w:val="00715AF5"/>
    <w:rsid w:val="00715F2B"/>
    <w:rsid w:val="0072105E"/>
    <w:rsid w:val="00723C8C"/>
    <w:rsid w:val="00724C75"/>
    <w:rsid w:val="00730FCF"/>
    <w:rsid w:val="00744688"/>
    <w:rsid w:val="00745205"/>
    <w:rsid w:val="00746192"/>
    <w:rsid w:val="00782CD4"/>
    <w:rsid w:val="007944CC"/>
    <w:rsid w:val="007B387D"/>
    <w:rsid w:val="007B64AA"/>
    <w:rsid w:val="007D1447"/>
    <w:rsid w:val="007D62CE"/>
    <w:rsid w:val="007F2BEB"/>
    <w:rsid w:val="00807A6F"/>
    <w:rsid w:val="008143A5"/>
    <w:rsid w:val="00831569"/>
    <w:rsid w:val="00867A9B"/>
    <w:rsid w:val="00867BF3"/>
    <w:rsid w:val="00872E6D"/>
    <w:rsid w:val="00892167"/>
    <w:rsid w:val="008A36E6"/>
    <w:rsid w:val="008B3B3F"/>
    <w:rsid w:val="008B420F"/>
    <w:rsid w:val="008C0288"/>
    <w:rsid w:val="008C5A4A"/>
    <w:rsid w:val="008C76C6"/>
    <w:rsid w:val="008E5C34"/>
    <w:rsid w:val="008E70A0"/>
    <w:rsid w:val="008F1D5D"/>
    <w:rsid w:val="00905D5D"/>
    <w:rsid w:val="00922539"/>
    <w:rsid w:val="009476D2"/>
    <w:rsid w:val="00980B42"/>
    <w:rsid w:val="00992C8F"/>
    <w:rsid w:val="009A218A"/>
    <w:rsid w:val="009A7B67"/>
    <w:rsid w:val="009C2EDB"/>
    <w:rsid w:val="009C4FF5"/>
    <w:rsid w:val="009E69BB"/>
    <w:rsid w:val="009F2AC0"/>
    <w:rsid w:val="009F30A7"/>
    <w:rsid w:val="00A03D10"/>
    <w:rsid w:val="00A061AD"/>
    <w:rsid w:val="00A12C80"/>
    <w:rsid w:val="00A2773B"/>
    <w:rsid w:val="00A375E9"/>
    <w:rsid w:val="00A42C7A"/>
    <w:rsid w:val="00A61FA1"/>
    <w:rsid w:val="00A6744F"/>
    <w:rsid w:val="00A840CF"/>
    <w:rsid w:val="00AB6475"/>
    <w:rsid w:val="00AB787C"/>
    <w:rsid w:val="00AC21E9"/>
    <w:rsid w:val="00AD0104"/>
    <w:rsid w:val="00AD1476"/>
    <w:rsid w:val="00AE146B"/>
    <w:rsid w:val="00AE3DFC"/>
    <w:rsid w:val="00AE3EDF"/>
    <w:rsid w:val="00AF6695"/>
    <w:rsid w:val="00AF7207"/>
    <w:rsid w:val="00B02127"/>
    <w:rsid w:val="00B1526C"/>
    <w:rsid w:val="00B34EFA"/>
    <w:rsid w:val="00B3677F"/>
    <w:rsid w:val="00B449DF"/>
    <w:rsid w:val="00B45825"/>
    <w:rsid w:val="00B46978"/>
    <w:rsid w:val="00B52908"/>
    <w:rsid w:val="00B55AB8"/>
    <w:rsid w:val="00B613C5"/>
    <w:rsid w:val="00B64721"/>
    <w:rsid w:val="00B670D0"/>
    <w:rsid w:val="00B71DBB"/>
    <w:rsid w:val="00B76811"/>
    <w:rsid w:val="00BA0632"/>
    <w:rsid w:val="00BA2CF7"/>
    <w:rsid w:val="00BA30AF"/>
    <w:rsid w:val="00BA3C5C"/>
    <w:rsid w:val="00BA67B9"/>
    <w:rsid w:val="00BC4EA2"/>
    <w:rsid w:val="00BC6C13"/>
    <w:rsid w:val="00BD7FCF"/>
    <w:rsid w:val="00BF08E5"/>
    <w:rsid w:val="00C04EDE"/>
    <w:rsid w:val="00C07BB6"/>
    <w:rsid w:val="00C14080"/>
    <w:rsid w:val="00C319FD"/>
    <w:rsid w:val="00C5638C"/>
    <w:rsid w:val="00C71A86"/>
    <w:rsid w:val="00C809B3"/>
    <w:rsid w:val="00C81A91"/>
    <w:rsid w:val="00C92D88"/>
    <w:rsid w:val="00CA07CE"/>
    <w:rsid w:val="00CA484A"/>
    <w:rsid w:val="00CB1AFA"/>
    <w:rsid w:val="00CE2C94"/>
    <w:rsid w:val="00CE7F95"/>
    <w:rsid w:val="00CF7556"/>
    <w:rsid w:val="00D24FEE"/>
    <w:rsid w:val="00D329A3"/>
    <w:rsid w:val="00D36C04"/>
    <w:rsid w:val="00D36D70"/>
    <w:rsid w:val="00D418D9"/>
    <w:rsid w:val="00D45B84"/>
    <w:rsid w:val="00D56ACD"/>
    <w:rsid w:val="00D73F4E"/>
    <w:rsid w:val="00D75104"/>
    <w:rsid w:val="00D809A2"/>
    <w:rsid w:val="00DA266B"/>
    <w:rsid w:val="00DC4CE3"/>
    <w:rsid w:val="00DC7FE3"/>
    <w:rsid w:val="00DD5A91"/>
    <w:rsid w:val="00DD72F7"/>
    <w:rsid w:val="00DD7399"/>
    <w:rsid w:val="00DD78B7"/>
    <w:rsid w:val="00DE0CD6"/>
    <w:rsid w:val="00DE4375"/>
    <w:rsid w:val="00DE5132"/>
    <w:rsid w:val="00DE51DC"/>
    <w:rsid w:val="00E2425A"/>
    <w:rsid w:val="00E27851"/>
    <w:rsid w:val="00E32ED8"/>
    <w:rsid w:val="00E36A26"/>
    <w:rsid w:val="00E46277"/>
    <w:rsid w:val="00E54DB0"/>
    <w:rsid w:val="00E57A4A"/>
    <w:rsid w:val="00E76E49"/>
    <w:rsid w:val="00E820EA"/>
    <w:rsid w:val="00E85C85"/>
    <w:rsid w:val="00E96C03"/>
    <w:rsid w:val="00EA30A2"/>
    <w:rsid w:val="00EA3338"/>
    <w:rsid w:val="00EA5934"/>
    <w:rsid w:val="00EA614E"/>
    <w:rsid w:val="00EF1EDA"/>
    <w:rsid w:val="00F04B1F"/>
    <w:rsid w:val="00F171A6"/>
    <w:rsid w:val="00F23F96"/>
    <w:rsid w:val="00F33C5E"/>
    <w:rsid w:val="00F436E2"/>
    <w:rsid w:val="00F62342"/>
    <w:rsid w:val="00F62839"/>
    <w:rsid w:val="00F668A4"/>
    <w:rsid w:val="00F739C2"/>
    <w:rsid w:val="00F840E5"/>
    <w:rsid w:val="00F86332"/>
    <w:rsid w:val="00F91D40"/>
    <w:rsid w:val="00F94C83"/>
    <w:rsid w:val="00FA5397"/>
    <w:rsid w:val="00FC02A7"/>
    <w:rsid w:val="00FC2A09"/>
    <w:rsid w:val="00FD0F6E"/>
    <w:rsid w:val="00FD36AB"/>
    <w:rsid w:val="00FD3B98"/>
    <w:rsid w:val="00FE0931"/>
    <w:rsid w:val="00FE239B"/>
    <w:rsid w:val="00FE2576"/>
    <w:rsid w:val="00FE381B"/>
    <w:rsid w:val="00FE74C0"/>
    <w:rsid w:val="00FF3E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82D61"/>
  <w15:docId w15:val="{00261C43-A80E-4CB6-98CC-B368B8903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D24FEE"/>
    <w:pPr>
      <w:keepNext/>
      <w:keepLines/>
      <w:numPr>
        <w:numId w:val="15"/>
      </w:numPr>
      <w:spacing w:before="480" w:after="0" w:line="276" w:lineRule="auto"/>
      <w:outlineLvl w:val="0"/>
    </w:pPr>
    <w:rPr>
      <w:rFonts w:asciiTheme="majorHAnsi" w:eastAsiaTheme="majorEastAsia" w:hAnsiTheme="majorHAnsi" w:cstheme="majorBidi"/>
      <w:b/>
      <w:bCs/>
      <w:color w:val="00AEEF"/>
      <w:sz w:val="28"/>
      <w:szCs w:val="28"/>
    </w:rPr>
  </w:style>
  <w:style w:type="paragraph" w:styleId="Nadpis2">
    <w:name w:val="heading 2"/>
    <w:basedOn w:val="Normln"/>
    <w:next w:val="Normln"/>
    <w:link w:val="Nadpis2Char"/>
    <w:uiPriority w:val="9"/>
    <w:unhideWhenUsed/>
    <w:qFormat/>
    <w:rsid w:val="007034F7"/>
    <w:pPr>
      <w:keepNext/>
      <w:keepLines/>
      <w:numPr>
        <w:ilvl w:val="1"/>
        <w:numId w:val="15"/>
      </w:numPr>
      <w:spacing w:before="200" w:after="0" w:line="276" w:lineRule="auto"/>
      <w:outlineLvl w:val="1"/>
    </w:pPr>
    <w:rPr>
      <w:rFonts w:asciiTheme="majorHAnsi" w:eastAsiaTheme="majorEastAsia" w:hAnsiTheme="majorHAnsi" w:cstheme="majorBidi"/>
      <w:b/>
      <w:bCs/>
      <w:color w:val="00AEEF"/>
      <w:sz w:val="26"/>
      <w:szCs w:val="26"/>
    </w:rPr>
  </w:style>
  <w:style w:type="paragraph" w:styleId="Nadpis3">
    <w:name w:val="heading 3"/>
    <w:basedOn w:val="Normln"/>
    <w:next w:val="Normln"/>
    <w:link w:val="Nadpis3Char"/>
    <w:uiPriority w:val="9"/>
    <w:unhideWhenUsed/>
    <w:qFormat/>
    <w:rsid w:val="00A12C80"/>
    <w:pPr>
      <w:keepNext/>
      <w:keepLines/>
      <w:numPr>
        <w:ilvl w:val="2"/>
        <w:numId w:val="15"/>
      </w:numPr>
      <w:spacing w:before="200" w:after="0" w:line="276" w:lineRule="auto"/>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semiHidden/>
    <w:unhideWhenUsed/>
    <w:qFormat/>
    <w:rsid w:val="00D24FEE"/>
    <w:pPr>
      <w:keepNext/>
      <w:keepLines/>
      <w:numPr>
        <w:ilvl w:val="3"/>
        <w:numId w:val="15"/>
      </w:numPr>
      <w:spacing w:before="200" w:after="0"/>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semiHidden/>
    <w:unhideWhenUsed/>
    <w:qFormat/>
    <w:rsid w:val="00D24FEE"/>
    <w:pPr>
      <w:keepNext/>
      <w:keepLines/>
      <w:numPr>
        <w:ilvl w:val="4"/>
        <w:numId w:val="15"/>
      </w:numPr>
      <w:spacing w:before="200" w:after="0"/>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D24FEE"/>
    <w:pPr>
      <w:keepNext/>
      <w:keepLines/>
      <w:numPr>
        <w:ilvl w:val="5"/>
        <w:numId w:val="15"/>
      </w:numPr>
      <w:spacing w:before="200" w:after="0"/>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D24FEE"/>
    <w:pPr>
      <w:keepNext/>
      <w:keepLines/>
      <w:numPr>
        <w:ilvl w:val="6"/>
        <w:numId w:val="15"/>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D24FEE"/>
    <w:pPr>
      <w:keepNext/>
      <w:keepLines/>
      <w:numPr>
        <w:ilvl w:val="7"/>
        <w:numId w:val="15"/>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D24FEE"/>
    <w:pPr>
      <w:keepNext/>
      <w:keepLines/>
      <w:numPr>
        <w:ilvl w:val="8"/>
        <w:numId w:val="1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 cíl se seznamem,Odstavec se seznamem5,Odstavec_muj,List Paragraph,Odrážky"/>
    <w:basedOn w:val="Normln"/>
    <w:link w:val="OdstavecseseznamemChar"/>
    <w:uiPriority w:val="34"/>
    <w:qFormat/>
    <w:rsid w:val="004663DD"/>
    <w:pPr>
      <w:ind w:left="720"/>
      <w:contextualSpacing/>
    </w:pPr>
  </w:style>
  <w:style w:type="table" w:styleId="Mkatabulky">
    <w:name w:val="Table Grid"/>
    <w:basedOn w:val="Normlntabulka"/>
    <w:uiPriority w:val="59"/>
    <w:rsid w:val="00CA48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C7A6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C7A61"/>
    <w:rPr>
      <w:rFonts w:ascii="Segoe UI" w:hAnsi="Segoe UI" w:cs="Segoe UI"/>
      <w:sz w:val="18"/>
      <w:szCs w:val="18"/>
    </w:rPr>
  </w:style>
  <w:style w:type="paragraph" w:styleId="Textpoznpodarou">
    <w:name w:val="footnote text"/>
    <w:basedOn w:val="Normln"/>
    <w:link w:val="TextpoznpodarouChar"/>
    <w:uiPriority w:val="99"/>
    <w:unhideWhenUsed/>
    <w:rsid w:val="00B670D0"/>
    <w:pPr>
      <w:spacing w:after="0" w:line="240" w:lineRule="auto"/>
    </w:pPr>
    <w:rPr>
      <w:rFonts w:eastAsiaTheme="minorEastAsia"/>
      <w:sz w:val="20"/>
      <w:szCs w:val="20"/>
      <w:lang w:eastAsia="cs-CZ"/>
    </w:rPr>
  </w:style>
  <w:style w:type="character" w:customStyle="1" w:styleId="TextpoznpodarouChar">
    <w:name w:val="Text pozn. pod čarou Char"/>
    <w:basedOn w:val="Standardnpsmoodstavce"/>
    <w:link w:val="Textpoznpodarou"/>
    <w:uiPriority w:val="99"/>
    <w:rsid w:val="00B670D0"/>
    <w:rPr>
      <w:rFonts w:eastAsiaTheme="minorEastAsia"/>
      <w:sz w:val="20"/>
      <w:szCs w:val="20"/>
      <w:lang w:eastAsia="cs-CZ"/>
    </w:rPr>
  </w:style>
  <w:style w:type="character" w:styleId="Znakapoznpodarou">
    <w:name w:val="footnote reference"/>
    <w:aliases w:val="Footnote symbol,Footnote,PGI Fußnote Ziffer,BVI fnr,Footnote Reference Superscript,Appel note de bas de p,Appel note de bas de page,Légende,Char Car Car Car Car,Voetnootverwijzing,Légende;Char Car Car Car Car"/>
    <w:basedOn w:val="Standardnpsmoodstavce"/>
    <w:uiPriority w:val="99"/>
    <w:unhideWhenUsed/>
    <w:rsid w:val="00B670D0"/>
    <w:rPr>
      <w:vertAlign w:val="superscript"/>
    </w:rPr>
  </w:style>
  <w:style w:type="character" w:customStyle="1" w:styleId="OdstavecseseznamemChar">
    <w:name w:val="Odstavec se seznamem Char"/>
    <w:aliases w:val="Nad Char,Odstavec cíl se seznamem Char,Odstavec se seznamem5 Char,Odstavec_muj Char,List Paragraph Char,Odrážky Char"/>
    <w:basedOn w:val="Standardnpsmoodstavce"/>
    <w:link w:val="Odstavecseseznamem"/>
    <w:uiPriority w:val="34"/>
    <w:rsid w:val="00A061AD"/>
  </w:style>
  <w:style w:type="character" w:customStyle="1" w:styleId="Nadpis2Char">
    <w:name w:val="Nadpis 2 Char"/>
    <w:basedOn w:val="Standardnpsmoodstavce"/>
    <w:link w:val="Nadpis2"/>
    <w:uiPriority w:val="9"/>
    <w:rsid w:val="007034F7"/>
    <w:rPr>
      <w:rFonts w:asciiTheme="majorHAnsi" w:eastAsiaTheme="majorEastAsia" w:hAnsiTheme="majorHAnsi" w:cstheme="majorBidi"/>
      <w:b/>
      <w:bCs/>
      <w:color w:val="00AEEF"/>
      <w:sz w:val="26"/>
      <w:szCs w:val="26"/>
    </w:rPr>
  </w:style>
  <w:style w:type="character" w:customStyle="1" w:styleId="Nadpis3Char">
    <w:name w:val="Nadpis 3 Char"/>
    <w:basedOn w:val="Standardnpsmoodstavce"/>
    <w:link w:val="Nadpis3"/>
    <w:uiPriority w:val="9"/>
    <w:rsid w:val="00A12C80"/>
    <w:rPr>
      <w:rFonts w:asciiTheme="majorHAnsi" w:eastAsiaTheme="majorEastAsia" w:hAnsiTheme="majorHAnsi" w:cstheme="majorBidi"/>
      <w:b/>
      <w:bCs/>
      <w:color w:val="5B9BD5" w:themeColor="accent1"/>
    </w:rPr>
  </w:style>
  <w:style w:type="paragraph" w:styleId="Normlnweb">
    <w:name w:val="Normal (Web)"/>
    <w:basedOn w:val="Normln"/>
    <w:uiPriority w:val="99"/>
    <w:semiHidden/>
    <w:unhideWhenUsed/>
    <w:rsid w:val="00A12C8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poznamkapodcarou">
    <w:name w:val="poznamka_pod_carou"/>
    <w:basedOn w:val="Normln"/>
    <w:qFormat/>
    <w:rsid w:val="00A12C80"/>
    <w:pPr>
      <w:tabs>
        <w:tab w:val="left" w:pos="1134"/>
      </w:tabs>
      <w:spacing w:before="40" w:after="0" w:line="240" w:lineRule="auto"/>
      <w:ind w:left="567"/>
      <w:jc w:val="both"/>
    </w:pPr>
    <w:rPr>
      <w:rFonts w:ascii="UnitPro-Light" w:eastAsiaTheme="minorEastAsia" w:hAnsi="UnitPro-Light"/>
      <w:sz w:val="18"/>
      <w:szCs w:val="24"/>
    </w:rPr>
  </w:style>
  <w:style w:type="paragraph" w:customStyle="1" w:styleId="nadpisprubezny">
    <w:name w:val="nadpis_prubezny"/>
    <w:basedOn w:val="Normln"/>
    <w:qFormat/>
    <w:rsid w:val="00A12C80"/>
    <w:pPr>
      <w:keepNext/>
      <w:keepLines/>
      <w:tabs>
        <w:tab w:val="left" w:pos="600"/>
        <w:tab w:val="left" w:pos="1134"/>
        <w:tab w:val="right" w:leader="underscore" w:pos="8034"/>
      </w:tabs>
      <w:suppressAutoHyphens/>
      <w:spacing w:before="360" w:after="0" w:line="240" w:lineRule="auto"/>
      <w:ind w:left="567"/>
      <w:jc w:val="both"/>
    </w:pPr>
    <w:rPr>
      <w:rFonts w:ascii="UnitPro" w:eastAsiaTheme="minorEastAsia" w:hAnsi="UnitPro"/>
      <w:szCs w:val="24"/>
      <w:u w:val="single"/>
    </w:rPr>
  </w:style>
  <w:style w:type="character" w:styleId="Hypertextovodkaz">
    <w:name w:val="Hyperlink"/>
    <w:basedOn w:val="Standardnpsmoodstavce"/>
    <w:uiPriority w:val="99"/>
    <w:unhideWhenUsed/>
    <w:rsid w:val="00A12C80"/>
    <w:rPr>
      <w:color w:val="0563C1" w:themeColor="hyperlink"/>
      <w:u w:val="single"/>
    </w:rPr>
  </w:style>
  <w:style w:type="character" w:customStyle="1" w:styleId="Nadpis1Char">
    <w:name w:val="Nadpis 1 Char"/>
    <w:basedOn w:val="Standardnpsmoodstavce"/>
    <w:link w:val="Nadpis1"/>
    <w:uiPriority w:val="9"/>
    <w:rsid w:val="00D24FEE"/>
    <w:rPr>
      <w:rFonts w:asciiTheme="majorHAnsi" w:eastAsiaTheme="majorEastAsia" w:hAnsiTheme="majorHAnsi" w:cstheme="majorBidi"/>
      <w:b/>
      <w:bCs/>
      <w:color w:val="00AEEF"/>
      <w:sz w:val="28"/>
      <w:szCs w:val="28"/>
    </w:rPr>
  </w:style>
  <w:style w:type="paragraph" w:customStyle="1" w:styleId="Default">
    <w:name w:val="Default"/>
    <w:uiPriority w:val="99"/>
    <w:rsid w:val="00671E51"/>
    <w:pPr>
      <w:autoSpaceDE w:val="0"/>
      <w:autoSpaceDN w:val="0"/>
      <w:adjustRightInd w:val="0"/>
      <w:spacing w:after="0" w:line="240" w:lineRule="auto"/>
    </w:pPr>
    <w:rPr>
      <w:rFonts w:ascii="Arial" w:hAnsi="Arial" w:cs="Arial"/>
      <w:color w:val="000000"/>
      <w:sz w:val="24"/>
      <w:szCs w:val="24"/>
    </w:rPr>
  </w:style>
  <w:style w:type="paragraph" w:customStyle="1" w:styleId="odrazkatext">
    <w:name w:val="odrazka_text"/>
    <w:basedOn w:val="Normln"/>
    <w:next w:val="Normln"/>
    <w:qFormat/>
    <w:rsid w:val="00671E51"/>
    <w:pPr>
      <w:tabs>
        <w:tab w:val="left" w:pos="1134"/>
      </w:tabs>
      <w:spacing w:before="120" w:after="0" w:line="240" w:lineRule="auto"/>
      <w:jc w:val="both"/>
    </w:pPr>
    <w:rPr>
      <w:rFonts w:ascii="UnitPro-Light" w:eastAsiaTheme="minorEastAsia" w:hAnsi="UnitPro-Light"/>
      <w:szCs w:val="24"/>
    </w:rPr>
  </w:style>
  <w:style w:type="character" w:customStyle="1" w:styleId="Nadpis4Char">
    <w:name w:val="Nadpis 4 Char"/>
    <w:basedOn w:val="Standardnpsmoodstavce"/>
    <w:link w:val="Nadpis4"/>
    <w:uiPriority w:val="9"/>
    <w:semiHidden/>
    <w:rsid w:val="00D24FEE"/>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semiHidden/>
    <w:rsid w:val="00D24FEE"/>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D24FEE"/>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D24FEE"/>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D24FEE"/>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D24FEE"/>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E85C85"/>
    <w:rPr>
      <w:sz w:val="16"/>
      <w:szCs w:val="16"/>
    </w:rPr>
  </w:style>
  <w:style w:type="paragraph" w:styleId="Textkomente">
    <w:name w:val="annotation text"/>
    <w:basedOn w:val="Normln"/>
    <w:link w:val="TextkomenteChar"/>
    <w:uiPriority w:val="99"/>
    <w:unhideWhenUsed/>
    <w:rsid w:val="00E85C85"/>
    <w:pPr>
      <w:spacing w:line="240" w:lineRule="auto"/>
    </w:pPr>
    <w:rPr>
      <w:sz w:val="20"/>
      <w:szCs w:val="20"/>
    </w:rPr>
  </w:style>
  <w:style w:type="character" w:customStyle="1" w:styleId="TextkomenteChar">
    <w:name w:val="Text komentáře Char"/>
    <w:basedOn w:val="Standardnpsmoodstavce"/>
    <w:link w:val="Textkomente"/>
    <w:uiPriority w:val="99"/>
    <w:rsid w:val="00E85C85"/>
    <w:rPr>
      <w:sz w:val="20"/>
      <w:szCs w:val="20"/>
    </w:rPr>
  </w:style>
  <w:style w:type="paragraph" w:styleId="Pedmtkomente">
    <w:name w:val="annotation subject"/>
    <w:basedOn w:val="Textkomente"/>
    <w:next w:val="Textkomente"/>
    <w:link w:val="PedmtkomenteChar"/>
    <w:uiPriority w:val="99"/>
    <w:semiHidden/>
    <w:unhideWhenUsed/>
    <w:rsid w:val="00E85C85"/>
    <w:rPr>
      <w:b/>
      <w:bCs/>
    </w:rPr>
  </w:style>
  <w:style w:type="character" w:customStyle="1" w:styleId="PedmtkomenteChar">
    <w:name w:val="Předmět komentáře Char"/>
    <w:basedOn w:val="TextkomenteChar"/>
    <w:link w:val="Pedmtkomente"/>
    <w:uiPriority w:val="99"/>
    <w:semiHidden/>
    <w:rsid w:val="00E85C85"/>
    <w:rPr>
      <w:b/>
      <w:bCs/>
      <w:sz w:val="20"/>
      <w:szCs w:val="20"/>
    </w:rPr>
  </w:style>
  <w:style w:type="paragraph" w:styleId="Nadpisobsahu">
    <w:name w:val="TOC Heading"/>
    <w:basedOn w:val="Nadpis1"/>
    <w:next w:val="Normln"/>
    <w:uiPriority w:val="39"/>
    <w:semiHidden/>
    <w:unhideWhenUsed/>
    <w:qFormat/>
    <w:rsid w:val="00435BC8"/>
    <w:pPr>
      <w:numPr>
        <w:numId w:val="0"/>
      </w:numPr>
      <w:outlineLvl w:val="9"/>
    </w:pPr>
    <w:rPr>
      <w:color w:val="2E74B5" w:themeColor="accent1" w:themeShade="BF"/>
      <w:lang w:eastAsia="cs-CZ"/>
    </w:rPr>
  </w:style>
  <w:style w:type="paragraph" w:styleId="Obsah1">
    <w:name w:val="toc 1"/>
    <w:basedOn w:val="Normln"/>
    <w:next w:val="Normln"/>
    <w:autoRedefine/>
    <w:uiPriority w:val="39"/>
    <w:unhideWhenUsed/>
    <w:rsid w:val="00435BC8"/>
    <w:pPr>
      <w:spacing w:after="100"/>
    </w:pPr>
  </w:style>
  <w:style w:type="paragraph" w:styleId="Obsah2">
    <w:name w:val="toc 2"/>
    <w:basedOn w:val="Normln"/>
    <w:next w:val="Normln"/>
    <w:autoRedefine/>
    <w:uiPriority w:val="39"/>
    <w:unhideWhenUsed/>
    <w:rsid w:val="00435BC8"/>
    <w:pPr>
      <w:spacing w:after="100"/>
      <w:ind w:left="220"/>
    </w:pPr>
  </w:style>
  <w:style w:type="paragraph" w:styleId="Obsah3">
    <w:name w:val="toc 3"/>
    <w:basedOn w:val="Normln"/>
    <w:next w:val="Normln"/>
    <w:autoRedefine/>
    <w:uiPriority w:val="39"/>
    <w:unhideWhenUsed/>
    <w:rsid w:val="00435BC8"/>
    <w:pPr>
      <w:spacing w:after="100"/>
      <w:ind w:left="440"/>
    </w:pPr>
  </w:style>
  <w:style w:type="table" w:customStyle="1" w:styleId="Mkatabulky1">
    <w:name w:val="Mřížka tabulky1"/>
    <w:basedOn w:val="Normlntabulka"/>
    <w:next w:val="Mkatabulky"/>
    <w:uiPriority w:val="59"/>
    <w:rsid w:val="007034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F659A"/>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4F659A"/>
    <w:pPr>
      <w:widowControl w:val="0"/>
      <w:spacing w:after="0" w:line="240" w:lineRule="auto"/>
    </w:pPr>
    <w:rPr>
      <w:lang w:val="en-US"/>
    </w:rPr>
  </w:style>
  <w:style w:type="character" w:styleId="Siln">
    <w:name w:val="Strong"/>
    <w:basedOn w:val="Standardnpsmoodstavce"/>
    <w:uiPriority w:val="22"/>
    <w:qFormat/>
    <w:rsid w:val="00F62839"/>
    <w:rPr>
      <w:b/>
      <w:bCs/>
    </w:rPr>
  </w:style>
  <w:style w:type="paragraph" w:styleId="Zhlav">
    <w:name w:val="header"/>
    <w:basedOn w:val="Normln"/>
    <w:link w:val="ZhlavChar"/>
    <w:uiPriority w:val="99"/>
    <w:unhideWhenUsed/>
    <w:rsid w:val="00C07B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07BB6"/>
  </w:style>
  <w:style w:type="paragraph" w:styleId="Zpat">
    <w:name w:val="footer"/>
    <w:basedOn w:val="Normln"/>
    <w:link w:val="ZpatChar"/>
    <w:uiPriority w:val="99"/>
    <w:unhideWhenUsed/>
    <w:rsid w:val="00C07BB6"/>
    <w:pPr>
      <w:tabs>
        <w:tab w:val="center" w:pos="4536"/>
        <w:tab w:val="right" w:pos="9072"/>
      </w:tabs>
      <w:spacing w:after="0" w:line="240" w:lineRule="auto"/>
    </w:pPr>
  </w:style>
  <w:style w:type="character" w:customStyle="1" w:styleId="ZpatChar">
    <w:name w:val="Zápatí Char"/>
    <w:basedOn w:val="Standardnpsmoodstavce"/>
    <w:link w:val="Zpat"/>
    <w:uiPriority w:val="99"/>
    <w:rsid w:val="00C07BB6"/>
  </w:style>
  <w:style w:type="paragraph" w:styleId="Zkladntext">
    <w:name w:val="Body Text"/>
    <w:basedOn w:val="Normln"/>
    <w:link w:val="ZkladntextChar"/>
    <w:uiPriority w:val="99"/>
    <w:semiHidden/>
    <w:unhideWhenUsed/>
    <w:rsid w:val="00BA0632"/>
    <w:pPr>
      <w:spacing w:after="120"/>
    </w:pPr>
  </w:style>
  <w:style w:type="character" w:customStyle="1" w:styleId="ZkladntextChar">
    <w:name w:val="Základní text Char"/>
    <w:basedOn w:val="Standardnpsmoodstavce"/>
    <w:link w:val="Zkladntext"/>
    <w:uiPriority w:val="99"/>
    <w:semiHidden/>
    <w:rsid w:val="00BA0632"/>
  </w:style>
  <w:style w:type="paragraph" w:styleId="Zkladntext-prvnodsazen">
    <w:name w:val="Body Text First Indent"/>
    <w:basedOn w:val="Zkladntext"/>
    <w:link w:val="Zkladntext-prvnodsazenChar"/>
    <w:uiPriority w:val="99"/>
    <w:rsid w:val="00BA0632"/>
    <w:pPr>
      <w:spacing w:line="240" w:lineRule="auto"/>
      <w:ind w:firstLine="210"/>
      <w:jc w:val="both"/>
    </w:pPr>
    <w:rPr>
      <w:rFonts w:ascii="Times New Roman" w:eastAsia="Times New Roman" w:hAnsi="Times New Roman" w:cs="Times New Roman"/>
      <w:sz w:val="24"/>
      <w:szCs w:val="24"/>
      <w:lang w:eastAsia="cs-CZ"/>
    </w:rPr>
  </w:style>
  <w:style w:type="character" w:customStyle="1" w:styleId="Zkladntext-prvnodsazenChar">
    <w:name w:val="Základní text - první odsazený Char"/>
    <w:basedOn w:val="ZkladntextChar"/>
    <w:link w:val="Zkladntext-prvnodsazen"/>
    <w:uiPriority w:val="99"/>
    <w:rsid w:val="00BA0632"/>
    <w:rPr>
      <w:rFonts w:ascii="Times New Roman" w:eastAsia="Times New Roman" w:hAnsi="Times New Roman" w:cs="Times New Roman"/>
      <w:sz w:val="24"/>
      <w:szCs w:val="24"/>
      <w:lang w:eastAsia="cs-CZ"/>
    </w:rPr>
  </w:style>
  <w:style w:type="character" w:styleId="Sledovanodkaz">
    <w:name w:val="FollowedHyperlink"/>
    <w:basedOn w:val="Standardnpsmoodstavce"/>
    <w:uiPriority w:val="99"/>
    <w:semiHidden/>
    <w:unhideWhenUsed/>
    <w:rsid w:val="00376EC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138177">
      <w:bodyDiv w:val="1"/>
      <w:marLeft w:val="0"/>
      <w:marRight w:val="0"/>
      <w:marTop w:val="0"/>
      <w:marBottom w:val="0"/>
      <w:divBdr>
        <w:top w:val="none" w:sz="0" w:space="0" w:color="auto"/>
        <w:left w:val="none" w:sz="0" w:space="0" w:color="auto"/>
        <w:bottom w:val="none" w:sz="0" w:space="0" w:color="auto"/>
        <w:right w:val="none" w:sz="0" w:space="0" w:color="auto"/>
      </w:divBdr>
    </w:div>
    <w:div w:id="215900619">
      <w:bodyDiv w:val="1"/>
      <w:marLeft w:val="0"/>
      <w:marRight w:val="0"/>
      <w:marTop w:val="0"/>
      <w:marBottom w:val="0"/>
      <w:divBdr>
        <w:top w:val="none" w:sz="0" w:space="0" w:color="auto"/>
        <w:left w:val="none" w:sz="0" w:space="0" w:color="auto"/>
        <w:bottom w:val="none" w:sz="0" w:space="0" w:color="auto"/>
        <w:right w:val="none" w:sz="0" w:space="0" w:color="auto"/>
      </w:divBdr>
    </w:div>
    <w:div w:id="970793170">
      <w:bodyDiv w:val="1"/>
      <w:marLeft w:val="0"/>
      <w:marRight w:val="0"/>
      <w:marTop w:val="0"/>
      <w:marBottom w:val="0"/>
      <w:divBdr>
        <w:top w:val="none" w:sz="0" w:space="0" w:color="auto"/>
        <w:left w:val="none" w:sz="0" w:space="0" w:color="auto"/>
        <w:bottom w:val="none" w:sz="0" w:space="0" w:color="auto"/>
        <w:right w:val="none" w:sz="0" w:space="0" w:color="auto"/>
      </w:divBdr>
    </w:div>
    <w:div w:id="1188837828">
      <w:bodyDiv w:val="1"/>
      <w:marLeft w:val="0"/>
      <w:marRight w:val="0"/>
      <w:marTop w:val="0"/>
      <w:marBottom w:val="0"/>
      <w:divBdr>
        <w:top w:val="none" w:sz="0" w:space="0" w:color="auto"/>
        <w:left w:val="none" w:sz="0" w:space="0" w:color="auto"/>
        <w:bottom w:val="none" w:sz="0" w:space="0" w:color="auto"/>
        <w:right w:val="none" w:sz="0" w:space="0" w:color="auto"/>
      </w:divBdr>
    </w:div>
    <w:div w:id="1211067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praha.eu/jnp/cz/o_meste/magistrat/deska/index.html" TargetMode="External"/><Relationship Id="rId18" Type="http://schemas.openxmlformats.org/officeDocument/2006/relationships/hyperlink" Target="http://itipraha.eu/strategicky-dokument"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http://www.crr.cz/cs/crr/kontakty-irop" TargetMode="External"/><Relationship Id="rId7" Type="http://schemas.openxmlformats.org/officeDocument/2006/relationships/endnotes" Target="endnotes.xml"/><Relationship Id="rId12" Type="http://schemas.openxmlformats.org/officeDocument/2006/relationships/hyperlink" Target="http://www.itipraha.eu" TargetMode="External"/><Relationship Id="rId17" Type="http://schemas.openxmlformats.org/officeDocument/2006/relationships/hyperlink" Target="mailto:iti@ipr.praha.e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iti@ipr.praha.eu" TargetMode="External"/><Relationship Id="rId20" Type="http://schemas.openxmlformats.org/officeDocument/2006/relationships/hyperlink" Target="http://www.itipraha.eu/kontakty"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ipraha.eu" TargetMode="External"/><Relationship Id="rId24"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hyperlink" Target="http://itipraha.eu/formulare-iti" TargetMode="External"/><Relationship Id="rId23" Type="http://schemas.openxmlformats.org/officeDocument/2006/relationships/hyperlink" Target="mailto:iti@ipr.praha.eu" TargetMode="External"/><Relationship Id="rId10" Type="http://schemas.openxmlformats.org/officeDocument/2006/relationships/hyperlink" Target="http://nsmascr.cz/seznam-mistnich-akcnich-skupin/" TargetMode="External"/><Relationship Id="rId19" Type="http://schemas.openxmlformats.org/officeDocument/2006/relationships/hyperlink" Target="http://www.itipraha.eu/kontakty"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kr-stredocesky.cz/web/urad/uredni-deska" TargetMode="External"/><Relationship Id="rId22" Type="http://schemas.openxmlformats.org/officeDocument/2006/relationships/hyperlink" Target="http://www.dotaceEu.cz/irop" TargetMode="External"/><Relationship Id="rId27"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6A6AD-919B-450B-9B97-5824E708D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48</Pages>
  <Words>12175</Words>
  <Characters>71833</Characters>
  <Application>Microsoft Office Word</Application>
  <DocSecurity>0</DocSecurity>
  <Lines>598</Lines>
  <Paragraphs>167</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83841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Kleinwächterová Kristína Mgr. (IPR/SSP)</dc:creator>
  <cp:lastModifiedBy>Kleinwächterová Kristína Mgr. (IPR/SSP)</cp:lastModifiedBy>
  <cp:revision>8</cp:revision>
  <cp:lastPrinted>2017-09-25T14:03:00Z</cp:lastPrinted>
  <dcterms:created xsi:type="dcterms:W3CDTF">2017-09-14T11:48:00Z</dcterms:created>
  <dcterms:modified xsi:type="dcterms:W3CDTF">2017-09-25T14:07:00Z</dcterms:modified>
</cp:coreProperties>
</file>